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1C4C8467" w:rsidR="00A97A10" w:rsidRPr="00385B43" w:rsidRDefault="003B2A73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9C195B">
              <w:rPr>
                <w:rFonts w:ascii="Arial Narrow" w:hAnsi="Arial Narrow"/>
                <w:bCs/>
                <w:sz w:val="18"/>
                <w:szCs w:val="18"/>
              </w:rPr>
              <w:t xml:space="preserve">OZ </w:t>
            </w:r>
            <w:r>
              <w:rPr>
                <w:rFonts w:ascii="Arial Narrow" w:hAnsi="Arial Narrow"/>
                <w:bCs/>
                <w:sz w:val="18"/>
                <w:szCs w:val="18"/>
              </w:rPr>
              <w:t>„</w:t>
            </w:r>
            <w:r w:rsidRPr="009C195B">
              <w:rPr>
                <w:rFonts w:ascii="Arial Narrow" w:hAnsi="Arial Narrow"/>
                <w:bCs/>
                <w:sz w:val="18"/>
                <w:szCs w:val="18"/>
              </w:rPr>
              <w:t xml:space="preserve">Partnerstvo </w:t>
            </w:r>
            <w:r>
              <w:rPr>
                <w:rFonts w:ascii="Arial Narrow" w:hAnsi="Arial Narrow"/>
                <w:bCs/>
                <w:sz w:val="18"/>
                <w:szCs w:val="18"/>
              </w:rPr>
              <w:t>pre MAS Turiec</w:t>
            </w:r>
            <w:r w:rsidRPr="009C195B">
              <w:rPr>
                <w:rFonts w:ascii="Arial Narrow" w:hAnsi="Arial Narrow"/>
                <w:bCs/>
                <w:sz w:val="18"/>
                <w:szCs w:val="18"/>
              </w:rPr>
              <w:t>“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C213C5" w:rsidRDefault="00A97A10" w:rsidP="00B4260D">
            <w:pPr>
              <w:rPr>
                <w:rFonts w:ascii="Arial Narrow" w:hAnsi="Arial Narrow"/>
                <w:i/>
              </w:rPr>
            </w:pPr>
            <w:r w:rsidRPr="00C213C5">
              <w:rPr>
                <w:rFonts w:ascii="Arial Narrow" w:hAnsi="Arial Narrow"/>
                <w:bCs/>
                <w:i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C213C5" w:rsidRDefault="000F3A18" w:rsidP="00A97A10">
            <w:pPr>
              <w:rPr>
                <w:rFonts w:ascii="Arial Narrow" w:hAnsi="Arial Narrow"/>
                <w:bCs/>
                <w:i/>
                <w:sz w:val="18"/>
                <w:szCs w:val="18"/>
              </w:rPr>
            </w:pPr>
            <w:r w:rsidRPr="00C213C5">
              <w:rPr>
                <w:rFonts w:ascii="Arial Narrow" w:hAnsi="Arial Narrow"/>
                <w:bCs/>
                <w:i/>
                <w:sz w:val="18"/>
                <w:szCs w:val="18"/>
              </w:rPr>
              <w:t>Uveďte presný názov projektu. V prípade, že sa názov projektu v ŽoP</w:t>
            </w:r>
            <w:r w:rsidR="00A97A10" w:rsidRPr="00C213C5">
              <w:rPr>
                <w:rFonts w:ascii="Arial Narrow" w:hAnsi="Arial Narrow"/>
                <w:bCs/>
                <w:i/>
                <w:sz w:val="18"/>
                <w:szCs w:val="18"/>
              </w:rPr>
              <w:t>r</w:t>
            </w:r>
            <w:r w:rsidRPr="00C213C5">
              <w:rPr>
                <w:rFonts w:ascii="Arial Narrow" w:hAnsi="Arial Narrow"/>
                <w:bCs/>
                <w:i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54E0EB02" w:rsidR="00A97A10" w:rsidRPr="00385B43" w:rsidRDefault="003B2A73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B64B33">
              <w:rPr>
                <w:rFonts w:ascii="Arial Narrow" w:eastAsia="Times New Roman" w:hAnsi="Arial Narrow" w:cs="Arial"/>
                <w:sz w:val="18"/>
                <w:szCs w:val="18"/>
              </w:rPr>
              <w:t>IROP-CLLD-Q446-512-003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53A47F32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33811338" w14:textId="79CB1C30" w:rsidR="00335488" w:rsidRDefault="00335488" w:rsidP="00231C62">
      <w:pPr>
        <w:rPr>
          <w:rFonts w:ascii="Arial Narrow" w:hAnsi="Arial Narrow"/>
          <w:bCs/>
          <w:sz w:val="18"/>
          <w:szCs w:val="18"/>
          <w:highlight w:val="yellow"/>
        </w:rPr>
      </w:pPr>
    </w:p>
    <w:p w14:paraId="627B6FD7" w14:textId="77777777" w:rsidR="00080112" w:rsidRPr="00335488" w:rsidRDefault="00080112" w:rsidP="00080112">
      <w:pPr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  <w:t xml:space="preserve">Inštrukcia pre žiadateľov: </w:t>
      </w:r>
    </w:p>
    <w:p w14:paraId="347E883D" w14:textId="77777777" w:rsidR="00080112" w:rsidRPr="00335488" w:rsidRDefault="00080112" w:rsidP="00080112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Žiadateľ pri vypĺňaní údajov v žiadosti o poskytnutie príspevku vymazáva inštrukcie, ktoré upresňujú spôsob alebo rozsah vyplnenia niektorých častí. </w:t>
      </w:r>
      <w:r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>Žiadateľ pri predkladaní žiadosti o poskytnutie príspevku odstraňuje aj túto inštrukciu.</w:t>
      </w:r>
    </w:p>
    <w:p w14:paraId="753D4CAC" w14:textId="77777777" w:rsidR="00080112" w:rsidRDefault="00080112" w:rsidP="00080112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 Žiadateľ môže ponechať inštrukcie v časti 7. ako pomôcku pre overenie, či sa vyjadril k všetkým požadovaným náležitostiam.</w:t>
      </w: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9F624A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P.č.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50DBF24F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37AD4A04" w14:textId="20EBAE65" w:rsidR="00D92637" w:rsidRPr="00C213C5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C213C5">
              <w:rPr>
                <w:rFonts w:ascii="Arial Narrow" w:hAnsi="Arial Narrow"/>
                <w:sz w:val="18"/>
                <w:szCs w:val="18"/>
              </w:rPr>
              <w:t xml:space="preserve">C1 </w:t>
            </w:r>
            <w:r w:rsidR="00E960A9" w:rsidRPr="00C213C5">
              <w:rPr>
                <w:rFonts w:ascii="Arial Narrow" w:hAnsi="Arial Narrow"/>
                <w:sz w:val="18"/>
                <w:szCs w:val="18"/>
              </w:rPr>
              <w:t>Komunitné s</w:t>
            </w:r>
            <w:r w:rsidRPr="00C213C5">
              <w:rPr>
                <w:rFonts w:ascii="Arial Narrow" w:hAnsi="Arial Narrow"/>
                <w:sz w:val="18"/>
                <w:szCs w:val="18"/>
              </w:rPr>
              <w:t>ociálne služby</w:t>
            </w:r>
          </w:p>
          <w:p w14:paraId="679E5965" w14:textId="50CC2A9A" w:rsidR="00CD0FA6" w:rsidRPr="00385B43" w:rsidRDefault="00CD0FA6" w:rsidP="00C213C5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45C26240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08E243EB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7959BE">
              <w:rPr>
                <w:rFonts w:ascii="Arial Narrow" w:hAnsi="Arial Narrow"/>
                <w:sz w:val="18"/>
                <w:szCs w:val="18"/>
              </w:rPr>
              <w:t>ReS,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19865970" w14:textId="77777777" w:rsidR="00E0609C" w:rsidRDefault="00E0609C" w:rsidP="00210E93">
            <w:pPr>
              <w:rPr>
                <w:rFonts w:ascii="Arial Narrow" w:hAnsi="Arial Narrow"/>
                <w:sz w:val="18"/>
                <w:szCs w:val="18"/>
              </w:rPr>
            </w:pPr>
          </w:p>
          <w:p w14:paraId="680B9FC9" w14:textId="77777777" w:rsidR="00204EA5" w:rsidRDefault="00204EA5" w:rsidP="00210E9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204EA5">
              <w:rPr>
                <w:rFonts w:ascii="Arial Narrow" w:hAnsi="Arial Narrow"/>
                <w:bCs/>
                <w:sz w:val="18"/>
                <w:szCs w:val="18"/>
              </w:rPr>
              <w:t>Žiadateľ je povinný ukončiť práce na projekte do 9 mesiacov od nadobudnutia účinnosti zmluvy o poskytnutí príspevku. Zároveň je žiadateľ povinný zrealizovať hlavnú aktivitu projektu najneskôr do 30.6.2023.</w:t>
            </w:r>
          </w:p>
          <w:p w14:paraId="18C3226D" w14:textId="4717685D" w:rsidR="00E0609C" w:rsidRPr="00385B43" w:rsidRDefault="00E0609C" w:rsidP="00210E9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DB11A" w14:textId="0CA0D305" w:rsidR="00993330" w:rsidRPr="00385B43" w:rsidRDefault="00993330" w:rsidP="00EE0CBE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2DE4C2ED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ins w:id="0" w:author="Autor">
              <w:r w:rsidR="006B518B">
                <w:rPr>
                  <w:rFonts w:ascii="Arial Narrow" w:hAnsi="Arial Narrow"/>
                  <w:sz w:val="18"/>
                  <w:szCs w:val="18"/>
                </w:rPr>
                <w:t>„Nerelevantné pre túto výzvu“</w:t>
              </w:r>
            </w:ins>
            <w:del w:id="1" w:author="Autor">
              <w:r w:rsidDel="006B518B">
                <w:rPr>
                  <w:rFonts w:ascii="Arial Narrow" w:hAnsi="Arial Narrow"/>
                  <w:sz w:val="18"/>
                  <w:szCs w:val="18"/>
                </w:rPr>
                <w:delText>Žiadateľ uvedie príslušný kód z</w:delText>
              </w:r>
              <w:r w:rsidRPr="00E101A2" w:rsidDel="006B518B">
                <w:rPr>
                  <w:rFonts w:ascii="Arial Narrow" w:hAnsi="Arial Narrow"/>
                  <w:sz w:val="18"/>
                  <w:szCs w:val="18"/>
                </w:rPr>
                <w:delText xml:space="preserve"> číselníka SK NACE (štatistická klasifikácia ekonomických činností SK NACE Rev. 2 podľa</w:delText>
              </w:r>
              <w:r w:rsidDel="006B518B">
                <w:rPr>
                  <w:rFonts w:ascii="Arial Narrow" w:hAnsi="Arial Narrow"/>
                  <w:sz w:val="18"/>
                  <w:szCs w:val="18"/>
                </w:rPr>
                <w:delText xml:space="preserve"> </w:delText>
              </w:r>
              <w:r w:rsidRPr="00E101A2" w:rsidDel="006B518B">
                <w:rPr>
                  <w:rFonts w:ascii="Arial Narrow" w:hAnsi="Arial Narrow"/>
                  <w:sz w:val="18"/>
                  <w:szCs w:val="18"/>
                </w:rPr>
                <w:delText>Vyhlášky Štatistického úradu SR č. 306/2007 Z. z. z 18.6.2007)</w:delText>
              </w:r>
              <w:r w:rsidDel="006B518B">
                <w:rPr>
                  <w:rFonts w:ascii="Arial Narrow" w:hAnsi="Arial Narrow"/>
                  <w:sz w:val="18"/>
                  <w:szCs w:val="18"/>
                </w:rPr>
                <w:delText>, zodpovedajúci činnosti, na ktorú je zameraný projektu.</w:delText>
              </w:r>
              <w:r w:rsidR="00525E76" w:rsidDel="006B518B">
                <w:rPr>
                  <w:rFonts w:ascii="Arial Narrow" w:hAnsi="Arial Narrow"/>
                  <w:sz w:val="18"/>
                  <w:szCs w:val="18"/>
                </w:rPr>
                <w:delText xml:space="preserve"> SK NACE projektu uvádza žiadateľ na najnižšej možnej úrovni.</w:delText>
              </w:r>
              <w:r w:rsidDel="006B518B">
                <w:rPr>
                  <w:rFonts w:ascii="Arial Narrow" w:hAnsi="Arial Narrow"/>
                  <w:sz w:val="18"/>
                  <w:szCs w:val="18"/>
                </w:rPr>
                <w:delText xml:space="preserve"> NACE kód projektu môže byť odlišný od kódu zodpovedajúcemu prevládajúcej činnosti žiadateľa</w:delText>
              </w:r>
              <w:r w:rsidRPr="00E101A2" w:rsidDel="006B518B">
                <w:rPr>
                  <w:rFonts w:ascii="Arial Narrow" w:hAnsi="Arial Narrow"/>
                  <w:sz w:val="18"/>
                  <w:szCs w:val="18"/>
                </w:rPr>
                <w:delText xml:space="preserve">. </w:delText>
              </w:r>
            </w:del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1BAF71E5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ins w:id="2" w:author="Autor">
                  <w:r w:rsidR="006B518B">
                    <w:rPr>
                      <w:rFonts w:ascii="Arial" w:hAnsi="Arial" w:cs="Arial"/>
                      <w:sz w:val="22"/>
                    </w:rPr>
                    <w:t>C1 Komunitné sociálne služby</w:t>
                  </w:r>
                </w:ins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55E7B5EA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879C1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3B2A73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18E482F4" w14:textId="78B1C73E" w:rsidR="003B2A73" w:rsidRDefault="003B2A73" w:rsidP="003B2A73">
            <w:pPr>
              <w:jc w:val="center"/>
              <w:rPr>
                <w:rFonts w:asciiTheme="minorHAnsi" w:hAnsiTheme="minorHAnsi"/>
                <w:sz w:val="20"/>
              </w:rPr>
            </w:pPr>
            <w:r w:rsidRPr="004C4E3D">
              <w:rPr>
                <w:rFonts w:asciiTheme="minorHAnsi" w:hAnsiTheme="minorHAnsi"/>
                <w:sz w:val="20"/>
              </w:rPr>
              <w:t>C1</w:t>
            </w:r>
            <w:r w:rsidRPr="00B36E4E">
              <w:rPr>
                <w:rFonts w:asciiTheme="minorHAnsi" w:hAnsiTheme="minorHAnsi"/>
                <w:sz w:val="20"/>
              </w:rPr>
              <w:t>01</w:t>
            </w:r>
          </w:p>
          <w:p w14:paraId="62DB11D6" w14:textId="2CECF0F4" w:rsidR="003B2A73" w:rsidRPr="007D6358" w:rsidRDefault="003B2A73" w:rsidP="003B2A7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3A487A26" w:rsidR="003B2A73" w:rsidRPr="007D6358" w:rsidRDefault="003B2A73" w:rsidP="003B2A7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6E4E">
              <w:rPr>
                <w:rFonts w:asciiTheme="minorHAnsi" w:hAnsiTheme="minorHAnsi"/>
                <w:sz w:val="20"/>
                <w:szCs w:val="20"/>
              </w:rPr>
              <w:t>Kapacita podporených zariadení komunitných sociálnych služieb</w:t>
            </w:r>
            <w:r w:rsidRPr="004C4E3D" w:rsidDel="001B591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7DF663AB" w:rsidR="003B2A73" w:rsidRPr="007D6358" w:rsidRDefault="003B2A73" w:rsidP="003B2A7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4C4E3D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5DC56F5F" w:rsidR="003B2A73" w:rsidRPr="00385B43" w:rsidRDefault="003B2A73" w:rsidP="003B2A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u</w:t>
            </w:r>
            <w:r w:rsidRPr="00B36E4E">
              <w:rPr>
                <w:rFonts w:ascii="Arial Narrow" w:hAnsi="Arial Narrow"/>
                <w:sz w:val="18"/>
                <w:szCs w:val="18"/>
              </w:rPr>
              <w:t>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E2CE0F2" w14:textId="2DF3CB93" w:rsidR="003B2A73" w:rsidRPr="007D6358" w:rsidRDefault="003B2A73" w:rsidP="003B2A7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6E4E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ABE6BC5" w14:textId="45A0C07A" w:rsidR="003B2A73" w:rsidRPr="007D6358" w:rsidRDefault="002B2EE9" w:rsidP="003B2A7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B2EE9">
              <w:rPr>
                <w:rFonts w:ascii="Arial Narrow" w:hAnsi="Arial Narrow"/>
                <w:sz w:val="18"/>
                <w:szCs w:val="18"/>
              </w:rPr>
              <w:t>UR, RMŽ a ND</w:t>
            </w:r>
          </w:p>
        </w:tc>
      </w:tr>
      <w:tr w:rsidR="003B2A73" w:rsidRPr="00385B43" w14:paraId="29BFB191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3DE91E88" w14:textId="76DDBCA9" w:rsidR="003B2A73" w:rsidRPr="004C4E3D" w:rsidRDefault="003B2A73" w:rsidP="003B2A73">
            <w:pPr>
              <w:jc w:val="center"/>
              <w:rPr>
                <w:rFonts w:asciiTheme="minorHAnsi" w:hAnsiTheme="minorHAnsi"/>
                <w:sz w:val="20"/>
              </w:rPr>
            </w:pPr>
            <w:r w:rsidRPr="004C4E3D">
              <w:rPr>
                <w:rFonts w:asciiTheme="minorHAnsi" w:hAnsiTheme="minorHAnsi"/>
                <w:sz w:val="20"/>
              </w:rPr>
              <w:t>C1</w:t>
            </w:r>
            <w:r w:rsidRPr="00B36E4E">
              <w:rPr>
                <w:rFonts w:asciiTheme="minorHAnsi" w:hAnsiTheme="minorHAnsi"/>
                <w:sz w:val="20"/>
              </w:rPr>
              <w:t>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33452777" w14:textId="339B8932" w:rsidR="003B2A73" w:rsidRPr="00B36E4E" w:rsidRDefault="003B2A73" w:rsidP="003B2A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36E4E">
              <w:rPr>
                <w:rFonts w:asciiTheme="minorHAnsi" w:hAnsiTheme="minorHAnsi"/>
                <w:sz w:val="20"/>
                <w:szCs w:val="20"/>
              </w:rPr>
              <w:t>Počet sociálnych služieb na komunitnej úrovni, ktoré vzniknú vďaka podpore</w:t>
            </w:r>
            <w:r w:rsidRPr="004C4E3D" w:rsidDel="001B591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F07D4D2" w14:textId="70EB08EB" w:rsidR="003B2A73" w:rsidRPr="004C4E3D" w:rsidRDefault="003B2A73" w:rsidP="003B2A73">
            <w:pPr>
              <w:jc w:val="center"/>
              <w:rPr>
                <w:rFonts w:asciiTheme="minorHAnsi" w:hAnsiTheme="minorHAnsi"/>
                <w:sz w:val="20"/>
              </w:rPr>
            </w:pPr>
            <w:r w:rsidRPr="00B36E4E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A7C7F43" w14:textId="03C223B3" w:rsidR="003B2A73" w:rsidRDefault="003B2A73" w:rsidP="003B2A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u</w:t>
            </w:r>
            <w:r w:rsidRPr="004F5AFF">
              <w:rPr>
                <w:rFonts w:ascii="Arial Narrow" w:hAnsi="Arial Narrow"/>
                <w:sz w:val="18"/>
                <w:szCs w:val="18"/>
              </w:rPr>
              <w:t>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52B1AA9" w14:textId="49E0351C" w:rsidR="003B2A73" w:rsidRPr="00B36E4E" w:rsidRDefault="003B2A73" w:rsidP="003B2A73">
            <w:pPr>
              <w:jc w:val="center"/>
              <w:rPr>
                <w:rFonts w:asciiTheme="minorHAnsi" w:hAnsiTheme="minorHAnsi"/>
                <w:sz w:val="20"/>
              </w:rPr>
            </w:pPr>
            <w:r w:rsidRPr="00B36E4E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1AA9FC3" w14:textId="39625E05" w:rsidR="003B2A73" w:rsidRPr="007D6358" w:rsidRDefault="003B2A73" w:rsidP="003B2A7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6E4E">
              <w:rPr>
                <w:rFonts w:asciiTheme="minorHAnsi" w:hAnsiTheme="minorHAnsi"/>
                <w:sz w:val="20"/>
              </w:rPr>
              <w:t>UR</w:t>
            </w:r>
            <w:r w:rsidRPr="004C4E3D">
              <w:rPr>
                <w:rFonts w:asciiTheme="minorHAnsi" w:hAnsiTheme="minorHAnsi"/>
                <w:sz w:val="20"/>
              </w:rPr>
              <w:t>,</w:t>
            </w:r>
            <w:r w:rsidRPr="002C0C7C">
              <w:rPr>
                <w:rFonts w:asciiTheme="minorHAnsi" w:hAnsiTheme="minorHAnsi"/>
                <w:sz w:val="20"/>
              </w:rPr>
              <w:t xml:space="preserve"> RMŽaND</w:t>
            </w:r>
          </w:p>
        </w:tc>
      </w:tr>
      <w:tr w:rsidR="003B2A73" w:rsidRPr="00385B43" w14:paraId="1E51386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7A5680C5" w14:textId="0DBDC068" w:rsidR="003B2A73" w:rsidRPr="00C213C5" w:rsidRDefault="003B2A73" w:rsidP="003B2A73">
            <w:pPr>
              <w:jc w:val="center"/>
              <w:rPr>
                <w:rFonts w:asciiTheme="minorHAnsi" w:hAnsiTheme="minorHAnsi"/>
                <w:sz w:val="20"/>
                <w:u w:val="single"/>
              </w:rPr>
            </w:pPr>
            <w:r w:rsidRPr="00B64B33">
              <w:rPr>
                <w:rFonts w:asciiTheme="minorHAnsi" w:hAnsiTheme="minorHAnsi"/>
                <w:sz w:val="20"/>
              </w:rPr>
              <w:t>C103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3970877" w14:textId="438B2069" w:rsidR="003B2A73" w:rsidRPr="00B36E4E" w:rsidRDefault="003B2A73" w:rsidP="003B2A7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E252A">
              <w:rPr>
                <w:rFonts w:asciiTheme="minorHAnsi" w:hAnsiTheme="minorHAnsi"/>
                <w:sz w:val="20"/>
              </w:rPr>
              <w:t xml:space="preserve">Zvýšená kapacita podporených zariadení </w:t>
            </w:r>
            <w:r>
              <w:rPr>
                <w:rFonts w:asciiTheme="minorHAnsi" w:hAnsiTheme="minorHAnsi"/>
                <w:sz w:val="20"/>
              </w:rPr>
              <w:t xml:space="preserve">komunitných </w:t>
            </w:r>
            <w:r w:rsidRPr="003E252A">
              <w:rPr>
                <w:rFonts w:asciiTheme="minorHAnsi" w:hAnsiTheme="minorHAnsi"/>
                <w:sz w:val="20"/>
              </w:rPr>
              <w:t>sociálnych služieb.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42CA3A9" w14:textId="4B6732B0" w:rsidR="003B2A73" w:rsidRPr="004C4E3D" w:rsidRDefault="003B2A73" w:rsidP="003B2A73">
            <w:pPr>
              <w:jc w:val="center"/>
              <w:rPr>
                <w:rFonts w:asciiTheme="minorHAnsi" w:hAnsiTheme="minorHAnsi"/>
                <w:sz w:val="20"/>
              </w:rPr>
            </w:pPr>
            <w:r w:rsidRPr="003E252A">
              <w:rPr>
                <w:rFonts w:asciiTheme="minorHAnsi" w:hAnsiTheme="minorHAnsi"/>
                <w:sz w:val="20"/>
              </w:rPr>
              <w:t>Miesto v sociálnych službách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F8F497C" w14:textId="51105BE9" w:rsidR="003B2A73" w:rsidRDefault="003B2A73" w:rsidP="003B2A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u</w:t>
            </w:r>
            <w:r w:rsidRPr="004F5AFF">
              <w:rPr>
                <w:rFonts w:ascii="Arial Narrow" w:hAnsi="Arial Narrow"/>
                <w:sz w:val="18"/>
                <w:szCs w:val="18"/>
              </w:rPr>
              <w:t>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702F1A4" w14:textId="7BA2C88A" w:rsidR="003B2A73" w:rsidRPr="00B36E4E" w:rsidRDefault="003B2A73" w:rsidP="003B2A73">
            <w:pPr>
              <w:jc w:val="center"/>
              <w:rPr>
                <w:rFonts w:asciiTheme="minorHAnsi" w:hAnsiTheme="minorHAnsi"/>
                <w:sz w:val="20"/>
              </w:rPr>
            </w:pPr>
            <w:r w:rsidRPr="00B36E4E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36FCE104" w14:textId="2EF4609A" w:rsidR="003B2A73" w:rsidRPr="007D6358" w:rsidRDefault="003B2A73" w:rsidP="003B2A7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6E4E">
              <w:rPr>
                <w:rFonts w:asciiTheme="minorHAnsi" w:hAnsiTheme="minorHAnsi"/>
                <w:sz w:val="20"/>
              </w:rPr>
              <w:t>UR</w:t>
            </w:r>
            <w:r w:rsidRPr="004C4E3D">
              <w:rPr>
                <w:rFonts w:asciiTheme="minorHAnsi" w:hAnsiTheme="minorHAnsi"/>
                <w:sz w:val="20"/>
              </w:rPr>
              <w:t>,</w:t>
            </w:r>
            <w:r w:rsidRPr="002C0C7C">
              <w:rPr>
                <w:rFonts w:asciiTheme="minorHAnsi" w:hAnsiTheme="minorHAnsi"/>
                <w:sz w:val="20"/>
              </w:rPr>
              <w:t xml:space="preserve"> RMŽaND</w:t>
            </w:r>
          </w:p>
        </w:tc>
      </w:tr>
      <w:tr w:rsidR="003B2A73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3B2A73" w:rsidRPr="00385B43" w:rsidRDefault="003B2A73" w:rsidP="003B2A73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3B2A73" w:rsidRPr="00385B43" w:rsidRDefault="003B2A73" w:rsidP="003B2A73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vypĺňa identifikáciu rizík pre každý merateľný ukazovateľ s príznakom</w:t>
            </w:r>
          </w:p>
        </w:tc>
      </w:tr>
      <w:tr w:rsidR="003B2A73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3B2A73" w:rsidRPr="00385B43" w:rsidRDefault="003B2A73" w:rsidP="003B2A73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3B2A73" w:rsidRPr="00385B43" w:rsidRDefault="003B2A73" w:rsidP="003B2A73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3B2A73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3B2A73" w:rsidRPr="00385B43" w:rsidRDefault="003B2A73" w:rsidP="003B2A73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3B2A73" w:rsidRPr="00385B43" w:rsidRDefault="003B2A73" w:rsidP="003B2A73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895D5B">
              <w:rPr>
                <w:rFonts w:ascii="Arial Narrow" w:hAnsi="Arial Narrow"/>
                <w:sz w:val="18"/>
                <w:szCs w:val="18"/>
              </w:rPr>
              <w:t>Žiadateľ identifikuje hlavné riziká, ktoré by mohli mať vplyv na nedosiahnutie plánovanej hodnoty merateľného/ých ukazovateľa/ov, ktorý/é bol/i na úrovni výzvy označený/é „s 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3B2A73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3B2A73" w:rsidRPr="00385B43" w:rsidRDefault="003B2A73" w:rsidP="003B2A73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3B2A73" w:rsidRPr="00385B43" w:rsidRDefault="003B2A73" w:rsidP="003B2A73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vyberie z preddefinovaného číselníka príslušnú závažnosť.</w:t>
            </w:r>
          </w:p>
          <w:p w14:paraId="6829A21E" w14:textId="3301CDAD" w:rsidR="003B2A73" w:rsidRPr="00385B43" w:rsidRDefault="009F624A" w:rsidP="003B2A73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4F646B7FCE5E448AA320631919A5CAE7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3B2A73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3B2A73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3B2A73" w:rsidRPr="00385B43" w:rsidRDefault="003B2A73" w:rsidP="003B2A73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3B2A73" w:rsidRPr="00385B43" w:rsidRDefault="003B2A73" w:rsidP="003B2A73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2778B659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r w:rsidR="00C72B58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9F624A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9F624A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53B1DB22" w14:textId="77777777" w:rsidR="003B2A73" w:rsidRPr="00385B43" w:rsidRDefault="003B2A73" w:rsidP="003B2A73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projektu.</w:t>
            </w:r>
            <w:r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69307CEB" w14:textId="77777777" w:rsidR="003B2A73" w:rsidRPr="00385B43" w:rsidRDefault="003B2A73" w:rsidP="003B2A73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V rámci tejto časti sa 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04352DD9" w14:textId="77777777" w:rsidR="003B2A73" w:rsidRPr="004C4E3D" w:rsidRDefault="003B2A73" w:rsidP="003B2A7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trike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východiskovej situácie v oblasti, ktorej stav je dôvodovom potreby zrealizovania navrhovaného projektu. V rámci toho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uvádza stručný prehľad súčasných údajov, ktorými preukazuje potrebu realizácie projektu (napr. stav materiálno-technického zázemia, ktoré nie je dostatočné, resp. ktoré je žiadúce zvýšiť)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072C9595" w14:textId="77777777" w:rsidR="003B2A73" w:rsidRPr="00385B43" w:rsidRDefault="003B2A73" w:rsidP="003B2A7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realizovaný, resp. cieľového územia,</w:t>
            </w:r>
          </w:p>
          <w:p w14:paraId="54732E00" w14:textId="77777777" w:rsidR="003B2A73" w:rsidRPr="00385B43" w:rsidRDefault="003B2A73" w:rsidP="003B2A7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61B88AAB" w14:textId="77777777" w:rsidR="003B2A73" w:rsidRDefault="003B2A73" w:rsidP="003B2A7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existujúcu situáciu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7FACA5B2" w14:textId="77777777" w:rsidR="003B2A73" w:rsidRPr="00385B43" w:rsidRDefault="003B2A73" w:rsidP="003B2A7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52D7980C" w14:textId="76B7E4B4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D4D47BE" w14:textId="77777777" w:rsidR="003B2A73" w:rsidRPr="00385B43" w:rsidRDefault="003B2A73" w:rsidP="003B2A73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so stratégiou CLLD.</w:t>
            </w:r>
          </w:p>
          <w:p w14:paraId="68C5F027" w14:textId="77777777" w:rsidR="003B2A73" w:rsidRPr="00385B43" w:rsidRDefault="003B2A73" w:rsidP="003B2A73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0C9B07D9" w14:textId="77777777" w:rsidR="003B2A73" w:rsidRPr="00385B43" w:rsidRDefault="003B2A73" w:rsidP="003B2A73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V rámci tejto časti sa 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288D717" w14:textId="77777777" w:rsidR="003B2A73" w:rsidRPr="00385B43" w:rsidRDefault="003B2A73" w:rsidP="003B2A7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zabezpečenie,</w:t>
            </w:r>
          </w:p>
          <w:p w14:paraId="46B05D3B" w14:textId="77777777" w:rsidR="003B2A73" w:rsidRDefault="003B2A73" w:rsidP="003B2A7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pod),</w:t>
            </w:r>
          </w:p>
          <w:p w14:paraId="76F56C09" w14:textId="3EFF754C" w:rsidR="003B2A73" w:rsidRDefault="003B2A73" w:rsidP="003B2A7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preukázanie </w:t>
            </w:r>
            <w:del w:id="3" w:author="Autor">
              <w:r w:rsidDel="006B518B">
                <w:rPr>
                  <w:rFonts w:ascii="Arial Narrow" w:eastAsia="Calibri" w:hAnsi="Arial Narrow"/>
                  <w:sz w:val="18"/>
                  <w:szCs w:val="18"/>
                </w:rPr>
                <w:delText xml:space="preserve">inaktívnosti </w:delText>
              </w:r>
            </w:del>
            <w:ins w:id="4" w:author="Autor">
              <w:r w:rsidR="006B518B">
                <w:rPr>
                  <w:rFonts w:ascii="Arial Narrow" w:eastAsia="Calibri" w:hAnsi="Arial Narrow"/>
                  <w:sz w:val="18"/>
                  <w:szCs w:val="18"/>
                </w:rPr>
                <w:t>in</w:t>
              </w:r>
              <w:r w:rsidR="006B518B">
                <w:rPr>
                  <w:rFonts w:ascii="Arial Narrow" w:eastAsia="Calibri" w:hAnsi="Arial Narrow"/>
                  <w:sz w:val="18"/>
                  <w:szCs w:val="18"/>
                </w:rPr>
                <w:t>ovatívnosti</w:t>
              </w:r>
              <w:r w:rsidR="006B518B">
                <w:rPr>
                  <w:rFonts w:ascii="Arial Narrow" w:eastAsia="Calibri" w:hAnsi="Arial Narrow"/>
                  <w:sz w:val="18"/>
                  <w:szCs w:val="18"/>
                </w:rPr>
                <w:t xml:space="preserve"> </w:t>
              </w:r>
            </w:ins>
            <w:r>
              <w:rPr>
                <w:rFonts w:ascii="Arial Narrow" w:eastAsia="Calibri" w:hAnsi="Arial Narrow"/>
                <w:sz w:val="18"/>
                <w:szCs w:val="18"/>
              </w:rPr>
              <w:t>projektu – spôsobu realizácie hlavnej aktivity projektu,</w:t>
            </w:r>
          </w:p>
          <w:p w14:paraId="403E79AC" w14:textId="77777777" w:rsidR="003B2A73" w:rsidRPr="008C79D4" w:rsidRDefault="003B2A73" w:rsidP="003B2A7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 projektu.</w:t>
            </w:r>
          </w:p>
          <w:p w14:paraId="37CEA49C" w14:textId="77777777" w:rsidR="003B2A73" w:rsidRPr="00385B43" w:rsidRDefault="003B2A73" w:rsidP="003B2A73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17CE5497" w14:textId="2573F7E6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26E8846" w14:textId="77777777" w:rsidR="003B2A73" w:rsidRPr="00385B43" w:rsidRDefault="003B2A73" w:rsidP="003B2A73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situáciu po realizácii projektu a očakávané výsledky a posúdenie navrhovaných aktivít z hľadiska ich prevádzkovej a technickej udržateľnosti, resp. udržateľnosti výsledkov projektu.</w:t>
            </w:r>
          </w:p>
          <w:p w14:paraId="456EBF1E" w14:textId="77777777" w:rsidR="003B2A73" w:rsidRPr="00385B43" w:rsidRDefault="003B2A73" w:rsidP="003B2A73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44A6CBFF" w14:textId="77777777" w:rsidR="003B2A73" w:rsidRPr="00385B43" w:rsidRDefault="003B2A73" w:rsidP="003B2A73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V rámci tejto časti sa 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4DECD745" w14:textId="77777777" w:rsidR="003B2A73" w:rsidRDefault="003B2A73" w:rsidP="003B2A7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príspevku projektu k plneniu cieľov stratégie CLLD,</w:t>
            </w:r>
          </w:p>
          <w:p w14:paraId="120B3F8C" w14:textId="77777777" w:rsidR="003B2A73" w:rsidRPr="00385B43" w:rsidRDefault="003B2A73" w:rsidP="003B2A7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socio - ekonomické a iné prínosy projektu po jeho realizácii v danej lokalite, resp. regióne vrátane previazanosti s možnými budúcimi aktivitami v regióne, v ktorom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 zrealizovať projekt),</w:t>
            </w:r>
          </w:p>
          <w:p w14:paraId="54918A4A" w14:textId="1298F25D" w:rsidR="003B2A73" w:rsidRDefault="003B2A73" w:rsidP="003B2A7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</w:t>
            </w:r>
            <w:r w:rsidR="007D4E10">
              <w:rPr>
                <w:rFonts w:ascii="Arial Narrow" w:eastAsia="Calibri" w:hAnsi="Arial Narrow"/>
                <w:sz w:val="18"/>
                <w:szCs w:val="18"/>
              </w:rPr>
              <w:t>ej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hlavn</w:t>
            </w:r>
            <w:r w:rsidR="007D4E10">
              <w:rPr>
                <w:rFonts w:ascii="Arial Narrow" w:eastAsia="Calibri" w:hAnsi="Arial Narrow"/>
                <w:sz w:val="18"/>
                <w:szCs w:val="18"/>
              </w:rPr>
              <w:t>ej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aktiv</w:t>
            </w:r>
            <w:r w:rsidR="007D4E10">
              <w:rPr>
                <w:rFonts w:ascii="Arial Narrow" w:eastAsia="Calibri" w:hAnsi="Arial Narrow"/>
                <w:sz w:val="18"/>
                <w:szCs w:val="18"/>
              </w:rPr>
              <w:t>ity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 dosiahnu deklarované cieľové hodnoty merateľných ukazovateľov projektu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6E732E11" w14:textId="77777777" w:rsidR="003B2A73" w:rsidRPr="00385B43" w:rsidRDefault="003B2A73" w:rsidP="003B2A7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53BB45AD" w14:textId="10969F66" w:rsidR="003B2A73" w:rsidRDefault="003B2A73" w:rsidP="003B2A7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7D6DB5B6" w14:textId="5D2EB4F5" w:rsidR="007D4E10" w:rsidRPr="007D4E10" w:rsidRDefault="007D4E10" w:rsidP="007D4E10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D4E10">
              <w:rPr>
                <w:rFonts w:ascii="Arial Narrow" w:eastAsia="Calibri" w:hAnsi="Arial Narrow"/>
                <w:sz w:val="18"/>
                <w:szCs w:val="18"/>
              </w:rPr>
              <w:t>popis možných rizík v súvislosti s udržateľnosťou projektu a popis manažmentu rizík udržateľnosti projektu (identifikovanie rizík, popis prostriedkov na ich elimináciu).</w:t>
            </w:r>
          </w:p>
          <w:p w14:paraId="526CCF4B" w14:textId="77777777" w:rsidR="003B2A73" w:rsidRPr="00385B43" w:rsidRDefault="003B2A73" w:rsidP="003B2A7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33595B18" w14:textId="77777777" w:rsidR="003B2A73" w:rsidRPr="007D6358" w:rsidRDefault="003B2A73" w:rsidP="003B2A7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6088250" w14:textId="77777777" w:rsidR="003B2A73" w:rsidRPr="00385B43" w:rsidRDefault="003B2A73" w:rsidP="003B2A7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0F7BDB55" w14:textId="77777777" w:rsidR="003B2A73" w:rsidRPr="00385B43" w:rsidRDefault="003B2A73" w:rsidP="003B2A73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1348609B" w14:textId="236FDBAE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3B2A73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50C5A910" w14:textId="77777777" w:rsidR="003B2A73" w:rsidRPr="00385B43" w:rsidRDefault="003B2A73" w:rsidP="003B2A73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uvedie popis za účelom posúdenia dostatočných administratívnych a odborných kapacít na riadenie a odbornú realizáciu projektu a zhodnotenie skúseností s realizáciou obdobných/porovnateľných projektov k originálnym aktivitám 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a.</w:t>
            </w:r>
          </w:p>
          <w:p w14:paraId="49F3B4C3" w14:textId="77777777" w:rsidR="003B2A73" w:rsidRPr="00385B43" w:rsidRDefault="003B2A73" w:rsidP="003B2A73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256A7089" w14:textId="77777777" w:rsidR="003B2A73" w:rsidRPr="00385B43" w:rsidRDefault="003B2A73" w:rsidP="003B2A73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popis administratívnej kapacity žiadateľ</w:t>
            </w:r>
            <w:r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 (realizácia verejného obstarávania, administrácia dokumentácie súvisiace so žiadosťou o príspevok a administrácia dokumentov súvisiacich s procesom implementácie a monitorovania projektu)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 o zamestnancoch, alebo externých osobách, ktoré sa budú podieľať na riadení projektu počas celej doby platnosti zmluvy o</w:t>
            </w:r>
            <w:r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7F6C0D7C" w14:textId="77777777" w:rsidR="003B2A73" w:rsidRPr="00385B43" w:rsidRDefault="003B2A73" w:rsidP="003B2A73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lastRenderedPageBreak/>
              <w:t xml:space="preserve">popis odborných kapacít </w:t>
            </w:r>
            <w:r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6F4E4674" w14:textId="77777777" w:rsidR="003B2A73" w:rsidRPr="00385B43" w:rsidRDefault="003B2A73" w:rsidP="003B2A73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prevádzku projektu pokiaľ to z povahy projektu vyplýva a spôsobu preukázania odbornej spôsobilosti osôb, podieľajúcich sa na prevádzke projektu.</w:t>
            </w:r>
          </w:p>
          <w:p w14:paraId="28F1CC73" w14:textId="77777777" w:rsidR="003B2A73" w:rsidRPr="00385B43" w:rsidRDefault="003B2A73" w:rsidP="003B2A73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v rozsahu:</w:t>
            </w:r>
          </w:p>
          <w:p w14:paraId="5F3D1870" w14:textId="77777777" w:rsidR="003B2A73" w:rsidRPr="00385B43" w:rsidRDefault="003B2A73" w:rsidP="003B2A73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vzdelania,</w:t>
            </w:r>
          </w:p>
          <w:p w14:paraId="45DF7786" w14:textId="77777777" w:rsidR="003B2A73" w:rsidRPr="00385B43" w:rsidRDefault="003B2A73" w:rsidP="003B2A73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28F92CAB" w14:textId="77777777" w:rsidR="003B2A73" w:rsidRPr="00385B43" w:rsidRDefault="003B2A73" w:rsidP="003B2A73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 projektmi (aj inými než financovanými z verejných zdrojov)</w:t>
            </w:r>
          </w:p>
          <w:p w14:paraId="7A335F8E" w14:textId="77777777" w:rsidR="003B2A73" w:rsidRPr="00385B43" w:rsidRDefault="003B2A73" w:rsidP="003B2A73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4674B269" w14:textId="0F81A006" w:rsidR="003B2A73" w:rsidRPr="00385B43" w:rsidRDefault="003B2A73" w:rsidP="003B2A73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9D91FC" w14:textId="342BEE46" w:rsidR="00402A70" w:rsidRDefault="00385B43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r w:rsidR="00E0609C">
              <w:rPr>
                <w:rFonts w:ascii="Arial Narrow" w:hAnsi="Arial Narrow"/>
                <w:sz w:val="18"/>
                <w:szCs w:val="18"/>
              </w:rPr>
              <w:t>hodnoty v súlade s </w:t>
            </w:r>
            <w:r w:rsidR="00E0609C" w:rsidRPr="00385B43">
              <w:rPr>
                <w:rFonts w:ascii="Arial Narrow" w:hAnsi="Arial Narrow"/>
                <w:sz w:val="18"/>
                <w:szCs w:val="18"/>
              </w:rPr>
              <w:t>rozpočt</w:t>
            </w:r>
            <w:r w:rsidR="00E0609C">
              <w:rPr>
                <w:rFonts w:ascii="Arial Narrow" w:hAnsi="Arial Narrow"/>
                <w:sz w:val="18"/>
                <w:szCs w:val="18"/>
              </w:rPr>
              <w:t xml:space="preserve">om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projektu, ktorí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16FCEF29" w14:textId="77777777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414325D" w14:textId="236A9F82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4C7616B7" w14:textId="79FF206E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Celkové oprávnené výdavky:</w:t>
            </w:r>
          </w:p>
          <w:p w14:paraId="791DD88B" w14:textId="56CCF9AC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</w:p>
          <w:p w14:paraId="12188C05" w14:textId="2E5A233D" w:rsid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Miera príspevku z celkových oprávnených výdavkov (%)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53069D3F" w14:textId="77777777" w:rsidR="00E0609C" w:rsidRPr="00E0609C" w:rsidRDefault="00E0609C" w:rsidP="00385B43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</w:p>
          <w:p w14:paraId="21DA42AB" w14:textId="77777777" w:rsidR="00E0609C" w:rsidRPr="00E0609C" w:rsidRDefault="00E0609C" w:rsidP="00E0609C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  <w:r w:rsidRPr="00E0609C">
              <w:rPr>
                <w:rFonts w:ascii="Arial Narrow" w:hAnsi="Arial Narrow"/>
                <w:b/>
                <w:sz w:val="22"/>
                <w:szCs w:val="18"/>
              </w:rPr>
              <w:t>Žiadaná výška príspevku:</w:t>
            </w:r>
          </w:p>
          <w:p w14:paraId="75FA76FD" w14:textId="77777777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161086D4" w14:textId="764545F6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Výška spolufinancovania oprávnených výdavkov žiadateľom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16E10B46" w14:textId="5E02374E" w:rsidR="00E0609C" w:rsidRPr="00385B43" w:rsidRDefault="00E0609C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1460B931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A60087" w:rsidRPr="00385B43" w14:paraId="76D7D5FE" w14:textId="77777777" w:rsidTr="00B51F3B">
        <w:trPr>
          <w:trHeight w:val="146"/>
        </w:trPr>
        <w:tc>
          <w:tcPr>
            <w:tcW w:w="7054" w:type="dxa"/>
            <w:tcBorders>
              <w:top w:val="single" w:sz="2" w:space="0" w:color="000000"/>
            </w:tcBorders>
            <w:vAlign w:val="center"/>
            <w:hideMark/>
          </w:tcPr>
          <w:p w14:paraId="4D9BCAB0" w14:textId="22DA8301" w:rsidR="00A60087" w:rsidRPr="00385B43" w:rsidRDefault="00A60087" w:rsidP="00A6008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</w:p>
        </w:tc>
        <w:tc>
          <w:tcPr>
            <w:tcW w:w="7405" w:type="dxa"/>
            <w:tcBorders>
              <w:top w:val="single" w:sz="2" w:space="0" w:color="000000"/>
            </w:tcBorders>
            <w:vAlign w:val="center"/>
            <w:hideMark/>
          </w:tcPr>
          <w:p w14:paraId="6CBBAC8F" w14:textId="14D29CBB" w:rsidR="00A60087" w:rsidRPr="007959BE" w:rsidRDefault="00A60087" w:rsidP="00A6008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Pr="004C4E3D">
              <w:rPr>
                <w:rFonts w:ascii="Arial Narrow" w:hAnsi="Arial Narrow"/>
                <w:sz w:val="18"/>
                <w:szCs w:val="18"/>
              </w:rPr>
              <w:t>1</w:t>
            </w:r>
            <w:r w:rsidRPr="008C6907">
              <w:rPr>
                <w:rFonts w:ascii="Arial Narrow" w:hAnsi="Arial Narrow"/>
                <w:sz w:val="18"/>
                <w:szCs w:val="18"/>
              </w:rPr>
              <w:t xml:space="preserve">  ŽoPr – Splnomocnenie, ak ŽoPr podpisuje splnomocnená osoba a nie štatutárny orgán žiadateľa (ak relevantné)</w:t>
            </w:r>
          </w:p>
        </w:tc>
      </w:tr>
      <w:tr w:rsidR="00A60087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165E9497" w:rsidR="00A60087" w:rsidRPr="00385B43" w:rsidRDefault="00A60087" w:rsidP="00A6008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1771DCF" w14:textId="77777777" w:rsidR="00A60087" w:rsidRPr="008C6907" w:rsidRDefault="00A60087" w:rsidP="00A6008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Pr="004C4E3D">
              <w:rPr>
                <w:rFonts w:ascii="Arial Narrow" w:hAnsi="Arial Narrow"/>
                <w:sz w:val="18"/>
                <w:szCs w:val="18"/>
              </w:rPr>
              <w:t>2</w:t>
            </w:r>
            <w:r w:rsidRPr="008C6907">
              <w:rPr>
                <w:rFonts w:ascii="Arial Narrow" w:hAnsi="Arial Narrow"/>
                <w:sz w:val="18"/>
                <w:szCs w:val="18"/>
              </w:rPr>
              <w:t xml:space="preserve">  ŽoPr –   Test podniku v ťažkostiach</w:t>
            </w:r>
          </w:p>
          <w:p w14:paraId="0E19D21B" w14:textId="60323661" w:rsidR="00A60087" w:rsidRPr="00385B43" w:rsidRDefault="00A60087" w:rsidP="00A6008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závierok)/</w:t>
            </w:r>
          </w:p>
        </w:tc>
      </w:tr>
      <w:tr w:rsidR="00A60087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35682162" w:rsidR="00A60087" w:rsidRPr="00385B43" w:rsidRDefault="00A60087" w:rsidP="00A6008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621A051" w14:textId="41589394" w:rsidR="00A60087" w:rsidRPr="00385B43" w:rsidRDefault="00A60087" w:rsidP="00A6008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>Príloha č. 3  ŽoPr –   Dokumenty preukazujúce finančnú spôsobilosť</w:t>
            </w:r>
            <w:r w:rsidRPr="008C6907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8C6907">
              <w:rPr>
                <w:rFonts w:ascii="Arial Narrow" w:hAnsi="Arial Narrow"/>
                <w:sz w:val="18"/>
                <w:szCs w:val="18"/>
              </w:rPr>
              <w:t>žiadateľa (ak relevantné)</w:t>
            </w:r>
          </w:p>
        </w:tc>
      </w:tr>
      <w:tr w:rsidR="00A60087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E226D2D" w:rsidR="00A60087" w:rsidRPr="00385B43" w:rsidRDefault="00A60087" w:rsidP="00A6008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 (týka sa len obce)</w:t>
            </w:r>
          </w:p>
        </w:tc>
        <w:tc>
          <w:tcPr>
            <w:tcW w:w="7405" w:type="dxa"/>
            <w:vAlign w:val="center"/>
          </w:tcPr>
          <w:p w14:paraId="72573A7E" w14:textId="0B738799" w:rsidR="00A60087" w:rsidRPr="00385B43" w:rsidRDefault="00A60087" w:rsidP="00A60087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>Príloha č.</w:t>
            </w:r>
            <w:r w:rsidRPr="004C4E3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8C6907">
              <w:rPr>
                <w:rFonts w:ascii="Arial Narrow" w:hAnsi="Arial Narrow"/>
                <w:sz w:val="18"/>
                <w:szCs w:val="18"/>
              </w:rPr>
              <w:t>4 ŽoPr -   Uznesenie, resp. výpis z uznesenia o schválení programu rozvoja a príslušnej územnoplánovacej dokumentácie (ak relevantné, t.j. ak žiadateľ – obec nemá dokumenty zverejnené na webovom sídle obce).</w:t>
            </w:r>
          </w:p>
        </w:tc>
      </w:tr>
      <w:tr w:rsidR="00A60087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753C2DEF" w:rsidR="00A60087" w:rsidRPr="00385B43" w:rsidRDefault="00A60087" w:rsidP="00A6008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6B9500F5" w14:textId="7923F91B" w:rsidR="00A60087" w:rsidRPr="00385B43" w:rsidRDefault="00A60087" w:rsidP="00A6008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 xml:space="preserve">Príloha č. 5  ŽoPr – Výpis z registra trestov fyzických osôb </w:t>
            </w:r>
          </w:p>
        </w:tc>
      </w:tr>
      <w:tr w:rsidR="00A60087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3F1F77A8" w:rsidR="00A60087" w:rsidRPr="00385B43" w:rsidRDefault="00A60087" w:rsidP="00A6008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428763E0" w14:textId="3CDDBB4C" w:rsidR="00A60087" w:rsidRPr="00385B43" w:rsidRDefault="00A60087" w:rsidP="00A60087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A60087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20FBC5FD" w:rsidR="00A60087" w:rsidRPr="00385B43" w:rsidRDefault="00A60087" w:rsidP="00C213C5">
            <w:pPr>
              <w:pStyle w:val="Odsekzoznamu"/>
              <w:numPr>
                <w:ilvl w:val="0"/>
                <w:numId w:val="8"/>
              </w:numPr>
            </w:pPr>
            <w:r w:rsidRPr="00C213C5">
              <w:rPr>
                <w:rFonts w:ascii="Arial Narrow" w:hAnsi="Arial Narrow"/>
                <w:sz w:val="18"/>
                <w:szCs w:val="18"/>
              </w:rPr>
              <w:t>Oprávnenosť aktivít projektu</w:t>
            </w:r>
          </w:p>
        </w:tc>
        <w:tc>
          <w:tcPr>
            <w:tcW w:w="7405" w:type="dxa"/>
            <w:vAlign w:val="center"/>
          </w:tcPr>
          <w:p w14:paraId="28E5450A" w14:textId="75E73AF9" w:rsidR="00A60087" w:rsidRPr="00385B43" w:rsidRDefault="00A60087" w:rsidP="00A6008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A60087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61B52C71" w:rsidR="00A60087" w:rsidRPr="00385B43" w:rsidRDefault="00A60087" w:rsidP="00A6008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0BE632F9" w14:textId="7E76E315" w:rsidR="00A60087" w:rsidRPr="00385B43" w:rsidRDefault="00A60087" w:rsidP="00A6008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A60087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F29C62" w:rsidR="00A60087" w:rsidRPr="00385B43" w:rsidRDefault="00A60087" w:rsidP="00A6008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3CF6C482" w14:textId="416255A4" w:rsidR="00A60087" w:rsidRPr="00385B43" w:rsidRDefault="00A60087" w:rsidP="00A6008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A60087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5D274F94" w:rsidR="00A60087" w:rsidRPr="00385B43" w:rsidRDefault="00A60087" w:rsidP="00A6008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5E35AB43" w14:textId="4824D847" w:rsidR="00A60087" w:rsidRPr="00385B43" w:rsidRDefault="00A60087" w:rsidP="00A6008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A60087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4889EAC4" w:rsidR="00A60087" w:rsidRPr="00385B43" w:rsidRDefault="00A60087" w:rsidP="00A6008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3E7DA51F" w14:textId="6E004C46" w:rsidR="00A60087" w:rsidRPr="00385B43" w:rsidRDefault="00A60087" w:rsidP="00A6008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>Príloha č. 6  ŽoPr -  Rozpočet projektu</w:t>
            </w:r>
          </w:p>
        </w:tc>
      </w:tr>
      <w:tr w:rsidR="00A60087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1C7B08ED" w:rsidR="00A60087" w:rsidRPr="00385B43" w:rsidRDefault="00A60087" w:rsidP="00A6008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4BF90F1C" w14:textId="77777777" w:rsidR="00A60087" w:rsidRPr="008C6907" w:rsidRDefault="00A60087" w:rsidP="00A6008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>Príloha č. 6  ŽoPr -  Rozpočet projektu,</w:t>
            </w:r>
          </w:p>
          <w:p w14:paraId="2DC7398A" w14:textId="69A76E8C" w:rsidR="00A60087" w:rsidRPr="00385B43" w:rsidRDefault="00A60087" w:rsidP="00A6008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>Príloha č. 7  ŽoPr -  Ukazovatele hodnotenia finančnej situácie</w:t>
            </w:r>
          </w:p>
        </w:tc>
      </w:tr>
      <w:tr w:rsidR="00A60087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20FC6ACA" w14:textId="5FDDF48E" w:rsidR="00A60087" w:rsidRDefault="00A60087" w:rsidP="00A60087">
            <w:pPr>
              <w:autoSpaceDE w:val="0"/>
              <w:autoSpaceDN w:val="0"/>
              <w:rPr>
                <w:rFonts w:ascii="Arial Narrow" w:hAnsi="Arial Narrow"/>
                <w:strike/>
                <w:sz w:val="18"/>
                <w:szCs w:val="18"/>
                <w:highlight w:val="green"/>
              </w:rPr>
            </w:pPr>
            <w:r w:rsidRPr="004C4E3D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40EBFA5B" w14:textId="0D4AA3D9" w:rsidR="00A60087" w:rsidRPr="00385B43" w:rsidRDefault="00A60087" w:rsidP="00A6008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4C4E3D">
              <w:rPr>
                <w:rFonts w:ascii="Arial Narrow" w:hAnsi="Arial Narrow"/>
                <w:sz w:val="18"/>
                <w:szCs w:val="18"/>
              </w:rPr>
              <w:t>Podmienky týkajúce sa štátnej pomoci</w:t>
            </w:r>
            <w:r w:rsidRPr="004C4E3D" w:rsidDel="00E020DD">
              <w:rPr>
                <w:rFonts w:ascii="Arial Narrow" w:hAnsi="Arial Narrow"/>
                <w:strike/>
                <w:sz w:val="18"/>
                <w:szCs w:val="18"/>
                <w:highlight w:val="green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646070A" w14:textId="3DAEAEC4" w:rsidR="00A60087" w:rsidRPr="00385B43" w:rsidRDefault="00A60087" w:rsidP="00A6008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>Bez osobitnej prílohy</w:t>
            </w:r>
            <w:r w:rsidRPr="008C6907" w:rsidDel="00E020DD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A60087" w:rsidRPr="00385B43" w14:paraId="66951978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3C8CADF9" w14:textId="29246758" w:rsidR="00A60087" w:rsidRPr="00385B43" w:rsidRDefault="00A60087" w:rsidP="00A6008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</w:t>
            </w:r>
            <w:r w:rsidRPr="00385B43">
              <w:rPr>
                <w:rFonts w:ascii="Arial Narrow" w:hAnsi="Arial Narrow"/>
                <w:sz w:val="18"/>
                <w:szCs w:val="18"/>
              </w:rPr>
              <w:t>odmienka neporušenia zákazu nelegálneho zamestnávania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  <w:r w:rsidRPr="00B36E4E" w:rsidDel="00E020DD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7BFAFBA6" w14:textId="5397A8E9" w:rsidR="00A60087" w:rsidRPr="00385B43" w:rsidRDefault="00A60087" w:rsidP="00A6008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A60087" w:rsidRPr="00385B43" w14:paraId="024BA2DC" w14:textId="77777777" w:rsidTr="004928E9">
        <w:trPr>
          <w:trHeight w:val="330"/>
        </w:trPr>
        <w:tc>
          <w:tcPr>
            <w:tcW w:w="7054" w:type="dxa"/>
            <w:vAlign w:val="center"/>
          </w:tcPr>
          <w:p w14:paraId="17EEAE10" w14:textId="41047218" w:rsidR="00A60087" w:rsidRPr="00385B43" w:rsidRDefault="00A60087" w:rsidP="00A6008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  <w:r w:rsidRPr="00385B43" w:rsidDel="00E020DD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A985D9A" w14:textId="6299EBFE" w:rsidR="00A60087" w:rsidRPr="00385B43" w:rsidRDefault="00A60087" w:rsidP="00A6008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A60087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1CC3CC2A" w:rsidR="00A60087" w:rsidRPr="00385B43" w:rsidRDefault="00A60087" w:rsidP="00A6008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  <w:r w:rsidRPr="00385B43" w:rsidDel="00E020DD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23E7F938" w14:textId="77777777" w:rsidR="00A60087" w:rsidRPr="008C6907" w:rsidRDefault="00A60087" w:rsidP="00A60087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>Príloha č. 8  ŽoPr –  Doklady od stavebného úradu (len v prípade, ak sú predmetom projektu stavebné  práce)</w:t>
            </w:r>
          </w:p>
          <w:p w14:paraId="7F19DDA5" w14:textId="1E47BFDD" w:rsidR="00A60087" w:rsidRPr="00385B43" w:rsidRDefault="00A60087" w:rsidP="00A6008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>Príloha č. 9  ŽoPr – Projektová dokumentácia stavby (len v prípade, ak sú predmetom projektu stavebné práce a projektová dokumentácia bola posudzovaná príslušným stavebným úradom)</w:t>
            </w:r>
          </w:p>
        </w:tc>
      </w:tr>
      <w:tr w:rsidR="00A60087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097D9E11" w:rsidR="00A60087" w:rsidRPr="00385B43" w:rsidRDefault="00A60087" w:rsidP="00A6008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vysporiadané majetkovo-právne vzťahy</w:t>
            </w:r>
            <w:r w:rsidRPr="00385B43" w:rsidDel="00E020DD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473E3CE2" w14:textId="77777777" w:rsidR="00A60087" w:rsidRPr="008C6907" w:rsidRDefault="00A60087" w:rsidP="00A6008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 xml:space="preserve">Príloha č. 10  ŽoNFP – Doklady preukazujúce vysporiadanie majetkovo-právnych vzťahov </w:t>
            </w:r>
          </w:p>
          <w:p w14:paraId="09CD2055" w14:textId="3325AA39" w:rsidR="00A60087" w:rsidRPr="00385B43" w:rsidRDefault="00A60087" w:rsidP="00A6008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>V prípade, ak ide o vybudovanie nového stavebného objektu nepredkladá žiadateľ žiadnu prílohu a podmienka sa overí podľa dokladu stavebného úradu, ktorý žiadateľ predkladá v rámci podmienky poskytnutia príspevku č. 15</w:t>
            </w:r>
          </w:p>
        </w:tc>
      </w:tr>
      <w:tr w:rsidR="00A60087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014F737E" w:rsidR="00A60087" w:rsidRPr="00385B43" w:rsidRDefault="00A60087" w:rsidP="00A6008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  <w:r w:rsidRPr="00385B43" w:rsidDel="00E020DD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13CE38B8" w14:textId="087DB4C6" w:rsidR="00A60087" w:rsidRPr="00385B43" w:rsidRDefault="00A60087" w:rsidP="00A60087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>Bez osobitnej prílohy</w:t>
            </w:r>
            <w:r w:rsidRPr="008C6907" w:rsidDel="00E020DD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A60087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3446D23" w:rsidR="00A60087" w:rsidRPr="00385B43" w:rsidRDefault="00A60087" w:rsidP="00A6008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  <w:r w:rsidRPr="00385B43" w:rsidDel="00E020DD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4E4BB416" w14:textId="77777777" w:rsidR="00A60087" w:rsidRPr="004C4E3D" w:rsidRDefault="00A60087" w:rsidP="00A6008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trike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49488436" w14:textId="77777777" w:rsidR="00A60087" w:rsidRPr="004C4E3D" w:rsidRDefault="00A60087" w:rsidP="00A6008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trike/>
                <w:sz w:val="18"/>
                <w:szCs w:val="18"/>
              </w:rPr>
            </w:pPr>
          </w:p>
          <w:p w14:paraId="690F3C8D" w14:textId="2804CFEC" w:rsidR="00A60087" w:rsidRPr="00385B43" w:rsidRDefault="00A60087" w:rsidP="00A60087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60087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092BCBF7" w:rsidR="00A60087" w:rsidRPr="00385B43" w:rsidRDefault="00A60087" w:rsidP="00A6008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  <w:r w:rsidRPr="00385B43" w:rsidDel="00E020DD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012476D7" w14:textId="78E99F16" w:rsidR="00A60087" w:rsidRPr="00385B43" w:rsidRDefault="00A60087" w:rsidP="00A60087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A60087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35890F92" w:rsidR="00A60087" w:rsidRPr="00385B43" w:rsidRDefault="00A60087" w:rsidP="00A6008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lastRenderedPageBreak/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1269D5D0" w14:textId="66272230" w:rsidR="00A60087" w:rsidRPr="00385B43" w:rsidRDefault="00A60087" w:rsidP="00A6008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 xml:space="preserve">Príloha č. 11  ŽoPr – </w:t>
            </w:r>
            <w:r w:rsidRPr="008C6907">
              <w:rPr>
                <w:rFonts w:ascii="Arial Narrow" w:hAnsi="Arial Narrow"/>
                <w:sz w:val="18"/>
                <w:szCs w:val="18"/>
              </w:rPr>
              <w:tab/>
              <w:t>Doklady preukazujúce súlad s požiadavkami v oblasti dopadu projektu na územia sústavy NATURA 2000</w:t>
            </w:r>
          </w:p>
        </w:tc>
      </w:tr>
      <w:tr w:rsidR="00A60087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06577697" w:rsidR="00A60087" w:rsidRPr="00385B43" w:rsidRDefault="00A60087" w:rsidP="00A6008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  <w:r w:rsidRPr="00CD4ABE" w:rsidDel="00E020DD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0FFFF846" w14:textId="646D2897" w:rsidR="00A60087" w:rsidRPr="00385B43" w:rsidRDefault="00A60087" w:rsidP="00A6008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C6907">
              <w:rPr>
                <w:rFonts w:ascii="Arial Narrow" w:hAnsi="Arial Narrow"/>
                <w:sz w:val="18"/>
                <w:szCs w:val="18"/>
              </w:rPr>
              <w:t xml:space="preserve">Príloha č. 12   ŽoPr – </w:t>
            </w:r>
            <w:r w:rsidRPr="008C6907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340BE923" w14:textId="77777777" w:rsidR="00ED7925" w:rsidRPr="00385B43" w:rsidRDefault="00ED7925">
      <w:pPr>
        <w:rPr>
          <w:rFonts w:ascii="Arial Narrow" w:hAnsi="Arial Narrow"/>
        </w:rPr>
        <w:sectPr w:rsidR="00ED7925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dolupodpísaný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B518B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B518B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3022D67E" w:rsidR="00221DA9" w:rsidRPr="00385B43" w:rsidRDefault="00221DA9" w:rsidP="006B518B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114F4029" w14:textId="7913F375" w:rsidR="0040496B" w:rsidRDefault="006A3CC2" w:rsidP="006B518B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</w:t>
            </w:r>
            <w:r w:rsidR="0040496B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príspevku</w:t>
            </w:r>
            <w:r w:rsidR="0040496B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220D0C37" w14:textId="023720FC" w:rsidR="005206F0" w:rsidRPr="00385B43" w:rsidRDefault="005206F0" w:rsidP="006B518B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B518B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28132278" w:rsidR="00221DA9" w:rsidRPr="00385B43" w:rsidRDefault="00221DA9" w:rsidP="006B518B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5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5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49E0F536" w:rsidR="00221DA9" w:rsidRPr="00385B43" w:rsidRDefault="00221DA9" w:rsidP="006B518B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6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6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</w:t>
            </w:r>
            <w:r w:rsidR="00A60087">
              <w:rPr>
                <w:rFonts w:ascii="Arial Narrow" w:hAnsi="Arial Narrow" w:cs="Times New Roman"/>
                <w:color w:val="000000"/>
                <w:szCs w:val="24"/>
              </w:rPr>
              <w:t>..............</w:t>
            </w:r>
          </w:p>
          <w:p w14:paraId="2CC9DE41" w14:textId="6DF8D012" w:rsidR="00BA35F0" w:rsidRDefault="00221DA9" w:rsidP="006B518B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2618183" w14:textId="716E988A" w:rsidR="00A0535A" w:rsidRPr="00385B43" w:rsidRDefault="00A0535A" w:rsidP="006B518B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</w:t>
            </w:r>
            <w:r w:rsidR="001F63D9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E82786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48553F06" w14:textId="5F4B9C82" w:rsidR="0007746C" w:rsidRPr="00385B43" w:rsidRDefault="005206F0" w:rsidP="006B518B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B518B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B518B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2FFF6F14" w:rsidR="00F16CD3" w:rsidRDefault="005206F0" w:rsidP="006B518B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ins w:id="7" w:author="Autor"/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5552941" w14:textId="19AB948F" w:rsidR="006B518B" w:rsidRPr="006B518B" w:rsidRDefault="006B518B" w:rsidP="006B518B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  <w:rPrChange w:id="8" w:author="Autor">
                  <w:rPr/>
                </w:rPrChange>
              </w:rPr>
              <w:pPrChange w:id="9" w:author="Autor">
                <w:pPr>
                  <w:pStyle w:val="Odsekzoznamu"/>
                  <w:numPr>
                    <w:numId w:val="15"/>
                  </w:numPr>
                  <w:autoSpaceDE w:val="0"/>
                  <w:autoSpaceDN w:val="0"/>
                  <w:adjustRightInd w:val="0"/>
                  <w:spacing w:before="120" w:after="120" w:line="240" w:lineRule="auto"/>
                  <w:ind w:right="111" w:hanging="360"/>
                </w:pPr>
              </w:pPrChange>
            </w:pPr>
            <w:ins w:id="10" w:author="Autor">
              <w:r>
                <w:rPr>
                  <w:rFonts w:ascii="Arial Narrow" w:hAnsi="Arial Narrow" w:cs="Times New Roman"/>
                  <w:color w:val="000000"/>
                  <w:szCs w:val="24"/>
                </w:rPr>
                <w:t>nie som podnikom v ťažkostiach,</w:t>
              </w:r>
            </w:ins>
          </w:p>
          <w:p w14:paraId="7E224476" w14:textId="05845C12" w:rsidR="00C213C5" w:rsidRDefault="000D78D0" w:rsidP="006B518B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  <w:r w:rsidR="001600C5">
              <w:rPr>
                <w:rFonts w:ascii="Arial Narrow" w:hAnsi="Arial Narrow" w:cs="Times New Roman"/>
                <w:color w:val="000000"/>
                <w:szCs w:val="24"/>
                <w:highlight w:val="yellow"/>
              </w:rPr>
              <w:t xml:space="preserve"> </w:t>
            </w:r>
          </w:p>
          <w:p w14:paraId="68688B41" w14:textId="1B72E737" w:rsidR="004E46B3" w:rsidRPr="00777DE8" w:rsidRDefault="00F35341" w:rsidP="006B518B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06AF348F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483A2" w14:textId="77777777" w:rsidR="009F624A" w:rsidRDefault="009F624A" w:rsidP="00297396">
      <w:pPr>
        <w:spacing w:after="0" w:line="240" w:lineRule="auto"/>
      </w:pPr>
      <w:r>
        <w:separator/>
      </w:r>
    </w:p>
  </w:endnote>
  <w:endnote w:type="continuationSeparator" w:id="0">
    <w:p w14:paraId="00831437" w14:textId="77777777" w:rsidR="009F624A" w:rsidRDefault="009F624A" w:rsidP="00297396">
      <w:pPr>
        <w:spacing w:after="0" w:line="240" w:lineRule="auto"/>
      </w:pPr>
      <w:r>
        <w:continuationSeparator/>
      </w:r>
    </w:p>
  </w:endnote>
  <w:endnote w:type="continuationNotice" w:id="1">
    <w:p w14:paraId="23DB95F3" w14:textId="77777777" w:rsidR="009F624A" w:rsidRDefault="009F624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3D72" w14:textId="036B8897" w:rsidR="003B2A73" w:rsidRPr="00016F1C" w:rsidRDefault="003B2A73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170D8B78" w:rsidR="003B2A73" w:rsidRPr="001A4E70" w:rsidRDefault="003B2A73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17F6F" w14:textId="68828A2E" w:rsidR="003B2A73" w:rsidRDefault="003B2A73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6B110DD2" w:rsidR="003B2A73" w:rsidRPr="001A4E70" w:rsidRDefault="003B2A73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C86CD" w14:textId="77777777" w:rsidR="003B2A73" w:rsidRDefault="003B2A73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3DC3FF" w:rsidR="003B2A73" w:rsidRPr="00B13A79" w:rsidRDefault="003B2A73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8D691" w14:textId="77777777" w:rsidR="003B2A73" w:rsidRDefault="003B2A73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3C78BCA2" w:rsidR="003B2A73" w:rsidRPr="00B13A79" w:rsidRDefault="003B2A73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0875C" w14:textId="77777777" w:rsidR="003B2A73" w:rsidRPr="00016F1C" w:rsidRDefault="003B2A73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14A6FBB3" w:rsidR="003B2A73" w:rsidRPr="00B13A79" w:rsidRDefault="003B2A73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12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3B2A73" w:rsidRPr="00570367" w:rsidRDefault="003B2A73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B5FF1" w14:textId="77777777" w:rsidR="009F624A" w:rsidRDefault="009F624A" w:rsidP="00297396">
      <w:pPr>
        <w:spacing w:after="0" w:line="240" w:lineRule="auto"/>
      </w:pPr>
      <w:r>
        <w:separator/>
      </w:r>
    </w:p>
  </w:footnote>
  <w:footnote w:type="continuationSeparator" w:id="0">
    <w:p w14:paraId="24E24954" w14:textId="77777777" w:rsidR="009F624A" w:rsidRDefault="009F624A" w:rsidP="00297396">
      <w:pPr>
        <w:spacing w:after="0" w:line="240" w:lineRule="auto"/>
      </w:pPr>
      <w:r>
        <w:continuationSeparator/>
      </w:r>
    </w:p>
  </w:footnote>
  <w:footnote w:type="continuationNotice" w:id="1">
    <w:p w14:paraId="35F01C96" w14:textId="77777777" w:rsidR="009F624A" w:rsidRDefault="009F624A">
      <w:pPr>
        <w:spacing w:after="0" w:line="240" w:lineRule="auto"/>
      </w:pPr>
    </w:p>
  </w:footnote>
  <w:footnote w:id="2">
    <w:p w14:paraId="6BBEF93C" w14:textId="109A2203" w:rsidR="003B2A73" w:rsidRPr="00221DA9" w:rsidRDefault="003B2A73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3B2A73" w:rsidRPr="00221DA9" w:rsidRDefault="003B2A73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3B2A73" w:rsidRPr="00613B6F" w:rsidRDefault="003B2A73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205457CD" w14:textId="71527B4C" w:rsidR="003B2A73" w:rsidRDefault="003B2A73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6">
    <w:p w14:paraId="487CAD87" w14:textId="28A460D8" w:rsidR="003B2A73" w:rsidRDefault="003B2A73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ŽoP</w:t>
      </w:r>
      <w:r>
        <w:rPr>
          <w:rStyle w:val="Odkaznapoznmkupodiarou"/>
          <w:rFonts w:ascii="Arial Narrow" w:hAnsi="Arial Narrow"/>
          <w:sz w:val="18"/>
          <w:vertAlign w:val="baseline"/>
        </w:rPr>
        <w:t>r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91DF2" w14:textId="77777777" w:rsidR="003B2A73" w:rsidRPr="00627EA3" w:rsidRDefault="003B2A73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9BF52" w14:textId="3CE8440C" w:rsidR="003B2A73" w:rsidRPr="001F013A" w:rsidRDefault="003B2A73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5648" behindDoc="1" locked="0" layoutInCell="1" allowOverlap="1" wp14:anchorId="67AA51F5" wp14:editId="73095EB5">
          <wp:simplePos x="0" y="0"/>
          <wp:positionH relativeFrom="column">
            <wp:posOffset>334645</wp:posOffset>
          </wp:positionH>
          <wp:positionV relativeFrom="paragraph">
            <wp:posOffset>-139065</wp:posOffset>
          </wp:positionV>
          <wp:extent cx="501896" cy="494515"/>
          <wp:effectExtent l="0" t="0" r="0" b="1270"/>
          <wp:wrapNone/>
          <wp:docPr id="193" name="Picture 193" descr="logo mas turie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3" descr="logo mas turie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896" cy="49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73600" behindDoc="1" locked="0" layoutInCell="1" allowOverlap="1" wp14:anchorId="4146A59A" wp14:editId="15808D68">
          <wp:simplePos x="0" y="0"/>
          <wp:positionH relativeFrom="column">
            <wp:posOffset>2374900</wp:posOffset>
          </wp:positionH>
          <wp:positionV relativeFrom="paragraph">
            <wp:posOffset>-79375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44EDCEE8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59F876D1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281AD684" w:rsidR="003B2A73" w:rsidRDefault="003B2A7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4F263" w14:textId="3BC5A9C0" w:rsidR="003B2A73" w:rsidRDefault="003B2A73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8257C" w14:textId="0864E05D" w:rsidR="003B2A73" w:rsidRDefault="003B2A73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1069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6305AD8"/>
    <w:multiLevelType w:val="hybridMultilevel"/>
    <w:tmpl w:val="D77C37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F40981"/>
    <w:multiLevelType w:val="hybridMultilevel"/>
    <w:tmpl w:val="A19663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3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6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8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5"/>
  </w:num>
  <w:num w:numId="6">
    <w:abstractNumId w:val="22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4"/>
  </w:num>
  <w:num w:numId="12">
    <w:abstractNumId w:val="9"/>
  </w:num>
  <w:num w:numId="13">
    <w:abstractNumId w:val="3"/>
  </w:num>
  <w:num w:numId="14">
    <w:abstractNumId w:val="27"/>
  </w:num>
  <w:num w:numId="15">
    <w:abstractNumId w:val="20"/>
  </w:num>
  <w:num w:numId="16">
    <w:abstractNumId w:val="6"/>
  </w:num>
  <w:num w:numId="17">
    <w:abstractNumId w:val="11"/>
  </w:num>
  <w:num w:numId="18">
    <w:abstractNumId w:val="19"/>
  </w:num>
  <w:num w:numId="19">
    <w:abstractNumId w:val="26"/>
  </w:num>
  <w:num w:numId="20">
    <w:abstractNumId w:val="23"/>
  </w:num>
  <w:num w:numId="21">
    <w:abstractNumId w:val="15"/>
  </w:num>
  <w:num w:numId="22">
    <w:abstractNumId w:val="2"/>
  </w:num>
  <w:num w:numId="23">
    <w:abstractNumId w:val="12"/>
  </w:num>
  <w:num w:numId="24">
    <w:abstractNumId w:val="28"/>
  </w:num>
  <w:num w:numId="25">
    <w:abstractNumId w:val="24"/>
  </w:num>
  <w:num w:numId="26">
    <w:abstractNumId w:val="18"/>
  </w:num>
  <w:num w:numId="27">
    <w:abstractNumId w:val="13"/>
  </w:num>
  <w:num w:numId="28">
    <w:abstractNumId w:val="8"/>
  </w:num>
  <w:num w:numId="29">
    <w:abstractNumId w:val="5"/>
  </w:num>
  <w:num w:numId="30">
    <w:abstractNumId w:val="17"/>
  </w:num>
  <w:num w:numId="31">
    <w:abstractNumId w:val="16"/>
  </w:num>
  <w:num w:numId="32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05F"/>
    <w:rsid w:val="00007732"/>
    <w:rsid w:val="00016F1C"/>
    <w:rsid w:val="00020171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0384"/>
    <w:rsid w:val="000719AA"/>
    <w:rsid w:val="000722EB"/>
    <w:rsid w:val="000742E6"/>
    <w:rsid w:val="000754E4"/>
    <w:rsid w:val="00076890"/>
    <w:rsid w:val="00076FC2"/>
    <w:rsid w:val="0007746C"/>
    <w:rsid w:val="00080112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BFE"/>
    <w:rsid w:val="000B6C24"/>
    <w:rsid w:val="000B76B3"/>
    <w:rsid w:val="000C0D6B"/>
    <w:rsid w:val="000C167A"/>
    <w:rsid w:val="000C1A57"/>
    <w:rsid w:val="000C3731"/>
    <w:rsid w:val="000C39A9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37F7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07015"/>
    <w:rsid w:val="00110AFB"/>
    <w:rsid w:val="00110BC2"/>
    <w:rsid w:val="0011220E"/>
    <w:rsid w:val="001129CC"/>
    <w:rsid w:val="0011342E"/>
    <w:rsid w:val="001135A5"/>
    <w:rsid w:val="00113D4F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3B71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47B1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3BAC"/>
    <w:rsid w:val="001C4CA9"/>
    <w:rsid w:val="001C645B"/>
    <w:rsid w:val="001D4A9B"/>
    <w:rsid w:val="001D7A67"/>
    <w:rsid w:val="001E2C9A"/>
    <w:rsid w:val="001F0635"/>
    <w:rsid w:val="001F0E97"/>
    <w:rsid w:val="001F63D9"/>
    <w:rsid w:val="0020163F"/>
    <w:rsid w:val="0020190C"/>
    <w:rsid w:val="00201C47"/>
    <w:rsid w:val="00201F91"/>
    <w:rsid w:val="002023EE"/>
    <w:rsid w:val="002041E5"/>
    <w:rsid w:val="00204701"/>
    <w:rsid w:val="00204EA5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2EE9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16E7C"/>
    <w:rsid w:val="00321368"/>
    <w:rsid w:val="003213BB"/>
    <w:rsid w:val="00322529"/>
    <w:rsid w:val="003226DF"/>
    <w:rsid w:val="0032481B"/>
    <w:rsid w:val="003256B5"/>
    <w:rsid w:val="00326D1D"/>
    <w:rsid w:val="00331E1B"/>
    <w:rsid w:val="00335488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6853"/>
    <w:rsid w:val="003879C1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3C6A"/>
    <w:rsid w:val="003A4ADE"/>
    <w:rsid w:val="003A5C98"/>
    <w:rsid w:val="003A5E2A"/>
    <w:rsid w:val="003A66CA"/>
    <w:rsid w:val="003A67A8"/>
    <w:rsid w:val="003A6894"/>
    <w:rsid w:val="003A6D6C"/>
    <w:rsid w:val="003A71D6"/>
    <w:rsid w:val="003B0BF5"/>
    <w:rsid w:val="003B15F0"/>
    <w:rsid w:val="003B2A73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50E"/>
    <w:rsid w:val="00402A70"/>
    <w:rsid w:val="0040496B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1C2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28E9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5EE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5697E"/>
    <w:rsid w:val="00563456"/>
    <w:rsid w:val="00563B37"/>
    <w:rsid w:val="00566CDE"/>
    <w:rsid w:val="00567670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0BB3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18B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A91"/>
    <w:rsid w:val="006F0D2B"/>
    <w:rsid w:val="006F4226"/>
    <w:rsid w:val="006F5B34"/>
    <w:rsid w:val="006F6E13"/>
    <w:rsid w:val="006F7BEF"/>
    <w:rsid w:val="00700291"/>
    <w:rsid w:val="0070283D"/>
    <w:rsid w:val="00704D30"/>
    <w:rsid w:val="00712FF2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10F5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00F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1E56"/>
    <w:rsid w:val="007C2E4A"/>
    <w:rsid w:val="007C4635"/>
    <w:rsid w:val="007C63BE"/>
    <w:rsid w:val="007D26AD"/>
    <w:rsid w:val="007D2AA9"/>
    <w:rsid w:val="007D3EC4"/>
    <w:rsid w:val="007D4E10"/>
    <w:rsid w:val="007D4F1D"/>
    <w:rsid w:val="007D6358"/>
    <w:rsid w:val="007D682B"/>
    <w:rsid w:val="007D7512"/>
    <w:rsid w:val="007E2824"/>
    <w:rsid w:val="007E285C"/>
    <w:rsid w:val="007E2DFA"/>
    <w:rsid w:val="007E411F"/>
    <w:rsid w:val="007E493D"/>
    <w:rsid w:val="007E6496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079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95D5B"/>
    <w:rsid w:val="008A0977"/>
    <w:rsid w:val="008A1293"/>
    <w:rsid w:val="008A28ED"/>
    <w:rsid w:val="008A293F"/>
    <w:rsid w:val="008A2FD8"/>
    <w:rsid w:val="008A3263"/>
    <w:rsid w:val="008A594C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1A41"/>
    <w:rsid w:val="009722BD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624A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53A"/>
    <w:rsid w:val="00A5263E"/>
    <w:rsid w:val="00A527BC"/>
    <w:rsid w:val="00A54518"/>
    <w:rsid w:val="00A56BEC"/>
    <w:rsid w:val="00A572C3"/>
    <w:rsid w:val="00A60087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293E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4A1D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2EE3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30D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2C2C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5D1C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13C5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5F38"/>
    <w:rsid w:val="00C47274"/>
    <w:rsid w:val="00C47A83"/>
    <w:rsid w:val="00C5186D"/>
    <w:rsid w:val="00C51D2B"/>
    <w:rsid w:val="00C52453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2B58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153F"/>
    <w:rsid w:val="00C9274C"/>
    <w:rsid w:val="00C9322A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A19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0BAB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65A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0609C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D7925"/>
    <w:rsid w:val="00EE0CBE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26B1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760E3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,Farebný zoznam – zvýraznenie 11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,Farebný zoznam – zvýraznenie 11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4F646B7FCE5E448AA320631919A5CA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9BB7A6-CEF9-40A2-A310-40BC7B6DD7DC}"/>
      </w:docPartPr>
      <w:docPartBody>
        <w:p w:rsidR="00364444" w:rsidRDefault="00364444" w:rsidP="00364444">
          <w:pPr>
            <w:pStyle w:val="4F646B7FCE5E448AA320631919A5CAE7"/>
          </w:pPr>
          <w:r w:rsidRPr="004E4F7F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5333D"/>
    <w:rsid w:val="0008059F"/>
    <w:rsid w:val="000862D5"/>
    <w:rsid w:val="00086F23"/>
    <w:rsid w:val="00147404"/>
    <w:rsid w:val="0015687B"/>
    <w:rsid w:val="0031009D"/>
    <w:rsid w:val="003350F0"/>
    <w:rsid w:val="00364444"/>
    <w:rsid w:val="00370346"/>
    <w:rsid w:val="003B20BC"/>
    <w:rsid w:val="003C4D1D"/>
    <w:rsid w:val="00416306"/>
    <w:rsid w:val="00417961"/>
    <w:rsid w:val="0046276E"/>
    <w:rsid w:val="0050057B"/>
    <w:rsid w:val="00503470"/>
    <w:rsid w:val="00506C57"/>
    <w:rsid w:val="00514765"/>
    <w:rsid w:val="00517339"/>
    <w:rsid w:val="00580E5E"/>
    <w:rsid w:val="005A698A"/>
    <w:rsid w:val="006845DE"/>
    <w:rsid w:val="007B0225"/>
    <w:rsid w:val="00803F6C"/>
    <w:rsid w:val="008A5F9C"/>
    <w:rsid w:val="008F0B6E"/>
    <w:rsid w:val="009400AE"/>
    <w:rsid w:val="00947A88"/>
    <w:rsid w:val="00966EEE"/>
    <w:rsid w:val="00976238"/>
    <w:rsid w:val="009B4DB2"/>
    <w:rsid w:val="009C3CCC"/>
    <w:rsid w:val="00A118B3"/>
    <w:rsid w:val="00A15D86"/>
    <w:rsid w:val="00B21DAE"/>
    <w:rsid w:val="00BA6AC3"/>
    <w:rsid w:val="00BE51E0"/>
    <w:rsid w:val="00CE79F2"/>
    <w:rsid w:val="00D5420E"/>
    <w:rsid w:val="00D659EE"/>
    <w:rsid w:val="00E426B2"/>
    <w:rsid w:val="00E4685B"/>
    <w:rsid w:val="00EB2E49"/>
    <w:rsid w:val="00EF3E39"/>
    <w:rsid w:val="00F23F7A"/>
    <w:rsid w:val="00F40C69"/>
    <w:rsid w:val="00F70B43"/>
    <w:rsid w:val="00FB0B8E"/>
    <w:rsid w:val="00FD6CA0"/>
    <w:rsid w:val="00FD6FA9"/>
    <w:rsid w:val="00FE1D60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64444"/>
    <w:rPr>
      <w:color w:val="808080"/>
    </w:rPr>
  </w:style>
  <w:style w:type="paragraph" w:customStyle="1" w:styleId="4F646B7FCE5E448AA320631919A5CAE7">
    <w:name w:val="4F646B7FCE5E448AA320631919A5CAE7"/>
    <w:rsid w:val="00364444"/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84AA2-B50C-47CC-9DB8-7405CF4C9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3440</Words>
  <Characters>19613</Characters>
  <Application>Microsoft Office Word</Application>
  <DocSecurity>0</DocSecurity>
  <Lines>163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2021-06-03T12:21:00Z</dcterms:created>
  <dcterms:modified xsi:type="dcterms:W3CDTF">2021-06-07T14:24:00Z</dcterms:modified>
</cp:coreProperties>
</file>