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19118" w14:textId="423E162E" w:rsidR="00E4796C" w:rsidRPr="00C145CE" w:rsidRDefault="00E4796C">
      <w:pPr>
        <w:rPr>
          <w:rFonts w:asciiTheme="minorHAnsi" w:hAnsiTheme="minorHAnsi"/>
          <w:b/>
          <w:i/>
          <w:szCs w:val="22"/>
        </w:rPr>
      </w:pPr>
    </w:p>
    <w:p w14:paraId="069CFE05" w14:textId="037133D1" w:rsidR="00966A77" w:rsidRDefault="00966A77" w:rsidP="009A0A22">
      <w:pPr>
        <w:jc w:val="both"/>
        <w:rPr>
          <w:rFonts w:asciiTheme="minorHAnsi" w:hAnsiTheme="minorHAnsi"/>
          <w:i/>
          <w:highlight w:val="yellow"/>
        </w:rPr>
      </w:pPr>
    </w:p>
    <w:p w14:paraId="32E98365" w14:textId="79688465" w:rsidR="00056CF6" w:rsidRDefault="00056CF6">
      <w:pPr>
        <w:rPr>
          <w:rFonts w:asciiTheme="minorHAnsi" w:hAnsiTheme="minorHAnsi"/>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125428">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F43B95"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125428">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186162F8" w:rsidR="00056CF6" w:rsidRPr="00A42D69" w:rsidRDefault="00C677B7" w:rsidP="00925601">
            <w:pPr>
              <w:spacing w:before="120" w:after="120"/>
              <w:jc w:val="both"/>
              <w:rPr>
                <w:rFonts w:asciiTheme="minorHAnsi" w:hAnsiTheme="minorHAnsi"/>
                <w:szCs w:val="22"/>
              </w:rPr>
            </w:pPr>
            <w:r>
              <w:rPr>
                <w:rFonts w:asciiTheme="minorHAnsi" w:hAnsiTheme="minorHAnsi"/>
                <w:i/>
              </w:rPr>
              <w:t>OZ“ Partnerstvo pre MAS Turiec“</w:t>
            </w:r>
          </w:p>
        </w:tc>
      </w:tr>
      <w:tr w:rsidR="00056CF6" w:rsidRPr="00A42D69" w14:paraId="268AE888" w14:textId="77777777" w:rsidTr="00125428">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F43B95"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125428">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125428">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125428">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lastRenderedPageBreak/>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alebo modernizovaných prvkov dopravy, ktoré primárne 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t>Počet</w:t>
            </w:r>
          </w:p>
        </w:tc>
        <w:tc>
          <w:tcPr>
            <w:tcW w:w="1685" w:type="dxa"/>
            <w:tcBorders>
              <w:bottom w:val="single" w:sz="4" w:space="0" w:color="auto"/>
            </w:tcBorders>
            <w:shd w:val="clear" w:color="auto" w:fill="FFFFFF" w:themeFill="background1"/>
          </w:tcPr>
          <w:p w14:paraId="26B3D112"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125428">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25428">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25428">
      <w:pPr>
        <w:ind w:left="-426" w:right="-312"/>
        <w:jc w:val="both"/>
        <w:rPr>
          <w:rFonts w:asciiTheme="minorHAnsi" w:hAnsiTheme="minorHAnsi"/>
        </w:rPr>
      </w:pPr>
    </w:p>
    <w:p w14:paraId="651F66ED" w14:textId="2A6233F5" w:rsidR="002E59BB" w:rsidRDefault="002E59BB" w:rsidP="00125428">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770743EC" w14:textId="1E9ACF21" w:rsidR="005E6B6E" w:rsidRDefault="005E6B6E" w:rsidP="00C677B7">
      <w:pPr>
        <w:rPr>
          <w:rFonts w:asciiTheme="minorHAnsi" w:hAnsiTheme="minorHAnsi"/>
        </w:rPr>
        <w:sectPr w:rsidR="005E6B6E" w:rsidSect="003A1C23">
          <w:headerReference w:type="even" r:id="rId8"/>
          <w:headerReference w:type="default" r:id="rId9"/>
          <w:footerReference w:type="even" r:id="rId10"/>
          <w:headerReference w:type="first" r:id="rId11"/>
          <w:footerReference w:type="first" r:id="rId12"/>
          <w:pgSz w:w="16840" w:h="11907" w:orient="landscape" w:code="9"/>
          <w:pgMar w:top="1474" w:right="1276" w:bottom="822" w:left="1247" w:header="850" w:footer="709" w:gutter="454"/>
          <w:pgNumType w:start="1"/>
          <w:cols w:space="737"/>
          <w:titlePg/>
          <w:docGrid w:linePitch="299"/>
        </w:sectPr>
      </w:pPr>
    </w:p>
    <w:p w14:paraId="72874A8C" w14:textId="19E1BBCE" w:rsidR="005E6B6E" w:rsidRDefault="005E6B6E" w:rsidP="00C677B7">
      <w:pPr>
        <w:jc w:val="both"/>
        <w:rPr>
          <w:rFonts w:asciiTheme="minorHAnsi" w:hAnsiTheme="minorHAnsi"/>
        </w:rPr>
      </w:pPr>
    </w:p>
    <w:sectPr w:rsidR="005E6B6E" w:rsidSect="005E6B6E">
      <w:headerReference w:type="first" r:id="rId13"/>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6DD5F" w14:textId="77777777" w:rsidR="00F43B95" w:rsidRDefault="00F43B95">
      <w:r>
        <w:separator/>
      </w:r>
    </w:p>
  </w:endnote>
  <w:endnote w:type="continuationSeparator" w:id="0">
    <w:p w14:paraId="6520A8D9" w14:textId="77777777" w:rsidR="00F43B95" w:rsidRDefault="00F43B95">
      <w:r>
        <w:continuationSeparator/>
      </w:r>
    </w:p>
  </w:endnote>
  <w:endnote w:type="continuationNotice" w:id="1">
    <w:p w14:paraId="11AC0160" w14:textId="77777777" w:rsidR="00F43B95" w:rsidRDefault="00F43B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KPMG Logo">
    <w:altName w:val="Courier New"/>
    <w:charset w:val="00"/>
    <w:family w:val="auto"/>
    <w:pitch w:val="variable"/>
    <w:sig w:usb0="00000003" w:usb1="00000000" w:usb2="00000000" w:usb3="00000000" w:csb0="00000001" w:csb1="00000000"/>
  </w:font>
  <w:font w:name="Univers 55">
    <w:altName w:val="Arial"/>
    <w:charset w:val="EE"/>
    <w:family w:val="swiss"/>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77BD6" w14:textId="204EBD8A" w:rsidR="00C32A49" w:rsidRDefault="00C32A49">
    <w:pPr>
      <w:pStyle w:val="Pta"/>
      <w:framePr w:hSpace="181" w:wrap="around" w:vAnchor="text" w:hAnchor="text" w:xAlign="right" w:y="1"/>
    </w:pPr>
    <w:r>
      <w:fldChar w:fldCharType="begin"/>
    </w:r>
    <w:r>
      <w:instrText xml:space="preserve"> FILENAME </w:instrText>
    </w:r>
    <w:r>
      <w:fldChar w:fldCharType="separate"/>
    </w:r>
    <w:r>
      <w:rPr>
        <w:noProof/>
      </w:rPr>
      <w:t>Priloha_3_vyzvy_23-Zoznam_meratelnych_ukazovatelov</w:t>
    </w:r>
    <w:r>
      <w:fldChar w:fldCharType="end"/>
    </w:r>
    <w:r>
      <w:t xml:space="preserve"> - </w:t>
    </w:r>
    <w:r>
      <w:fldChar w:fldCharType="begin"/>
    </w:r>
    <w:r>
      <w:instrText xml:space="preserve"> SAVEDATE  \@ </w:instrText>
    </w:r>
    <w:r>
      <w:fldChar w:fldCharType="begin"/>
    </w:r>
    <w:r>
      <w:instrText xml:space="preserve"> DOCPROPERTY "KISDateFmt" </w:instrText>
    </w:r>
    <w:r>
      <w:fldChar w:fldCharType="separate"/>
    </w:r>
    <w:r>
      <w:rPr>
        <w:b/>
        <w:bCs/>
      </w:rPr>
      <w:instrText>Chyba! Neznámy názov vlastnosti dokumentu.</w:instrText>
    </w:r>
    <w:r>
      <w:fldChar w:fldCharType="end"/>
    </w:r>
    <w:r>
      <w:instrText xml:space="preserve"> </w:instrText>
    </w:r>
    <w:r>
      <w:fldChar w:fldCharType="separate"/>
    </w:r>
    <w:r w:rsidR="001A5329">
      <w:rPr>
        <w:b/>
        <w:bCs/>
        <w:noProof/>
      </w:rPr>
      <w:t>Chyba! V reťazci obrázka je neznámy znak.</w:t>
    </w:r>
    <w:r>
      <w:fldChar w:fldCharType="end"/>
    </w:r>
  </w:p>
  <w:p w14:paraId="5E4686F3" w14:textId="77777777" w:rsidR="00C32A49" w:rsidRDefault="00C32A49">
    <w:pPr>
      <w:pStyle w:val="Pta"/>
    </w:pPr>
    <w:r>
      <w:rPr>
        <w:noProof/>
        <w:sz w:val="20"/>
        <w:lang w:eastAsia="sk-SK"/>
      </w:rPr>
      <mc:AlternateContent>
        <mc:Choice Requires="wps">
          <w:drawing>
            <wp:anchor distT="0" distB="0" distL="114300" distR="114300" simplePos="0" relativeHeight="251654144" behindDoc="0" locked="0" layoutInCell="1" allowOverlap="1" wp14:anchorId="12FB8C66" wp14:editId="5F59E65A">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13970" w14:textId="6D8A93D3" w:rsidR="00C32A49" w:rsidRDefault="00C32A49">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1A5329">
                            <w:rPr>
                              <w:rFonts w:ascii="Univers 55" w:hAnsi="Univers 55" w:cs="Arial"/>
                              <w:noProof/>
                              <w:sz w:val="12"/>
                            </w:rPr>
                            <w:t>2021</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1A5329">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FB8C66" id="_x0000_t202" coordsize="21600,21600" o:spt="202" path="m,l,21600r21600,l21600,xe">
              <v:stroke joinstyle="miter"/>
              <v:path gradientshapeok="t" o:connecttype="rect"/>
            </v:shapetype>
            <v:shape id="Text Box 1" o:spid="_x0000_s1026" type="#_x0000_t202" style="position:absolute;margin-left:0;margin-top:0;width:190.85pt;height:31.8pt;z-index:251654144;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" filled="f" stroked="f">
              <v:textbox>
                <w:txbxContent>
                  <w:p w14:paraId="15013970" w14:textId="6D8A93D3" w:rsidR="00C32A49" w:rsidRDefault="00C32A49">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1A5329">
                      <w:rPr>
                        <w:rFonts w:ascii="Univers 55" w:hAnsi="Univers 55" w:cs="Arial"/>
                        <w:noProof/>
                        <w:sz w:val="12"/>
                      </w:rPr>
                      <w:t>2021</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1A5329">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v:textbox>
              <w10:wrap anchory="page"/>
            </v:shape>
          </w:pict>
        </mc:Fallback>
      </mc:AlternateContent>
    </w: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43406" w14:textId="77777777" w:rsidR="00C32A49" w:rsidRDefault="00C32A49" w:rsidP="003A1C23">
    <w:pPr>
      <w:pStyle w:val="Pta"/>
      <w:jc w:val="right"/>
    </w:pPr>
    <w:r w:rsidRPr="00125428">
      <w:rPr>
        <w:rFonts w:asciiTheme="minorHAnsi" w:hAnsiTheme="minorHAnsi" w:cstheme="minorHAnsi"/>
        <w:noProof/>
        <w:lang w:eastAsia="sk-SK"/>
      </w:rPr>
      <mc:AlternateContent>
        <mc:Choice Requires="wps">
          <w:drawing>
            <wp:anchor distT="0" distB="0" distL="114300" distR="114300" simplePos="0" relativeHeight="251660288" behindDoc="0" locked="0" layoutInCell="1" allowOverlap="1" wp14:anchorId="0CE3214C" wp14:editId="18304B53">
              <wp:simplePos x="0" y="0"/>
              <wp:positionH relativeFrom="column">
                <wp:posOffset>-5036</wp:posOffset>
              </wp:positionH>
              <wp:positionV relativeFrom="paragraph">
                <wp:posOffset>120339</wp:posOffset>
              </wp:positionV>
              <wp:extent cx="9112103" cy="41423"/>
              <wp:effectExtent l="57150" t="38100" r="51435" b="92075"/>
              <wp:wrapNone/>
              <wp:docPr id="2" name="Rovná spojnica 2"/>
              <wp:cNvGraphicFramePr/>
              <a:graphic xmlns:a="http://schemas.openxmlformats.org/drawingml/2006/main">
                <a:graphicData uri="http://schemas.microsoft.com/office/word/2010/wordprocessingShape">
                  <wps:wsp>
                    <wps:cNvCnPr/>
                    <wps:spPr>
                      <a:xfrm flipV="1">
                        <a:off x="0" y="0"/>
                        <a:ext cx="9112103" cy="41423"/>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99A4B6" id="Rovná spojnica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9.5pt" to="717.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" strokecolor="#548dd4 [1951]" strokeweight="3pt">
              <v:shadow on="t" color="black" opacity="22937f" origin=",.5" offset="0,.63889mm"/>
            </v:line>
          </w:pict>
        </mc:Fallback>
      </mc:AlternateContent>
    </w:r>
    <w:r>
      <w:t xml:space="preserve"> </w:t>
    </w:r>
  </w:p>
  <w:p w14:paraId="379C93E9" w14:textId="5B1B6506" w:rsidR="00C32A49" w:rsidRPr="00125428" w:rsidRDefault="00C32A49" w:rsidP="003A1C23">
    <w:pPr>
      <w:pStyle w:val="Pta"/>
      <w:jc w:val="right"/>
      <w:rPr>
        <w:rFonts w:asciiTheme="minorHAnsi" w:hAnsiTheme="minorHAnsi" w:cstheme="minorHAnsi"/>
      </w:rPr>
    </w:pPr>
    <w:r w:rsidRPr="00125428">
      <w:rPr>
        <w:rFonts w:asciiTheme="minorHAnsi" w:hAnsiTheme="minorHAnsi" w:cstheme="minorHAnsi"/>
      </w:rPr>
      <w:t xml:space="preserve">Strana </w:t>
    </w:r>
    <w:sdt>
      <w:sdtPr>
        <w:rPr>
          <w:rFonts w:asciiTheme="minorHAnsi" w:hAnsiTheme="minorHAnsi" w:cstheme="minorHAnsi"/>
        </w:rPr>
        <w:id w:val="1416054441"/>
        <w:docPartObj>
          <w:docPartGallery w:val="Page Numbers (Bottom of Page)"/>
          <w:docPartUnique/>
        </w:docPartObj>
      </w:sdtPr>
      <w:sdtEndPr/>
      <w:sdtContent>
        <w:r w:rsidRPr="00125428">
          <w:rPr>
            <w:rFonts w:asciiTheme="minorHAnsi" w:hAnsiTheme="minorHAnsi" w:cstheme="minorHAnsi"/>
          </w:rPr>
          <w:fldChar w:fldCharType="begin"/>
        </w:r>
        <w:r w:rsidRPr="00125428">
          <w:rPr>
            <w:rFonts w:asciiTheme="minorHAnsi" w:hAnsiTheme="minorHAnsi" w:cstheme="minorHAnsi"/>
          </w:rPr>
          <w:instrText>PAGE   \* MERGEFORMAT</w:instrText>
        </w:r>
        <w:r w:rsidRPr="00125428">
          <w:rPr>
            <w:rFonts w:asciiTheme="minorHAnsi" w:hAnsiTheme="minorHAnsi" w:cstheme="minorHAnsi"/>
          </w:rPr>
          <w:fldChar w:fldCharType="separate"/>
        </w:r>
        <w:r w:rsidR="002F0EF2">
          <w:rPr>
            <w:rFonts w:asciiTheme="minorHAnsi" w:hAnsiTheme="minorHAnsi" w:cstheme="minorHAnsi"/>
            <w:noProof/>
          </w:rPr>
          <w:t>1</w:t>
        </w:r>
        <w:r w:rsidRPr="00125428">
          <w:rPr>
            <w:rFonts w:asciiTheme="minorHAnsi" w:hAnsiTheme="minorHAnsi" w:cstheme="minorHAnsi"/>
          </w:rPr>
          <w:fldChar w:fldCharType="end"/>
        </w:r>
      </w:sdtContent>
    </w:sdt>
  </w:p>
  <w:p w14:paraId="7E13DB2C" w14:textId="77777777" w:rsidR="00C32A49" w:rsidRDefault="00C32A4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D632F" w14:textId="77777777" w:rsidR="00F43B95" w:rsidRDefault="00F43B95">
      <w:r>
        <w:separator/>
      </w:r>
    </w:p>
  </w:footnote>
  <w:footnote w:type="continuationSeparator" w:id="0">
    <w:p w14:paraId="148A263B" w14:textId="77777777" w:rsidR="00F43B95" w:rsidRDefault="00F43B95">
      <w:r>
        <w:continuationSeparator/>
      </w:r>
    </w:p>
  </w:footnote>
  <w:footnote w:type="continuationNotice" w:id="1">
    <w:p w14:paraId="1F85B77B" w14:textId="77777777" w:rsidR="00F43B95" w:rsidRDefault="00F43B95"/>
  </w:footnote>
  <w:footnote w:id="2">
    <w:p w14:paraId="47B80A49" w14:textId="12F5F71C" w:rsidR="00C32A49" w:rsidRPr="001A6EA1" w:rsidRDefault="00C32A49"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C32A49" w:rsidRPr="001A6EA1" w:rsidRDefault="00C32A49"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722F2" w14:textId="77777777" w:rsidR="00C32A49" w:rsidRDefault="00C32A49">
    <w:pPr>
      <w:pStyle w:val="Hlavika"/>
      <w:framePr w:hSpace="181" w:wrap="around" w:vAnchor="text" w:hAnchor="margin" w:y="-407"/>
      <w:jc w:val="left"/>
      <w:rPr>
        <w:i w:val="0"/>
        <w:sz w:val="26"/>
        <w:szCs w:val="26"/>
      </w:rPr>
    </w:pPr>
    <w:r>
      <w:rPr>
        <w:rFonts w:ascii="KPMG Logo" w:hAnsi="KPMG Logo"/>
        <w:i w:val="0"/>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C32A49" w14:paraId="2B66EC5F" w14:textId="77777777">
      <w:trPr>
        <w:trHeight w:hRule="exact" w:val="220"/>
      </w:trPr>
      <w:tc>
        <w:tcPr>
          <w:tcW w:w="4111" w:type="dxa"/>
        </w:tcPr>
        <w:p w14:paraId="75647EF1" w14:textId="77777777" w:rsidR="00C32A49" w:rsidRDefault="00C32A49">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Pr>
              <w:bCs/>
            </w:rPr>
            <w:t>Chyba! Neznámy názov vlastnosti dokumentu.</w:t>
          </w:r>
          <w:r>
            <w:rPr>
              <w:b/>
            </w:rPr>
            <w:fldChar w:fldCharType="end"/>
          </w:r>
        </w:p>
      </w:tc>
    </w:tr>
    <w:tr w:rsidR="00C32A49" w14:paraId="1B692D94" w14:textId="77777777">
      <w:trPr>
        <w:trHeight w:hRule="exact" w:val="220"/>
      </w:trPr>
      <w:tc>
        <w:tcPr>
          <w:tcW w:w="4111" w:type="dxa"/>
        </w:tcPr>
        <w:p w14:paraId="2686C610" w14:textId="77777777" w:rsidR="00C32A49" w:rsidRDefault="00C32A49">
          <w:pPr>
            <w:pStyle w:val="Hlavika"/>
            <w:framePr w:hSpace="181" w:wrap="around" w:vAnchor="text" w:hAnchor="text" w:xAlign="right" w:y="1"/>
          </w:pPr>
          <w:r>
            <w:fldChar w:fldCharType="begin"/>
          </w:r>
          <w:r>
            <w:instrText xml:space="preserve"> DocProperty KISSubject  \* charformat </w:instrText>
          </w:r>
          <w:r>
            <w:fldChar w:fldCharType="separate"/>
          </w:r>
          <w:r>
            <w:rPr>
              <w:b/>
              <w:bCs/>
            </w:rPr>
            <w:t>Chyba! Neznámy názov vlastnosti dokumentu.</w:t>
          </w:r>
          <w:r>
            <w:fldChar w:fldCharType="end"/>
          </w:r>
        </w:p>
      </w:tc>
    </w:tr>
    <w:tr w:rsidR="00C32A49" w14:paraId="6670461A" w14:textId="77777777">
      <w:tc>
        <w:tcPr>
          <w:tcW w:w="4111" w:type="dxa"/>
        </w:tcPr>
        <w:p w14:paraId="2D065178" w14:textId="77777777" w:rsidR="00C32A49" w:rsidRDefault="00C32A49">
          <w:pPr>
            <w:pStyle w:val="Hlavika"/>
            <w:framePr w:hSpace="181" w:wrap="around" w:vAnchor="text" w:hAnchor="text" w:xAlign="right" w:y="1"/>
          </w:pPr>
          <w:r>
            <w:fldChar w:fldCharType="begin"/>
          </w:r>
          <w:r>
            <w:instrText xml:space="preserve"> DocProperty KISHdrInfo \* charformat </w:instrText>
          </w:r>
          <w:r>
            <w:fldChar w:fldCharType="separate"/>
          </w:r>
          <w:r>
            <w:rPr>
              <w:b/>
              <w:bCs/>
            </w:rPr>
            <w:t>Chyba! Neznámy názov vlastnosti dokumentu.</w:t>
          </w:r>
          <w:r>
            <w:fldChar w:fldCharType="end"/>
          </w:r>
        </w:p>
      </w:tc>
    </w:tr>
  </w:tbl>
  <w:p w14:paraId="7C3E47A8" w14:textId="77777777" w:rsidR="00C32A49" w:rsidRDefault="00C32A4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D99DB" w14:textId="77777777" w:rsidR="00C32A49" w:rsidRPr="00730D1A" w:rsidRDefault="00C32A49" w:rsidP="00730D1A">
    <w:pPr>
      <w:pStyle w:val="Hlavika"/>
      <w:tabs>
        <w:tab w:val="left" w:pos="0"/>
        <w:tab w:val="right" w:pos="8789"/>
      </w:tabs>
      <w:spacing w:line="240" w:lineRule="auto"/>
      <w:ind w:hanging="284"/>
      <w:jc w:val="both"/>
      <w:rPr>
        <w:i w:val="0"/>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A010D" w14:textId="3C0E7627" w:rsidR="00C32A49" w:rsidRPr="001F013A" w:rsidRDefault="00C677B7" w:rsidP="00A42D69">
    <w:pPr>
      <w:pStyle w:val="Hlavika"/>
      <w:rPr>
        <w:rFonts w:ascii="Arial Narrow" w:hAnsi="Arial Narrow"/>
        <w:sz w:val="20"/>
      </w:rPr>
    </w:pPr>
    <w:ins w:id="0" w:author="Autor">
      <w:r>
        <w:rPr>
          <w:noProof/>
        </w:rPr>
        <w:drawing>
          <wp:anchor distT="0" distB="0" distL="114300" distR="114300" simplePos="0" relativeHeight="251666432" behindDoc="1" locked="0" layoutInCell="1" allowOverlap="1" wp14:anchorId="019B4604" wp14:editId="320D2101">
            <wp:simplePos x="0" y="0"/>
            <wp:positionH relativeFrom="margin">
              <wp:posOffset>148590</wp:posOffset>
            </wp:positionH>
            <wp:positionV relativeFrom="paragraph">
              <wp:posOffset>-158750</wp:posOffset>
            </wp:positionV>
            <wp:extent cx="581035" cy="572770"/>
            <wp:effectExtent l="0" t="0" r="9525" b="0"/>
            <wp:wrapNone/>
            <wp:docPr id="10" name="Picture 193" descr="logo mas turi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logo mas turie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02" cy="574512"/>
                    </a:xfrm>
                    <a:prstGeom prst="rect">
                      <a:avLst/>
                    </a:prstGeom>
                    <a:noFill/>
                    <a:ln>
                      <a:noFill/>
                    </a:ln>
                  </pic:spPr>
                </pic:pic>
              </a:graphicData>
            </a:graphic>
            <wp14:sizeRelH relativeFrom="margin">
              <wp14:pctWidth>0</wp14:pctWidth>
            </wp14:sizeRelH>
            <wp14:sizeRelV relativeFrom="margin">
              <wp14:pctHeight>0</wp14:pctHeight>
            </wp14:sizeRelV>
          </wp:anchor>
        </w:drawing>
      </w:r>
    </w:ins>
    <w:r w:rsidR="00C145CE">
      <w:rPr>
        <w:noProof/>
        <w:lang w:eastAsia="sk-SK"/>
      </w:rPr>
      <w:drawing>
        <wp:anchor distT="0" distB="0" distL="114300" distR="114300" simplePos="0" relativeHeight="251663360" behindDoc="1" locked="0" layoutInCell="1" allowOverlap="1" wp14:anchorId="665A7CAD" wp14:editId="16E6F0AD">
          <wp:simplePos x="0" y="0"/>
          <wp:positionH relativeFrom="column">
            <wp:posOffset>4362450</wp:posOffset>
          </wp:positionH>
          <wp:positionV relativeFrom="paragraph">
            <wp:posOffset>-86360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1" name="Obrázok 1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2A49" w:rsidRPr="004C2F1F">
      <w:rPr>
        <w:rFonts w:ascii="Arial Narrow" w:hAnsi="Arial Narrow"/>
        <w:noProof/>
        <w:sz w:val="20"/>
        <w:lang w:eastAsia="sk-SK"/>
      </w:rPr>
      <w:drawing>
        <wp:anchor distT="0" distB="0" distL="114300" distR="114300" simplePos="0" relativeHeight="251651072" behindDoc="1" locked="0" layoutInCell="1" allowOverlap="1" wp14:anchorId="255B1B2D" wp14:editId="34ABD87E">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C32A49" w:rsidRPr="004C2F1F">
      <w:rPr>
        <w:rFonts w:ascii="Arial Narrow" w:hAnsi="Arial Narrow"/>
        <w:noProof/>
        <w:sz w:val="20"/>
        <w:lang w:eastAsia="sk-SK"/>
      </w:rPr>
      <w:drawing>
        <wp:anchor distT="0" distB="0" distL="114300" distR="114300" simplePos="0" relativeHeight="251656192" behindDoc="1" locked="0" layoutInCell="1" allowOverlap="1" wp14:anchorId="185E341C" wp14:editId="3F9D23BA">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5402A941" w14:textId="598AC759" w:rsidR="00C32A49" w:rsidRDefault="00C32A49" w:rsidP="009079B3">
    <w:pPr>
      <w:pStyle w:val="Hlavika"/>
      <w:jc w:val="left"/>
      <w:rPr>
        <w:rFonts w:ascii="Arial Narrow" w:hAnsi="Arial Narrow" w:cs="Arial"/>
        <w:sz w:val="20"/>
      </w:rPr>
    </w:pPr>
  </w:p>
  <w:p w14:paraId="711F833E" w14:textId="77777777" w:rsidR="00C32A49" w:rsidRDefault="00C32A49" w:rsidP="00702503">
    <w:pPr>
      <w:pStyle w:val="Hlavika"/>
      <w:rPr>
        <w:rFonts w:ascii="Arial Narrow" w:hAnsi="Arial Narrow" w:cs="Arial"/>
        <w:sz w:val="20"/>
      </w:rPr>
    </w:pPr>
  </w:p>
  <w:p w14:paraId="5D7E8D82" w14:textId="6B46E0A3" w:rsidR="00C32A49" w:rsidRPr="00730D1A" w:rsidRDefault="00C32A49" w:rsidP="00702503">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CEB40" w14:textId="6A9C6A5B" w:rsidR="00C32A49" w:rsidRPr="005E6B6E" w:rsidRDefault="00C32A49"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1A9E"/>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25428"/>
    <w:rsid w:val="0013006F"/>
    <w:rsid w:val="0013063E"/>
    <w:rsid w:val="001327B0"/>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329"/>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0EF2"/>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B5A"/>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22"/>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7B7"/>
    <w:rsid w:val="00C67D92"/>
    <w:rsid w:val="00C702EF"/>
    <w:rsid w:val="00C7099A"/>
    <w:rsid w:val="00C70BD3"/>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13EB"/>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3B95"/>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KPMG Logo">
    <w:altName w:val="Courier New"/>
    <w:charset w:val="00"/>
    <w:family w:val="auto"/>
    <w:pitch w:val="variable"/>
    <w:sig w:usb0="00000003" w:usb1="00000000" w:usb2="00000000" w:usb3="00000000" w:csb0="00000001" w:csb1="00000000"/>
  </w:font>
  <w:font w:name="Univers 55">
    <w:altName w:val="Arial"/>
    <w:charset w:val="EE"/>
    <w:family w:val="swiss"/>
    <w:pitch w:val="variable"/>
    <w:sig w:usb0="00000001"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D0DF6"/>
    <w:rsid w:val="006472F3"/>
    <w:rsid w:val="006B31D6"/>
    <w:rsid w:val="006B5A84"/>
    <w:rsid w:val="006E2383"/>
    <w:rsid w:val="00737319"/>
    <w:rsid w:val="00A74980"/>
    <w:rsid w:val="00A93480"/>
    <w:rsid w:val="00B62629"/>
    <w:rsid w:val="00C31B9D"/>
    <w:rsid w:val="00C40C5F"/>
    <w:rsid w:val="00C84ED7"/>
    <w:rsid w:val="00CA2517"/>
    <w:rsid w:val="00CF55EF"/>
    <w:rsid w:val="00D00442"/>
    <w:rsid w:val="00D44CE6"/>
    <w:rsid w:val="00DB3628"/>
    <w:rsid w:val="00DB5CB4"/>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B5E29-EFBA-4CD4-A64A-948894D79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447</Words>
  <Characters>2548</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2021-06-08T11:27:00Z</dcterms:created>
  <dcterms:modified xsi:type="dcterms:W3CDTF">2021-06-09T06:24:00Z</dcterms:modified>
</cp:coreProperties>
</file>