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1"/>
      </w:tblGrid>
      <w:tr w:rsidR="00CA32E4" w:rsidRPr="00466F14" w14:paraId="49002B84" w14:textId="77777777" w:rsidTr="00CA32E4">
        <w:trPr>
          <w:trHeight w:val="308"/>
        </w:trPr>
        <w:tc>
          <w:tcPr>
            <w:tcW w:w="9781" w:type="dxa"/>
            <w:shd w:val="clear" w:color="auto" w:fill="FFFFFF"/>
          </w:tcPr>
          <w:p w14:paraId="33685254" w14:textId="77777777" w:rsidR="00CA32E4" w:rsidRDefault="00667CD1" w:rsidP="00CA32E4">
            <w:pPr>
              <w:spacing w:before="120" w:after="120"/>
              <w:jc w:val="both"/>
              <w:rPr>
                <w:rFonts w:cs="Calibri"/>
              </w:rPr>
            </w:pPr>
            <w:r w:rsidRPr="00466F14">
              <w:rPr>
                <w:rFonts w:cs="Calibri"/>
              </w:rPr>
              <w:t>Z</w:t>
            </w:r>
            <w:r w:rsidR="00CA32E4" w:rsidRPr="00466F14">
              <w:rPr>
                <w:rFonts w:cs="Calibri"/>
              </w:rPr>
              <w:t> pohľadu posúdenia ekonomickej výkonnosti</w:t>
            </w:r>
            <w:r w:rsidR="000E69F3" w:rsidRPr="00466F14">
              <w:rPr>
                <w:rFonts w:cs="Calibri"/>
              </w:rPr>
              <w:t xml:space="preserve"> a udržateľnosti</w:t>
            </w:r>
            <w:r w:rsidR="00CA32E4" w:rsidRPr="00466F14">
              <w:rPr>
                <w:rFonts w:cs="Calibri"/>
              </w:rPr>
              <w:t xml:space="preserve"> investície</w:t>
            </w:r>
            <w:r w:rsidRPr="00466F14">
              <w:rPr>
                <w:rFonts w:cs="Calibri"/>
              </w:rPr>
              <w:t>, ktorú predstavuje projekt, je potrebné</w:t>
            </w:r>
            <w:r w:rsidR="00CA32E4" w:rsidRPr="00466F14">
              <w:rPr>
                <w:rFonts w:cs="Calibri"/>
              </w:rPr>
              <w:t xml:space="preserve"> zostaviť finančnú analýzu, ktorá by mala preukázať, že investícia je pre žiadateľa prínosom a bude zabezpečovať finančnú udržateľnosť realizovaného </w:t>
            </w:r>
            <w:r w:rsidRPr="00466F14">
              <w:rPr>
                <w:rFonts w:cs="Calibri"/>
              </w:rPr>
              <w:t>projektu.</w:t>
            </w:r>
          </w:p>
          <w:p w14:paraId="442B3795" w14:textId="77777777" w:rsidR="00CA32E4" w:rsidRPr="00466F14" w:rsidRDefault="000E69F3" w:rsidP="000204B6">
            <w:pPr>
              <w:spacing w:before="60" w:after="60"/>
              <w:jc w:val="both"/>
              <w:rPr>
                <w:rFonts w:cs="Calibri"/>
                <w:b/>
              </w:rPr>
            </w:pPr>
            <w:r w:rsidRPr="000204B6">
              <w:rPr>
                <w:rFonts w:cs="Calibri"/>
                <w:b/>
                <w:bCs/>
                <w:sz w:val="20"/>
                <w:szCs w:val="20"/>
              </w:rPr>
              <w:t>Náležitosti analýzy</w:t>
            </w:r>
          </w:p>
        </w:tc>
      </w:tr>
      <w:tr w:rsidR="00CA32E4" w:rsidRPr="00466F14" w14:paraId="462C1C55" w14:textId="77777777" w:rsidTr="00A93ACE">
        <w:trPr>
          <w:trHeight w:val="2685"/>
        </w:trPr>
        <w:tc>
          <w:tcPr>
            <w:tcW w:w="9781" w:type="dxa"/>
          </w:tcPr>
          <w:p w14:paraId="26923F5F" w14:textId="77777777" w:rsidR="00CA32E4" w:rsidRPr="000204B6" w:rsidRDefault="00CA32E4" w:rsidP="000204B6">
            <w:pPr>
              <w:spacing w:before="60" w:after="60"/>
              <w:jc w:val="both"/>
              <w:rPr>
                <w:rFonts w:cs="Calibri"/>
                <w:bCs/>
              </w:rPr>
            </w:pPr>
            <w:r w:rsidRPr="000204B6">
              <w:rPr>
                <w:rFonts w:cs="Calibri"/>
                <w:bCs/>
              </w:rPr>
              <w:t>Pre výpočet je potrebné reálne odhadnúť výšku výnosov, ktoré vytvorí investícia (napr. zvýšením objemu ponúkaných výrobkov, resp. zavedením nových výrobkov na trh</w:t>
            </w:r>
            <w:r w:rsidR="004215E6" w:rsidRPr="000204B6">
              <w:rPr>
                <w:rFonts w:cs="Calibri"/>
                <w:bCs/>
              </w:rPr>
              <w:t>, spoplatnením niektorých služieb a</w:t>
            </w:r>
            <w:r w:rsidR="004215E6" w:rsidRPr="004B2702">
              <w:rPr>
                <w:rFonts w:cs="Calibri"/>
                <w:bCs/>
              </w:rPr>
              <w:t> </w:t>
            </w:r>
            <w:r w:rsidR="004215E6" w:rsidRPr="000204B6">
              <w:rPr>
                <w:rFonts w:cs="Calibri"/>
                <w:bCs/>
              </w:rPr>
              <w:t>pod.</w:t>
            </w:r>
            <w:r w:rsidRPr="000204B6">
              <w:rPr>
                <w:rFonts w:cs="Calibri"/>
                <w:bCs/>
              </w:rPr>
              <w:t>) a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tiež výšku nákladov, ktoré nevyhnutne s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investíciou súvisia.</w:t>
            </w:r>
          </w:p>
          <w:p w14:paraId="5395DFE0" w14:textId="77777777" w:rsidR="00CA32E4" w:rsidRPr="004B2702" w:rsidRDefault="000E69F3" w:rsidP="000204B6">
            <w:pPr>
              <w:spacing w:before="60" w:after="60"/>
              <w:jc w:val="both"/>
              <w:rPr>
                <w:rFonts w:cs="Calibri"/>
              </w:rPr>
            </w:pPr>
            <w:r w:rsidRPr="000204B6">
              <w:rPr>
                <w:rFonts w:cs="Calibri"/>
                <w:bCs/>
              </w:rPr>
              <w:t xml:space="preserve">Analýza sa vypracováva na dobu ekonomickej životnosti investície </w:t>
            </w:r>
            <w:r w:rsidR="00CA32E4" w:rsidRPr="004B2702">
              <w:rPr>
                <w:rFonts w:cs="Calibri"/>
              </w:rPr>
              <w:t>(majetku, ktorý je predmetom projektu)</w:t>
            </w:r>
            <w:r w:rsidRPr="004B2702">
              <w:rPr>
                <w:rFonts w:cs="Calibri"/>
              </w:rPr>
              <w:t>. Doba ekonomickej životnosti</w:t>
            </w:r>
            <w:r w:rsidR="00CA32E4" w:rsidRPr="004B2702">
              <w:rPr>
                <w:rFonts w:cs="Calibri"/>
              </w:rPr>
              <w:t xml:space="preserve"> je na účely finančnej analýzy stanovená na úrovni rokov, príp. ich podielov, počas ktorých bude prostredníctvom daňových odpisov daná investícia odpisovaná podľa zaradenia do príslušnej odpisovej triedy.</w:t>
            </w:r>
          </w:p>
          <w:p w14:paraId="37BA6F57" w14:textId="77777777" w:rsidR="000E69F3" w:rsidRPr="004B2702" w:rsidRDefault="000E69F3" w:rsidP="000204B6">
            <w:pPr>
              <w:spacing w:before="60" w:after="60"/>
              <w:jc w:val="both"/>
              <w:rPr>
                <w:rFonts w:cs="Calibri"/>
              </w:rPr>
            </w:pPr>
            <w:r w:rsidRPr="000204B6">
              <w:rPr>
                <w:rFonts w:cs="Calibri"/>
                <w:bCs/>
              </w:rPr>
              <w:t>V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analýze sa zohľadňuje časová hodnota peňazí prostredníctvom diskontovan</w:t>
            </w:r>
            <w:r w:rsidR="004215E6">
              <w:rPr>
                <w:rFonts w:cs="Calibri"/>
                <w:bCs/>
              </w:rPr>
              <w:t>ia</w:t>
            </w:r>
            <w:r w:rsidRPr="000204B6">
              <w:rPr>
                <w:rFonts w:cs="Calibri"/>
                <w:bCs/>
              </w:rPr>
              <w:t xml:space="preserve"> hodnôt. Pri diskontovaní sa používa tzv. diskontná sadzba. Pre účely výpočtu je v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záväznom formulári finančnej analýzy, prednastavená diskontná sadzba vo výške 4 %, ktorú žiadateľ nemôže zmeniť.</w:t>
            </w:r>
          </w:p>
          <w:p w14:paraId="064E23B7" w14:textId="77777777" w:rsidR="00CA32E4" w:rsidRPr="00466F14" w:rsidRDefault="00CA32E4" w:rsidP="00CA32E4">
            <w:pPr>
              <w:spacing w:before="120" w:after="120"/>
              <w:jc w:val="both"/>
              <w:rPr>
                <w:rFonts w:cs="Calibri"/>
                <w:b/>
              </w:rPr>
            </w:pPr>
            <w:r w:rsidRPr="00466F14">
              <w:rPr>
                <w:rFonts w:cs="Calibri"/>
                <w:b/>
              </w:rPr>
              <w:t>Všetky údaje potrebné pre výpočet výsledku finančnej analýzy projektu sa uvádzajú len za projekt (nie za žiadateľa).</w:t>
            </w:r>
            <w:r w:rsidR="004215E6">
              <w:rPr>
                <w:rFonts w:cs="Calibri"/>
                <w:b/>
              </w:rPr>
              <w:t xml:space="preserve"> Uvádzajú sa náklady a výnosy priamo súvisiace s projektom, t.j. také, ktoré by bez realizácie projektu nevznikali.</w:t>
            </w:r>
          </w:p>
          <w:p w14:paraId="7EBCE56A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Všeobecné pokyny k vyplneniu tabuľky finančnej analýzy:</w:t>
            </w:r>
          </w:p>
          <w:p w14:paraId="2FBA0DB8" w14:textId="77777777" w:rsidR="00CA32E4" w:rsidRPr="00466F14" w:rsidRDefault="00CA32E4" w:rsidP="00CA32E4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Finančná analýza je pripravená v MS Excel a výsledok finančnej analýzy je počítaný automaticky na základe údajov, ktoré zadáva žiadateľ do príslušných častí finančnej analýzy.</w:t>
            </w:r>
          </w:p>
          <w:p w14:paraId="0FAD0937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Pre prehľadnosť sú jednotlivé časti finančnej analýzy farebne rozlíšené nasledovne:</w:t>
            </w:r>
          </w:p>
          <w:tbl>
            <w:tblPr>
              <w:tblW w:w="7255" w:type="dxa"/>
              <w:tblInd w:w="53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630"/>
              <w:gridCol w:w="5625"/>
            </w:tblGrid>
            <w:tr w:rsidR="00CA32E4" w:rsidRPr="00466F14" w14:paraId="47F5A30B" w14:textId="77777777" w:rsidTr="00A93ACE">
              <w:trPr>
                <w:trHeight w:val="218"/>
              </w:trPr>
              <w:tc>
                <w:tcPr>
                  <w:tcW w:w="1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7C472D6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14:paraId="51A527D3" w14:textId="77777777"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 xml:space="preserve">vypĺňa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žiadateľ</w:t>
                  </w:r>
                  <w:r w:rsidRPr="00466F14">
                    <w:rPr>
                      <w:rFonts w:cs="Calibri"/>
                      <w:color w:val="000000"/>
                    </w:rPr>
                    <w:t xml:space="preserve"> </w:t>
                  </w:r>
                </w:p>
              </w:tc>
            </w:tr>
            <w:tr w:rsidR="00CA32E4" w:rsidRPr="00466F14" w14:paraId="3AC3FBD8" w14:textId="77777777" w:rsidTr="00A93ACE">
              <w:trPr>
                <w:trHeight w:val="248"/>
              </w:trPr>
              <w:tc>
                <w:tcPr>
                  <w:tcW w:w="163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99CCFF"/>
                  <w:noWrap/>
                  <w:vAlign w:val="bottom"/>
                  <w:hideMark/>
                </w:tcPr>
                <w:p w14:paraId="357CAB3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14:paraId="0AC17577" w14:textId="77777777"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 xml:space="preserve">sa počítajú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automaticky</w:t>
                  </w:r>
                </w:p>
              </w:tc>
            </w:tr>
            <w:tr w:rsidR="00CA32E4" w:rsidRPr="00466F14" w14:paraId="3D9FDEA0" w14:textId="77777777" w:rsidTr="00A93ACE">
              <w:trPr>
                <w:trHeight w:val="280"/>
              </w:trPr>
              <w:tc>
                <w:tcPr>
                  <w:tcW w:w="163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bottom"/>
                  <w:hideMark/>
                </w:tcPr>
                <w:p w14:paraId="0BA16E5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14:paraId="4B134737" w14:textId="77777777"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b/>
                      <w:color w:val="000000"/>
                    </w:rPr>
                    <w:t>výsledok</w:t>
                  </w:r>
                  <w:r w:rsidRPr="00466F14">
                    <w:rPr>
                      <w:rFonts w:cs="Calibri"/>
                      <w:color w:val="000000"/>
                    </w:rPr>
                    <w:t xml:space="preserve">, počíta sa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automaticky</w:t>
                  </w:r>
                </w:p>
              </w:tc>
            </w:tr>
          </w:tbl>
          <w:p w14:paraId="392C6B34" w14:textId="77777777" w:rsidR="00CA32E4" w:rsidRPr="00466F14" w:rsidRDefault="00CA32E4" w:rsidP="00CA32E4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 xml:space="preserve">V prvom kroku žiadateľ vyplní rok, v ktorom sa projekt má začať realizovať, a to v súlade s plánovaným začiatkom realizácie projektu, ktorý uviedol vo formulári </w:t>
            </w:r>
            <w:proofErr w:type="spellStart"/>
            <w:r w:rsidRPr="00466F14">
              <w:rPr>
                <w:rFonts w:cs="Calibri"/>
                <w:color w:val="000000"/>
                <w:lang w:eastAsia="x-none"/>
              </w:rPr>
              <w:t>ŽoPr</w:t>
            </w:r>
            <w:proofErr w:type="spellEnd"/>
            <w:r w:rsidRPr="00466F14">
              <w:rPr>
                <w:rFonts w:cs="Calibri"/>
                <w:color w:val="000000"/>
                <w:lang w:eastAsia="x-none"/>
              </w:rPr>
              <w:t xml:space="preserve">. Rok začiatku realizácie projektu vyplní do bunky </w:t>
            </w:r>
            <w:r w:rsidR="000E69F3" w:rsidRPr="00466F14">
              <w:rPr>
                <w:rFonts w:cs="Calibri"/>
                <w:color w:val="000000"/>
                <w:lang w:eastAsia="x-none"/>
              </w:rPr>
              <w:t>C12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. Následne zvolí sadzbu dane z príjmov príslušnú pre žiadateľa (19% - fyzické osoby, resp. 21% - právnické osoby) v zmysle zákona o dani z príjmov. Formulár finančnej analýzy umožňuje žiadateľovi zvoliť iba jednu sadzbu dane. </w:t>
            </w:r>
            <w:r w:rsidRPr="00466F14">
              <w:rPr>
                <w:rFonts w:cs="Calibri"/>
                <w:lang w:eastAsia="x-none"/>
              </w:rPr>
              <w:t>Do tabuľky vypĺňa žiadateľ údaje na základe odborného odhadu (výnosy a náklady) a v súlade s podrobným rozpočtom projektu (investičné náklady) a vypĺňa údaje iba do polí tých príslušných rokov, ktoré predstavujú ekonomickú životnosť obstarávanej investície.</w:t>
            </w:r>
          </w:p>
          <w:p w14:paraId="781983E0" w14:textId="77777777" w:rsidR="00CA32E4" w:rsidRPr="00466F14" w:rsidRDefault="00CA32E4" w:rsidP="00A93ACE">
            <w:pPr>
              <w:tabs>
                <w:tab w:val="left" w:pos="1260"/>
              </w:tabs>
              <w:spacing w:before="120" w:after="120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Výpočet výšky </w:t>
            </w:r>
            <w:r w:rsidR="00E71F44">
              <w:rPr>
                <w:rFonts w:cs="Calibri"/>
                <w:b/>
                <w:lang w:eastAsia="x-none"/>
              </w:rPr>
              <w:t xml:space="preserve">Čistej súčasnej hodnoty - </w:t>
            </w:r>
            <w:r w:rsidRPr="00466F14">
              <w:rPr>
                <w:rFonts w:cs="Calibri"/>
                <w:b/>
                <w:lang w:eastAsia="x-none"/>
              </w:rPr>
              <w:t>ČSH</w:t>
            </w:r>
          </w:p>
          <w:p w14:paraId="05E52E5A" w14:textId="77777777" w:rsidR="00E71F44" w:rsidRDefault="00E71F4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>
              <w:rPr>
                <w:rFonts w:cs="Calibri"/>
                <w:color w:val="000000"/>
                <w:lang w:eastAsia="x-none"/>
              </w:rPr>
              <w:t>ČSH predstavuje rozdiel medzi súčasnou hodnotou CASH-FLOW a súčasnou hodnotou investičných nákladov. Vyčísluje sa v hodnotách EUR. Pokiaľ je väčšia ako 0 EUR je projekt ako investícia zisková.</w:t>
            </w:r>
          </w:p>
          <w:p w14:paraId="442FDD7B" w14:textId="77777777"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 xml:space="preserve">Za účelom správneho posúdenia </w:t>
            </w:r>
            <w:r w:rsidR="00081803" w:rsidRPr="00466F14">
              <w:rPr>
                <w:rFonts w:cs="Calibri"/>
                <w:color w:val="000000"/>
                <w:lang w:eastAsia="x-none"/>
              </w:rPr>
              <w:t>je potrebné zistiť hodnoty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za celé obdobie ekonomickej životnosti kumulatívne.</w:t>
            </w:r>
          </w:p>
          <w:p w14:paraId="7B5086A8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lastRenderedPageBreak/>
              <w:t>Výpočet miery výnosovosti</w:t>
            </w:r>
          </w:p>
          <w:p w14:paraId="5B4AC61A" w14:textId="77777777" w:rsidR="00CA32E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 xml:space="preserve">Miera výnosovosti sa počíta v percentách a uvádza, o koľko prevýšil čistý CASH-FLOW projektu samotnú hodnotu investície. </w:t>
            </w:r>
            <w:r w:rsidRPr="00466F14">
              <w:rPr>
                <w:rFonts w:cs="Calibri"/>
                <w:b/>
                <w:color w:val="000000"/>
                <w:lang w:eastAsia="x-none"/>
              </w:rPr>
              <w:t>Miera</w:t>
            </w:r>
            <w:r w:rsidR="00972BD8" w:rsidRPr="00466F14">
              <w:rPr>
                <w:rFonts w:cs="Calibri"/>
                <w:b/>
                <w:color w:val="000000"/>
                <w:lang w:eastAsia="x-none"/>
              </w:rPr>
              <w:t> </w:t>
            </w:r>
            <w:r w:rsidRPr="00466F14">
              <w:rPr>
                <w:rFonts w:cs="Calibri"/>
                <w:b/>
                <w:color w:val="000000"/>
                <w:lang w:eastAsia="x-none"/>
              </w:rPr>
              <w:t>výnosovosti by mala byť rovná alebo vyššia ako 1 (100%).</w:t>
            </w:r>
          </w:p>
          <w:p w14:paraId="5E9EC303" w14:textId="77777777" w:rsidR="00E71F44" w:rsidRPr="00466F14" w:rsidRDefault="00E71F44" w:rsidP="00E71F44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Za účelom správneho posúdenia miery výnosovosti je potrebné zistiť hodnotu za celé obdobie ekonomickej životnosti kumulatívne.</w:t>
            </w:r>
          </w:p>
          <w:p w14:paraId="0BAC35B1" w14:textId="77777777" w:rsidR="004B2702" w:rsidRDefault="00E71F4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>
              <w:rPr>
                <w:rFonts w:cs="Calibri"/>
                <w:b/>
                <w:color w:val="000000"/>
                <w:lang w:eastAsia="x-none"/>
              </w:rPr>
              <w:t>Finančná udržateľnosť prevádzky</w:t>
            </w:r>
          </w:p>
          <w:p w14:paraId="6894747B" w14:textId="77777777" w:rsidR="00E71F44" w:rsidRPr="00FB078D" w:rsidRDefault="00E71F44" w:rsidP="00E71F44">
            <w:pPr>
              <w:spacing w:before="120" w:after="120"/>
              <w:jc w:val="both"/>
              <w:rPr>
                <w:rFonts w:cs="Calibri"/>
              </w:rPr>
            </w:pPr>
            <w:r w:rsidRPr="00FB078D">
              <w:rPr>
                <w:rFonts w:cs="Calibri"/>
              </w:rPr>
              <w:t>Projekt považuje za udržateľný, pokiaľ projekt vygeneruje aspoň toľko príjmov, že pokryje bežné prevádzkové výdavky činnosti súvisiace s prevádzkou projektu. Tento údaj sa nachádza na riadku č. 33 finančnej analýzy označený ako „súčasná hodnota CASH-FLOW KUMULATÍVNE“.</w:t>
            </w:r>
          </w:p>
          <w:p w14:paraId="224580D5" w14:textId="77777777" w:rsidR="00E71F44" w:rsidRPr="00FB078D" w:rsidRDefault="00E71F44" w:rsidP="00E71F44">
            <w:pPr>
              <w:spacing w:before="120" w:after="120"/>
              <w:jc w:val="both"/>
              <w:rPr>
                <w:rFonts w:cs="Calibri"/>
              </w:rPr>
            </w:pPr>
            <w:r w:rsidRPr="00FB078D">
              <w:rPr>
                <w:rFonts w:cs="Calibri"/>
              </w:rPr>
              <w:t>Pokiaľ projekt generuje kladné hodnoty kumulatívneho CASH-FLOW (s výnimkou prvého roku, kedy je z dôvodu rozbehu investície prípustná aj záporná hodnota), považuje sa projekt za udržateľný.</w:t>
            </w:r>
          </w:p>
          <w:p w14:paraId="5F6C1F4D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Výpočet nákladov</w:t>
            </w:r>
          </w:p>
          <w:p w14:paraId="51F9C874" w14:textId="77777777"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V súvislosti s realizáciou projekt vznikajú žiadateľovi/prijímateľovi viaceré typy nákladov, ktoré sa delia podľa oprávnenosti a typu:</w:t>
            </w:r>
          </w:p>
          <w:p w14:paraId="768BF12A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Delenie podľa oprávnenosti:</w:t>
            </w:r>
          </w:p>
          <w:p w14:paraId="71AFCF17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oprávnené,</w:t>
            </w:r>
          </w:p>
          <w:p w14:paraId="00A8A8DC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neoprávnené.</w:t>
            </w:r>
          </w:p>
          <w:p w14:paraId="6162AB01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Delenie podľa typu:</w:t>
            </w:r>
          </w:p>
          <w:p w14:paraId="21473037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investičné,</w:t>
            </w:r>
          </w:p>
          <w:p w14:paraId="43116DAB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prevádzkové.</w:t>
            </w:r>
          </w:p>
          <w:p w14:paraId="0EA92219" w14:textId="77777777"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 xml:space="preserve">Keďže do projektu vstupujú všetky náklady a analýza v zmysle tejto finančnej analýzy nerobí rozdiel medzi oprávnenými a neoprávnenými nákladmi, je potrebné do analýzy zahrnúť aj oprávnené aj neoprávnené náklady. Do analýzy vstupujú všetky investičné náklady, nielen tie, ktoré vznikajú počas doby realizácie projektu v zmysle </w:t>
            </w:r>
            <w:proofErr w:type="spellStart"/>
            <w:r w:rsidRPr="00466F14">
              <w:rPr>
                <w:rFonts w:cs="Calibri"/>
                <w:color w:val="000000"/>
                <w:lang w:eastAsia="x-none"/>
              </w:rPr>
              <w:t>ŽoP</w:t>
            </w:r>
            <w:r w:rsidR="00972BD8" w:rsidRPr="00466F14">
              <w:rPr>
                <w:rFonts w:cs="Calibri"/>
                <w:color w:val="000000"/>
                <w:lang w:eastAsia="x-none"/>
              </w:rPr>
              <w:t>r</w:t>
            </w:r>
            <w:proofErr w:type="spellEnd"/>
            <w:r w:rsidRPr="00466F14">
              <w:rPr>
                <w:rFonts w:cs="Calibri"/>
                <w:color w:val="000000"/>
                <w:lang w:eastAsia="x-none"/>
              </w:rPr>
              <w:t xml:space="preserve">/zmluvy o poskytnutí </w:t>
            </w:r>
            <w:r w:rsidR="00972BD8" w:rsidRPr="00466F14">
              <w:rPr>
                <w:rFonts w:cs="Calibri"/>
                <w:color w:val="000000"/>
                <w:lang w:eastAsia="x-none"/>
              </w:rPr>
              <w:t>príspevku</w:t>
            </w:r>
            <w:r w:rsidRPr="00466F14">
              <w:rPr>
                <w:rFonts w:cs="Calibri"/>
                <w:color w:val="000000"/>
                <w:lang w:eastAsia="x-none"/>
              </w:rPr>
              <w:t>, ale počas celého sledovaného obdobia (napr.</w:t>
            </w:r>
            <w:r w:rsidR="00972BD8" w:rsidRPr="00466F14">
              <w:rPr>
                <w:rFonts w:cs="Calibri"/>
                <w:color w:val="000000"/>
                <w:lang w:eastAsia="x-none"/>
              </w:rPr>
              <w:t> </w:t>
            </w:r>
            <w:r w:rsidRPr="00466F14">
              <w:rPr>
                <w:rFonts w:cs="Calibri"/>
                <w:color w:val="000000"/>
                <w:lang w:eastAsia="x-none"/>
              </w:rPr>
              <w:t>investičné výdavky vyvolané prvotnou investíciou a pod.).</w:t>
            </w:r>
          </w:p>
          <w:p w14:paraId="098DDEEB" w14:textId="77777777" w:rsidR="00CA32E4" w:rsidRPr="00466F14" w:rsidRDefault="004215E6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>
              <w:rPr>
                <w:rFonts w:cs="Calibri"/>
                <w:color w:val="000000"/>
                <w:lang w:eastAsia="x-none"/>
              </w:rPr>
              <w:t>V</w:t>
            </w:r>
            <w:r w:rsidR="00CA32E4" w:rsidRPr="00466F14">
              <w:rPr>
                <w:rFonts w:cs="Calibri"/>
                <w:color w:val="000000"/>
                <w:lang w:eastAsia="x-none"/>
              </w:rPr>
              <w:t xml:space="preserve"> prípade žiadateľa, ktorý nie je platcom DPH, vstupuje do </w:t>
            </w:r>
            <w:r>
              <w:rPr>
                <w:rFonts w:cs="Calibri"/>
                <w:color w:val="000000"/>
                <w:lang w:eastAsia="x-none"/>
              </w:rPr>
              <w:t xml:space="preserve">finančnej analýzy položka vrátane </w:t>
            </w:r>
            <w:proofErr w:type="spellStart"/>
            <w:r>
              <w:rPr>
                <w:rFonts w:cs="Calibri"/>
                <w:color w:val="000000"/>
                <w:lang w:eastAsia="x-none"/>
              </w:rPr>
              <w:t>hodntoy</w:t>
            </w:r>
            <w:proofErr w:type="spellEnd"/>
            <w:r>
              <w:rPr>
                <w:rFonts w:cs="Calibri"/>
                <w:color w:val="000000"/>
                <w:lang w:eastAsia="x-none"/>
              </w:rPr>
              <w:t xml:space="preserve"> DPH</w:t>
            </w:r>
            <w:r w:rsidR="00CA32E4" w:rsidRPr="00466F14">
              <w:rPr>
                <w:rFonts w:cs="Calibri"/>
                <w:color w:val="000000"/>
                <w:lang w:eastAsia="x-none"/>
              </w:rPr>
              <w:t xml:space="preserve">. V prípade platcu DPH sa </w:t>
            </w:r>
            <w:r>
              <w:rPr>
                <w:rFonts w:cs="Calibri"/>
                <w:color w:val="000000"/>
                <w:lang w:eastAsia="x-none"/>
              </w:rPr>
              <w:t>DPH v analýzy nezohľadňuje (položky sa uvádzajú v hodnote bez DPH)</w:t>
            </w:r>
            <w:r w:rsidR="00CA32E4" w:rsidRPr="00466F14">
              <w:rPr>
                <w:rFonts w:cs="Calibri"/>
                <w:color w:val="000000"/>
                <w:lang w:eastAsia="x-none"/>
              </w:rPr>
              <w:t>.</w:t>
            </w:r>
          </w:p>
          <w:p w14:paraId="22AD9BF0" w14:textId="77777777"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lang w:eastAsia="x-none"/>
              </w:rPr>
            </w:pPr>
            <w:r w:rsidRPr="00466F14">
              <w:rPr>
                <w:rFonts w:cs="Calibri"/>
                <w:lang w:eastAsia="x-none"/>
              </w:rPr>
              <w:t>Žiadateľ vo finančnej analýze nezohľadňuje nárast cien v dôsledku inflácie. Všetky vstupné údaje (ako napr. výška miezd, ceny materiálu, energií, výstupov projektu) uvádza žiadateľ v stálych cenách. Údaje sa uvádzajú v tisícoch EUR zaokrúhlené na jedno desatinné miesto matematicky.</w:t>
            </w:r>
          </w:p>
          <w:p w14:paraId="7944135C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65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I. Investičné náklady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(uvádza sa celková obstarávacia cena majetku)</w:t>
            </w:r>
          </w:p>
          <w:tbl>
            <w:tblPr>
              <w:tblW w:w="944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15"/>
              <w:gridCol w:w="7289"/>
              <w:gridCol w:w="349"/>
              <w:gridCol w:w="349"/>
              <w:gridCol w:w="349"/>
              <w:gridCol w:w="349"/>
              <w:gridCol w:w="349"/>
            </w:tblGrid>
            <w:tr w:rsidR="00CA32E4" w:rsidRPr="00466F14" w14:paraId="116AED18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43A7B41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13B3F5ED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Rok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79EE4156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444D81F1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6C7EE492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center"/>
                </w:tcPr>
                <w:p w14:paraId="5B13B610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14:paraId="1E3C7BED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14:paraId="40C5512D" w14:textId="77777777" w:rsidTr="00A93ACE">
              <w:trPr>
                <w:trHeight w:val="23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4E167BD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4F9919C7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Investičné náklady v tis. EUR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3F7ED61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7FE8E2C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24521BF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center"/>
                </w:tcPr>
                <w:p w14:paraId="7D074A1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14:paraId="1BB318A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3D345AD4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CC80004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FB57D08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</w:rPr>
                  </w:pPr>
                  <w:r w:rsidRPr="00466F14">
                    <w:rPr>
                      <w:rFonts w:cs="Calibri"/>
                    </w:rPr>
                    <w:t xml:space="preserve">Pozemky </w:t>
                  </w:r>
                  <w:r w:rsidRPr="00466F14">
                    <w:rPr>
                      <w:rFonts w:cs="Calibri"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nákup pozemkov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08A852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D24176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CA3385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2CB4559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D4362D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2285B646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C8D46BE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lastRenderedPageBreak/>
                    <w:t>2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2DFA4B0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</w:rPr>
                  </w:pPr>
                  <w:r w:rsidRPr="00466F14">
                    <w:rPr>
                      <w:rFonts w:cs="Calibri"/>
                    </w:rPr>
                    <w:t xml:space="preserve">Budovy a stavby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náklady na nákup, výstavbu, rekonštrukciu budov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8BDE09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75D9CA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D4F9B6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520A2F5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BC5E8E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273A2B76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EAE5DBD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24F125A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</w:rPr>
                  </w:pPr>
                  <w:r w:rsidRPr="00466F14">
                    <w:rPr>
                      <w:rFonts w:cs="Calibri"/>
                    </w:rPr>
                    <w:t xml:space="preserve">Nová technológia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náklady na nákup technológie (nie opravy, údržba a zhodnotenie)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E7FAF6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3780E4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FC8BC2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32E7998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9FAD7E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70DAA18A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DA226A7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4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0B1DE3C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Použitá technológia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nákup použitej technológie (nie opravy, údržba a zhodnotenie)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2A7908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160074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C04C54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3E11FAE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52D2823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34A802B2" w14:textId="77777777" w:rsidTr="00A93ACE">
              <w:trPr>
                <w:trHeight w:val="207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E742D5D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5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9FCF093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 xml:space="preserve">Mimoriadna údržba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mimoriadnu údržbu novej a použitej technológie. Ide o investičný náklad, t.j. nahradenie častí po životnosti, nie o bežné opravy.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7A5FC3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5C88D8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9EAA14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0939F8D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100BEDA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1FB28523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2C7C2BE6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32ACEA1A" w14:textId="77777777" w:rsidR="00CA32E4" w:rsidRPr="00466F14" w:rsidRDefault="00CA32E4" w:rsidP="00972BD8">
                  <w:pPr>
                    <w:jc w:val="both"/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Stále aktíva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2E9DAF3A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72581E5B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3991848B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14:paraId="1E968929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14:paraId="1018BA5F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  <w:tr w:rsidR="00CA32E4" w:rsidRPr="00466F14" w14:paraId="517B0040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EAA5327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6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744C4EE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Licencie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licencie a pod.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443960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FE08EB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4D1125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23BAB05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C0AB2D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538D8C0F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6C5688B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7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E489FC6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Patenty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náklady na patenty a pod.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3262B6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A5BB1E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AC5FB6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484ABFF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76B331E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6F46C89C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842F715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8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C0DE674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investičné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iné investičné náklady, okrem vyššie uvedených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C4EB37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2491AA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9905AE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31FC087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CDE82A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45587967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098AEC4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31963C87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Náklady DNM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B9CC262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77DA2468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06B39EE6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14:paraId="33E38D6F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14:paraId="3BB5B7C9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  <w:tr w:rsidR="00CA32E4" w:rsidRPr="00466F14" w14:paraId="6B29F1BA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E36470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334F8C85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Investičné náklady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0DCE8DFB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48298A7C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7CB288A4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14:paraId="6830F45C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14:paraId="391B6622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</w:tbl>
          <w:p w14:paraId="432B626F" w14:textId="77777777" w:rsidR="00CA32E4" w:rsidRPr="00466F14" w:rsidRDefault="00CA32E4" w:rsidP="00972BD8">
            <w:pPr>
              <w:tabs>
                <w:tab w:val="left" w:pos="1260"/>
              </w:tabs>
              <w:spacing w:before="120" w:after="120"/>
              <w:jc w:val="both"/>
              <w:rPr>
                <w:rFonts w:cs="Calibri"/>
                <w:color w:val="000000"/>
                <w:u w:val="single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Z povahy je sem možné zahrnúť objem prostriedkov na tzv. potrebu pracovného kapitálu, t.j. prostriedky, ktoré je potrebné zabezpečiť v priamej súvislosti s viazaním finančných zdrojov vo vyšších zásobách materiálu, ktoré je potrebné dodatočne vytvoriť a udržiavať v priamej súvislosti s investíciou. Tieto výdavky je potrebné zabezpečiť v rovnakom časovom období, ako je samotné vynaloženie prostriedkov na investíciu.</w:t>
            </w:r>
          </w:p>
          <w:p w14:paraId="726C0B85" w14:textId="77777777"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Pokiaľ má majetok zostatkovú hodnotu na konci sledovaného obdobia (napr. vyvolaná dodatočná investícia v priebehu realizácie projektu, ktorá nie je predmetom samotného projektu – rozpočtu projektu), potom sa v zmysle tejto finančnej analýzy uvedie zostatková hodnota takéhoto majetku v poslednom roku so znamienkom mínus.</w:t>
            </w:r>
          </w:p>
          <w:p w14:paraId="3602ED4B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607"/>
              <w:textAlignment w:val="baseline"/>
              <w:rPr>
                <w:rFonts w:cs="Calibri"/>
                <w:b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Tabuľka č. II. Prevádzkové náklady </w:t>
            </w:r>
          </w:p>
          <w:tbl>
            <w:tblPr>
              <w:tblW w:w="942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12"/>
              <w:gridCol w:w="7241"/>
              <w:gridCol w:w="355"/>
              <w:gridCol w:w="355"/>
              <w:gridCol w:w="355"/>
              <w:gridCol w:w="355"/>
              <w:gridCol w:w="355"/>
            </w:tblGrid>
            <w:tr w:rsidR="00CA32E4" w:rsidRPr="00466F14" w14:paraId="4A11830B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2956396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6938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6BE3FDA0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náklady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2485D697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3D863540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60B59C49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14:paraId="323973AA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 xml:space="preserve"> 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14:paraId="6116FDBF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14:paraId="08F5A65A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CDD241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9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ABEAA85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Materiál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 náklady na materiál, ktorý je potrebné obstarávať v súvislosti so zabezpečením prevádzky investičného majetku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FA0AF8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27B51A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FF8F5B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5CF7838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1E7EFE7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4AB5EA68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2FB933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10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84BEB52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Obstaranie tovarov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náklady na obstaranie tovarov. Pod tovarom sa rozumie tovar v zmysle účtovníctva, určený na ďalší predaj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38F54B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CB11B7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1766B4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46FF847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538905F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5AF52D57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FEE7B4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11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AFC81C0" w14:textId="77777777" w:rsidR="00CA32E4" w:rsidRPr="00466F14" w:rsidRDefault="00CA32E4" w:rsidP="00972BD8">
                  <w:pPr>
                    <w:tabs>
                      <w:tab w:val="left" w:pos="1260"/>
                    </w:tabs>
                    <w:spacing w:before="60" w:after="60"/>
                    <w:jc w:val="both"/>
                    <w:rPr>
                      <w:rFonts w:cs="Calibri"/>
                      <w:i/>
                      <w:color w:val="FF0000"/>
                      <w:u w:val="single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 xml:space="preserve">Osobné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náklady na zamestnancov a zmluvy uzatvorené podľa zákonníka práce. Ide o celkovú cenu prace – t.j. hrubá mzda a odvody za zamestnancov,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ktorí vykonávajú práce súvisiace s realizovanou investíciou (napr. obsluha zariadenia).</w:t>
                  </w:r>
                </w:p>
                <w:p w14:paraId="040A819D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lastRenderedPageBreak/>
                    <w:t>Pokiaľ bola práca dodaná na základe inej zmluvy ako podľa Zákonníka práce (napr. zmluva o dielo so živnostníkom), vstupuje do analýzy v </w:t>
                  </w: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riadku č. 12 Služby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21B15D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lastRenderedPageBreak/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422911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D25A02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677D24B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46F5B38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2DD72474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AD940A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12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B91ABD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Služby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áklady na externé služby súvisiace s  investíciou (+bankové poplatky)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E7A564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64C052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D6FA26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4EB7454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67EA980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676E45AE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19E3CC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13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E8F42F7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Energie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energie. Ide o náklady na dodatočné energie, ktorých potreba bola vyvolaná investíciou – t.j. napr. energie na prevádzku obstaraných strojov, prístrojov, zariadení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908C3E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051AF9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8CA392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40FF6C5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21EBA03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6A992017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C740D0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14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B24F087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Údržba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údržbu – nie nákup nového majetku alebo jeho zhodnotenie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32C583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741026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406341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1D09F85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2288866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6136041E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F710A2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15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E9FD81A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Úroky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úroky z poskytnutých úverov, týkajúcich sa financovania investície, pokiaľ je spolufinancovanie investície zabezpečené prostredníctvom úverovej zmluvy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5325E6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85C39C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520A4F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60664BC2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4F75471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15698F71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048D1E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16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4A99769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>Poplatky a dane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iné poplatky (napr. obci). V prípade daní, ide napr. o daň z nehnuteľnosti. </w:t>
                  </w:r>
                </w:p>
                <w:p w14:paraId="692260C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Upozornenie: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Nejde tu o daň z príjmov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6E8612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BE3F65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36EA4B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76B238B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2E372A9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4CC6826D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DB0987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17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AD548AC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iné náklady súvisiace s investíciou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351C09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256D72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888826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27FE983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6D22027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7DA59352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68663B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CAD4931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náklady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EDD964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5DABB1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34956E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vAlign w:val="bottom"/>
                </w:tcPr>
                <w:p w14:paraId="6F96953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7EE6F72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14:paraId="5411BB7B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65"/>
              <w:textAlignment w:val="baseline"/>
              <w:rPr>
                <w:rFonts w:cs="Calibri"/>
                <w:b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>Tabuľka č. III. Výnosy</w:t>
            </w:r>
          </w:p>
          <w:tbl>
            <w:tblPr>
              <w:tblW w:w="955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93"/>
              <w:gridCol w:w="7233"/>
              <w:gridCol w:w="366"/>
              <w:gridCol w:w="366"/>
              <w:gridCol w:w="366"/>
              <w:gridCol w:w="366"/>
              <w:gridCol w:w="366"/>
            </w:tblGrid>
            <w:tr w:rsidR="00CA32E4" w:rsidRPr="00466F14" w14:paraId="10F326AE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47523FE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6727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396AD2DE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Výnosy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522866D7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72FE17ED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18E8C66D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14:paraId="351109A8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14:paraId="69AC4580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14:paraId="7D25E44D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B1F994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18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6474DB8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služby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tržby za služby, ktoré sa dodatočne vytvoria v priamej súvislosti s  realizovanou investíciou 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87D766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033BF6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C42D3E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AC7CD3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0E1956D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2904C25E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1B4488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19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C4EFB8B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výrobky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tržby za výrobky, ktoré sa dodatočne vytvoria v priamej súvislosti s  realizovanou investíciou 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D14EC8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6C383D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5A48AF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4732B3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014E043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2FC08D42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6A16AD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20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98B8AA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tovary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tržby za tovary, ktoré boli pôvodne zakúpené od dodávateľov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953568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D2A55E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C2F2E6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9130B9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0AB07D3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660BFAEF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08F7F47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B6B659C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výnosy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225D15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FDD9F6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438D1E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52D8D66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63A5ADD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0AEF6FA6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4A6822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21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2DB2DF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Výnosy z predaja majetku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 rámci tejto výzvy </w:t>
                  </w: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irelevantné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D80227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7B6399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4CC4F5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D0B9AC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13CF77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408E59F7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E9AE2B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22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6F91F5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výnosy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iné výnosy vytvorené realizovanou investíciou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E3311D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83F128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6B7C20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29C5F3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53FD896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4C344EEB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301E2F2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102A2AA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Výnosy celkom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D27048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CE5DF2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9ADA2E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14:paraId="054FF87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67FC116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14:paraId="0DC4778C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99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IV – Výpočet dani z príjmu</w:t>
            </w:r>
          </w:p>
          <w:p w14:paraId="452AF819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Nakoľko je daň z príjmov záporným peňažným tokom, je vhodné zahrnúť ju do finančnej analýzy. Žiadateľ vypĺňa len riadok 25) Daňové odpisy.</w:t>
            </w:r>
          </w:p>
          <w:tbl>
            <w:tblPr>
              <w:tblW w:w="954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03"/>
              <w:gridCol w:w="7154"/>
              <w:gridCol w:w="378"/>
              <w:gridCol w:w="378"/>
              <w:gridCol w:w="378"/>
              <w:gridCol w:w="378"/>
              <w:gridCol w:w="378"/>
            </w:tblGrid>
            <w:tr w:rsidR="00CA32E4" w:rsidRPr="00466F14" w14:paraId="71EBC10C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1C7CA07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644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7423BBDB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Zisk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19EAB23A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5BC423AD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0E997E11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14:paraId="3185F9F7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14:paraId="7BD33D83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14:paraId="4B61945C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7C59F04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23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164BF6C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Výnosy celkom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počíta samotná analýza z tabuľky č. III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110590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B34C76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2D35E9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51DF9C7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0A827F7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13303155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79855ED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lastRenderedPageBreak/>
                    <w:t>24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C955580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Prevádzkové náklady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počíta samotná analýza z tabuľky č. II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7FDC3E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D5040F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AD82BD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62171CE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2BBD2B3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68AE796A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AE1348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25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CA86CFD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>Daňové odpisy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Ide o odpisy DHM a DNM v zmysle daňových zákonov. </w:t>
                  </w:r>
                </w:p>
                <w:p w14:paraId="146A193A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Pozn.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: musí uviesť žiadateľ. Nemusia byť totožné s účtovnými odpismi.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5568E8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4A69D5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6EE292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9AEB41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5E406D5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688F2407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0874D22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26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4AF7C5D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Hrubý zisk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– vypočíta analýza ako „Celkové výnosy – (Prevádzkové náklady + Daňové odpisy)“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B42ACD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7EE732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1C462F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6615F96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740E6D9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6050145D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5666093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27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37C79AB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Daň z príjmu</w:t>
                  </w:r>
                  <w:r w:rsidRPr="00466F14">
                    <w:rPr>
                      <w:rFonts w:cs="Calibri"/>
                      <w:color w:val="000000"/>
                      <w:u w:val="single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– vypočíta analýza ako „hrubý zisk x sadzba dane v %“. V prípade straty sa daň nevypočíta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954642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593B7A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EF9B9E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14:paraId="4D5E38F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32BB8E5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14:paraId="7B2A2A8B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323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V – Výpočet miery výnosovosti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– Žiadateľ túto tabuľku nevypĺňa.</w:t>
            </w:r>
          </w:p>
          <w:tbl>
            <w:tblPr>
              <w:tblW w:w="961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7119"/>
              <w:gridCol w:w="379"/>
              <w:gridCol w:w="380"/>
              <w:gridCol w:w="380"/>
              <w:gridCol w:w="380"/>
              <w:gridCol w:w="380"/>
            </w:tblGrid>
            <w:tr w:rsidR="00CA32E4" w:rsidRPr="00466F14" w14:paraId="37AED403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1BAF12E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711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2674094C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Miera výnosnosti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4C956DFE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1BA98AC2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523CF404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14:paraId="076A187F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14:paraId="0C3A67DA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14:paraId="000099B3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49084B4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28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E3DF5D5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Prevádzkové výdavky + daň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„prevádzkové náklady + daň z príjmu“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A0CC7F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75F410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C4F0A5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4F4C0F5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33F603E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02071071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32152745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29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090413B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>S</w:t>
                  </w:r>
                  <w:r w:rsidRPr="00466F14">
                    <w:rPr>
                      <w:rFonts w:cs="Calibri"/>
                    </w:rPr>
                    <w:t xml:space="preserve">účasná hodnota prevádzkových výdavkov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vypočíta analýza ako diskontované prevádzkové náklady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92360C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D44A55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D869A9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4FE4A8D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122DCC6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2A33A5F6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40E790B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30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A468B78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Celková hodnota výnosov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prenáša sa automaticky z riadku 23 z tabuľky č. IV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F61375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F95AA2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BAE4D7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48DE0B2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095F5B0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1F7F5561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1A728B5D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31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7591CB8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Súčasná hodnota celkových výnosov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diskontovanú celkovú hodnotu výnosov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0AF7F9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7BE4E9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AD90FF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7446DAF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5D4AF3F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6AE0228D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72FB389C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32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AB7B8BA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CASH-FLOW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rozdiel „riadok 31. – riadok 29.“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5367B6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62820D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C80A17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6DBEFF1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534DCDE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E71F44" w:rsidRPr="00466F14" w14:paraId="319B0B44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339A780E" w14:textId="77777777" w:rsidR="00E71F4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t>33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7FC7C3D" w14:textId="77777777" w:rsidR="00E71F44" w:rsidRPr="00466F14" w:rsidRDefault="00E71F44" w:rsidP="00E71F44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CASH-FLOW</w:t>
                  </w:r>
                  <w:r>
                    <w:rPr>
                      <w:rFonts w:cs="Calibri"/>
                    </w:rPr>
                    <w:t xml:space="preserve"> KUMULATÍVNE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postupným akumulovaním CASH-FLOW z riadku 32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C37111E" w14:textId="77777777"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7988763" w14:textId="77777777"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18EB27D" w14:textId="77777777"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7A6230DC" w14:textId="77777777"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23F964C1" w14:textId="77777777"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69300680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240C10AA" w14:textId="77777777" w:rsidR="00CA32E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t>34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DE7FEE1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Investičné náklady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súčet všetkých investičných nákladov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829F5A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CC0C69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A8EF23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38EFB2C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5EAB357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403EDB62" w14:textId="77777777" w:rsidTr="00A93ACE">
              <w:trPr>
                <w:trHeight w:val="552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727653A2" w14:textId="77777777" w:rsidR="00CA32E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t>35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07366B6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investičných nákladov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diskontovanú hodnotu investičných nákladov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6382D8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436A27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F0307E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4252A82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780A5A8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0BFE39FC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4673143F" w14:textId="77777777" w:rsidR="00CA32E4" w:rsidRPr="00466F14" w:rsidRDefault="00E71F44" w:rsidP="00972BD8">
                  <w:pPr>
                    <w:jc w:val="both"/>
                    <w:rPr>
                      <w:rFonts w:cs="Calibri"/>
                      <w:bCs/>
                    </w:rPr>
                  </w:pPr>
                  <w:r>
                    <w:rPr>
                      <w:rFonts w:cs="Calibri"/>
                      <w:bCs/>
                    </w:rPr>
                    <w:t>36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00"/>
                  <w:noWrap/>
                  <w:vAlign w:val="bottom"/>
                </w:tcPr>
                <w:p w14:paraId="47DC7FF7" w14:textId="77777777" w:rsidR="00CA32E4" w:rsidRPr="00466F14" w:rsidRDefault="00CA32E4" w:rsidP="00972BD8">
                  <w:pPr>
                    <w:tabs>
                      <w:tab w:val="left" w:pos="1260"/>
                    </w:tabs>
                    <w:spacing w:before="60" w:after="60"/>
                    <w:jc w:val="both"/>
                    <w:rPr>
                      <w:rFonts w:cs="Calibri"/>
                      <w:b/>
                      <w:bCs/>
                    </w:rPr>
                  </w:pPr>
                  <w:r w:rsidRPr="00466F14">
                    <w:rPr>
                      <w:rFonts w:cs="Calibri"/>
                      <w:b/>
                      <w:bCs/>
                    </w:rPr>
                    <w:t xml:space="preserve">Miera výnosovosti projektu: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vypočíta analýza ako podiel kumulovaných hodnôt (v stĺpci „kumulatívne“) za dobu ekonomickej životnosti „súčasná hodnota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CASH-FLOW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/ súčasná hodnota investičných nákladov“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12600B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9F6727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E919D4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134BEED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631732A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3599E8D3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330336D0" w14:textId="77777777" w:rsidR="00CA32E4" w:rsidRPr="00466F14" w:rsidRDefault="00E71F44" w:rsidP="00972BD8">
                  <w:pPr>
                    <w:jc w:val="both"/>
                    <w:rPr>
                      <w:rFonts w:cs="Calibri"/>
                      <w:bCs/>
                    </w:rPr>
                  </w:pPr>
                  <w:r>
                    <w:rPr>
                      <w:rFonts w:cs="Calibri"/>
                      <w:bCs/>
                    </w:rPr>
                    <w:t>37</w:t>
                  </w:r>
                </w:p>
              </w:tc>
              <w:tc>
                <w:tcPr>
                  <w:tcW w:w="711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00"/>
                  <w:noWrap/>
                  <w:vAlign w:val="bottom"/>
                </w:tcPr>
                <w:p w14:paraId="1D5AA13B" w14:textId="77777777" w:rsidR="00CA32E4" w:rsidRPr="00466F14" w:rsidRDefault="00CA32E4" w:rsidP="00972BD8">
                  <w:pPr>
                    <w:jc w:val="both"/>
                    <w:rPr>
                      <w:rFonts w:cs="Calibri"/>
                      <w:b/>
                      <w:bCs/>
                    </w:rPr>
                  </w:pPr>
                  <w:r w:rsidRPr="00466F14">
                    <w:rPr>
                      <w:rFonts w:cs="Calibri"/>
                      <w:b/>
                      <w:bCs/>
                    </w:rPr>
                    <w:t xml:space="preserve">Výpočet výšky ČSH: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vypočíta analýza automaticky ako rozdiel kumulovaných hodnôt (v stĺpci „kumulatívne“) „súčasná hodnota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CASH-FLOW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– súčasná hodnota investičných nákladov“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8E81BD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B80E4E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ADACEB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14:paraId="1739C11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1DB14B1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</w:tbl>
          <w:p w14:paraId="6C85C715" w14:textId="77777777" w:rsidR="00CA32E4" w:rsidRPr="00466F14" w:rsidRDefault="00CA32E4" w:rsidP="00DE1B8F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Žiadateľ okrem preddefinovaného formulára finančnej analýzy zároveň v rámci </w:t>
            </w:r>
            <w:r w:rsidR="00DE1B8F" w:rsidRPr="00466F14">
              <w:rPr>
                <w:rFonts w:cs="Calibri"/>
                <w:b/>
                <w:lang w:eastAsia="x-none"/>
              </w:rPr>
              <w:t xml:space="preserve">formulára </w:t>
            </w:r>
            <w:proofErr w:type="spellStart"/>
            <w:r w:rsidR="00DE1B8F" w:rsidRPr="00466F14">
              <w:rPr>
                <w:rFonts w:cs="Calibri"/>
                <w:b/>
                <w:lang w:eastAsia="x-none"/>
              </w:rPr>
              <w:t>ŽoPr</w:t>
            </w:r>
            <w:proofErr w:type="spellEnd"/>
            <w:r w:rsidR="00DE1B8F" w:rsidRPr="00466F14">
              <w:rPr>
                <w:rFonts w:cs="Calibri"/>
                <w:b/>
                <w:lang w:eastAsia="x-none"/>
              </w:rPr>
              <w:t xml:space="preserve"> v časti </w:t>
            </w:r>
            <w:r w:rsidR="00081803" w:rsidRPr="00466F14">
              <w:rPr>
                <w:rFonts w:cs="Calibri"/>
                <w:b/>
                <w:lang w:eastAsia="x-none"/>
              </w:rPr>
              <w:t>7.3</w:t>
            </w:r>
            <w:r w:rsidRPr="00466F14">
              <w:rPr>
                <w:rFonts w:cs="Calibri"/>
                <w:b/>
                <w:lang w:eastAsia="x-none"/>
              </w:rPr>
              <w:t xml:space="preserve"> uvedie, akým spôsobom určil jednotlivé hodnoty vstupujúce do finančnej analýzy a konkrétne vysvetlí ich vývoj v čase.</w:t>
            </w:r>
          </w:p>
          <w:p w14:paraId="63336810" w14:textId="77777777" w:rsidR="00CA32E4" w:rsidRPr="00466F14" w:rsidRDefault="00CA32E4" w:rsidP="00081803">
            <w:pPr>
              <w:adjustRightInd w:val="0"/>
              <w:spacing w:before="120" w:after="120"/>
              <w:jc w:val="both"/>
              <w:textAlignment w:val="baseline"/>
              <w:rPr>
                <w:rFonts w:cs="Calibri"/>
              </w:rPr>
            </w:pPr>
            <w:r w:rsidRPr="00466F14">
              <w:rPr>
                <w:rFonts w:cs="Calibri"/>
              </w:rPr>
              <w:lastRenderedPageBreak/>
              <w:t xml:space="preserve">Vo formulári </w:t>
            </w:r>
            <w:proofErr w:type="spellStart"/>
            <w:r w:rsidRPr="00466F14">
              <w:rPr>
                <w:rFonts w:cs="Calibri"/>
              </w:rPr>
              <w:t>ŽoP</w:t>
            </w:r>
            <w:r w:rsidR="00DE1B8F" w:rsidRPr="00466F14">
              <w:rPr>
                <w:rFonts w:cs="Calibri"/>
              </w:rPr>
              <w:t>r</w:t>
            </w:r>
            <w:proofErr w:type="spellEnd"/>
            <w:r w:rsidRPr="00466F14">
              <w:rPr>
                <w:rFonts w:cs="Calibri"/>
              </w:rPr>
              <w:t xml:space="preserve"> (</w:t>
            </w:r>
            <w:r w:rsidR="00081803" w:rsidRPr="00466F14">
              <w:rPr>
                <w:rFonts w:cs="Calibri"/>
              </w:rPr>
              <w:t>v časti 7.3.</w:t>
            </w:r>
            <w:r w:rsidRPr="00466F14">
              <w:rPr>
                <w:rFonts w:cs="Calibri"/>
              </w:rPr>
              <w:t>) je žiadateľ zároveň povinný vykonať rizikovú analýzu vstupov do finančnej analýzy, t.j. popísať, ktoré z údajov zadávaných do finančnej analýzy z pohľadu dosiahnutia požadovaných výsledkov predstavujú najväčšie riziko, a uvedie, ako plánuje zabrániť vzniku situácií, ktoré negatívne ovplyvnia plánovanú výšku miery výnosnosti investície.</w:t>
            </w:r>
          </w:p>
        </w:tc>
      </w:tr>
    </w:tbl>
    <w:p w14:paraId="2547BFA6" w14:textId="77777777" w:rsidR="00E723DB" w:rsidRPr="00466F14" w:rsidRDefault="00E723DB">
      <w:pPr>
        <w:rPr>
          <w:rFonts w:cs="Calibri"/>
        </w:rPr>
      </w:pPr>
    </w:p>
    <w:sectPr w:rsidR="00E723DB" w:rsidRPr="00466F1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901486" w14:textId="77777777" w:rsidR="00740410" w:rsidRDefault="00740410" w:rsidP="00CA32E4">
      <w:pPr>
        <w:spacing w:after="0" w:line="240" w:lineRule="auto"/>
      </w:pPr>
      <w:r>
        <w:separator/>
      </w:r>
    </w:p>
  </w:endnote>
  <w:endnote w:type="continuationSeparator" w:id="0">
    <w:p w14:paraId="4283ACB8" w14:textId="77777777" w:rsidR="00740410" w:rsidRDefault="00740410" w:rsidP="00CA3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32EA7" w14:textId="77777777" w:rsidR="00936666" w:rsidRDefault="00936666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37080D" w14:textId="77777777" w:rsidR="00936666" w:rsidRDefault="00936666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81834D" w14:textId="77777777" w:rsidR="00936666" w:rsidRDefault="0093666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93C926" w14:textId="77777777" w:rsidR="00740410" w:rsidRDefault="00740410" w:rsidP="00CA32E4">
      <w:pPr>
        <w:spacing w:after="0" w:line="240" w:lineRule="auto"/>
      </w:pPr>
      <w:r>
        <w:separator/>
      </w:r>
    </w:p>
  </w:footnote>
  <w:footnote w:type="continuationSeparator" w:id="0">
    <w:p w14:paraId="4329A9BB" w14:textId="77777777" w:rsidR="00740410" w:rsidRDefault="00740410" w:rsidP="00CA3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79E908" w14:textId="77777777" w:rsidR="00936666" w:rsidRDefault="00936666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98B9CF" w14:textId="77777777" w:rsidR="003511E4" w:rsidRDefault="003511E4" w:rsidP="003511E4">
    <w:pPr>
      <w:pStyle w:val="Hlavika"/>
      <w:jc w:val="right"/>
    </w:pPr>
    <w:r>
      <w:t xml:space="preserve">Príloha </w:t>
    </w:r>
    <w:r w:rsidR="009C5280">
      <w:t>6a</w:t>
    </w:r>
    <w:ins w:id="0" w:author="PC" w:date="2021-02-16T09:12:00Z">
      <w:r w:rsidR="00936666">
        <w:t xml:space="preserve"> </w:t>
      </w:r>
    </w:ins>
    <w:r>
      <w:t>ŽoPr - Inštrukcia k finančnej analýze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7FA09A" w14:textId="77777777" w:rsidR="00936666" w:rsidRDefault="0093666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53204A"/>
    <w:multiLevelType w:val="hybridMultilevel"/>
    <w:tmpl w:val="3D2642F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PC">
    <w15:presenceInfo w15:providerId="None" w15:userId="P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2E4"/>
    <w:rsid w:val="000204B6"/>
    <w:rsid w:val="00050C07"/>
    <w:rsid w:val="00081803"/>
    <w:rsid w:val="000E69F3"/>
    <w:rsid w:val="001D3432"/>
    <w:rsid w:val="002A3106"/>
    <w:rsid w:val="00350F65"/>
    <w:rsid w:val="003511E4"/>
    <w:rsid w:val="00375CF7"/>
    <w:rsid w:val="004215E6"/>
    <w:rsid w:val="00466F14"/>
    <w:rsid w:val="004932F3"/>
    <w:rsid w:val="004B2702"/>
    <w:rsid w:val="00507C05"/>
    <w:rsid w:val="005A2D87"/>
    <w:rsid w:val="00665A1B"/>
    <w:rsid w:val="00667CD1"/>
    <w:rsid w:val="00700054"/>
    <w:rsid w:val="00715C4D"/>
    <w:rsid w:val="00740410"/>
    <w:rsid w:val="00936666"/>
    <w:rsid w:val="00972BD8"/>
    <w:rsid w:val="009B1DE9"/>
    <w:rsid w:val="009C5280"/>
    <w:rsid w:val="009D728F"/>
    <w:rsid w:val="00A93ACE"/>
    <w:rsid w:val="00B7488D"/>
    <w:rsid w:val="00C90D29"/>
    <w:rsid w:val="00CA32E4"/>
    <w:rsid w:val="00CC0AED"/>
    <w:rsid w:val="00CF766D"/>
    <w:rsid w:val="00DD509D"/>
    <w:rsid w:val="00DE1B8F"/>
    <w:rsid w:val="00E116D1"/>
    <w:rsid w:val="00E71F44"/>
    <w:rsid w:val="00E723DB"/>
    <w:rsid w:val="00FB0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03B94B1"/>
  <w14:defaultImageDpi w14:val="0"/>
  <w15:docId w15:val="{775DD40C-EE70-44F0-8197-0B411C4AE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CA32E4"/>
    <w:pPr>
      <w:autoSpaceDE w:val="0"/>
      <w:autoSpaceDN w:val="0"/>
      <w:adjustRightInd w:val="0"/>
      <w:spacing w:after="0" w:line="240" w:lineRule="auto"/>
    </w:pPr>
    <w:rPr>
      <w:rFonts w:ascii="Wingdings" w:hAnsi="Wingdings" w:cs="Wingdings"/>
      <w:color w:val="000000"/>
      <w:sz w:val="24"/>
      <w:szCs w:val="24"/>
      <w:lang w:eastAsia="en-US"/>
    </w:rPr>
  </w:style>
  <w:style w:type="paragraph" w:styleId="Textpoznmkypodi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Char4"/>
    <w:basedOn w:val="Normlny"/>
    <w:link w:val="TextpoznmkypodiarouChar"/>
    <w:uiPriority w:val="99"/>
    <w:unhideWhenUsed/>
    <w:rsid w:val="00CA32E4"/>
    <w:pPr>
      <w:widowControl w:val="0"/>
      <w:spacing w:after="0" w:line="240" w:lineRule="auto"/>
      <w:jc w:val="both"/>
    </w:pPr>
    <w:rPr>
      <w:rFonts w:ascii="Century Gothic" w:hAnsi="Century Gothic"/>
      <w:sz w:val="16"/>
      <w:szCs w:val="20"/>
      <w:lang w:eastAsia="en-US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 Char Char Char Char Char Char Char Char,Char Char Char Char Char Char Char Char Char Char Char Char,o Char"/>
    <w:basedOn w:val="Predvolenpsmoodseku"/>
    <w:link w:val="Textpoznmkypodiarou"/>
    <w:uiPriority w:val="99"/>
    <w:locked/>
    <w:rsid w:val="00CA32E4"/>
    <w:rPr>
      <w:rFonts w:ascii="Century Gothic" w:hAnsi="Century Gothic" w:cs="Times New Roman"/>
      <w:sz w:val="20"/>
      <w:szCs w:val="20"/>
      <w:lang w:val="x-none" w:eastAsia="en-US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uiPriority w:val="99"/>
    <w:unhideWhenUsed/>
    <w:rsid w:val="00CA32E4"/>
    <w:rPr>
      <w:rFonts w:cs="Times New Roman"/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511E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3511E4"/>
    <w:rPr>
      <w:rFonts w:cs="Times New Roman"/>
    </w:rPr>
  </w:style>
  <w:style w:type="paragraph" w:styleId="Pta">
    <w:name w:val="footer"/>
    <w:basedOn w:val="Normlny"/>
    <w:link w:val="PtaChar"/>
    <w:uiPriority w:val="99"/>
    <w:unhideWhenUsed/>
    <w:rsid w:val="003511E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3511E4"/>
    <w:rPr>
      <w:rFonts w:cs="Times New Roman"/>
    </w:rPr>
  </w:style>
  <w:style w:type="character" w:styleId="Odkaznakomentr">
    <w:name w:val="annotation reference"/>
    <w:basedOn w:val="Predvolenpsmoodseku"/>
    <w:uiPriority w:val="99"/>
    <w:semiHidden/>
    <w:unhideWhenUsed/>
    <w:rsid w:val="00350F65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50F6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350F65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50F6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350F65"/>
    <w:rPr>
      <w:rFonts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350F65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350F65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350F65"/>
    <w:rPr>
      <w:rFonts w:ascii="Segoe UI" w:hAnsi="Segoe U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1693</Words>
  <Characters>9651</Characters>
  <Application>Microsoft Office Word</Application>
  <DocSecurity>0</DocSecurity>
  <Lines>80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</dc:creator>
  <cp:keywords/>
  <dc:description/>
  <cp:lastModifiedBy>admin</cp:lastModifiedBy>
  <cp:revision>2</cp:revision>
  <dcterms:created xsi:type="dcterms:W3CDTF">2021-02-28T10:27:00Z</dcterms:created>
  <dcterms:modified xsi:type="dcterms:W3CDTF">2021-02-28T10:27:00Z</dcterms:modified>
</cp:coreProperties>
</file>