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22026300" w:rsidR="00A97A10" w:rsidRPr="00385B43" w:rsidRDefault="007D1784" w:rsidP="00B4260D">
            <w:pPr>
              <w:rPr>
                <w:rFonts w:ascii="Arial Narrow" w:hAnsi="Arial Narrow"/>
                <w:bCs/>
                <w:sz w:val="18"/>
                <w:szCs w:val="18"/>
                <w:highlight w:val="yellow"/>
              </w:rPr>
            </w:pPr>
            <w:ins w:id="0" w:author="Autor">
              <w:r>
                <w:rPr>
                  <w:rFonts w:ascii="Arial Narrow" w:hAnsi="Arial Narrow"/>
                  <w:bCs/>
                  <w:sz w:val="18"/>
                  <w:szCs w:val="18"/>
                </w:rPr>
                <w:t>OZ“ Partnerstvo pre MAS Turiec“</w:t>
              </w:r>
            </w:ins>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E43A4CB" w:rsidR="00A97A10" w:rsidRPr="00385B43" w:rsidRDefault="00206DB0" w:rsidP="00A97A10">
            <w:pPr>
              <w:rPr>
                <w:rFonts w:ascii="Arial Narrow" w:hAnsi="Arial Narrow"/>
                <w:bCs/>
                <w:sz w:val="18"/>
                <w:szCs w:val="18"/>
                <w:highlight w:val="yellow"/>
              </w:rPr>
            </w:pPr>
            <w:r>
              <w:rPr>
                <w:rFonts w:ascii="Arial Narrow" w:hAnsi="Arial Narrow"/>
                <w:bCs/>
                <w:sz w:val="18"/>
                <w:szCs w:val="18"/>
              </w:rPr>
              <w:t>IROP-CLLD-</w:t>
            </w:r>
            <w:ins w:id="1" w:author="Autor">
              <w:r w:rsidR="00C03918">
                <w:rPr>
                  <w:rFonts w:ascii="Arial Narrow" w:hAnsi="Arial Narrow"/>
                  <w:bCs/>
                  <w:sz w:val="18"/>
                  <w:szCs w:val="18"/>
                </w:rPr>
                <w:t>Q</w:t>
              </w:r>
              <w:r w:rsidR="007D1784">
                <w:rPr>
                  <w:rFonts w:ascii="Arial Narrow" w:hAnsi="Arial Narrow"/>
                  <w:bCs/>
                  <w:sz w:val="18"/>
                  <w:szCs w:val="18"/>
                </w:rPr>
                <w:t>446</w:t>
              </w:r>
            </w:ins>
            <w:r>
              <w:rPr>
                <w:rFonts w:ascii="Arial Narrow" w:hAnsi="Arial Narrow"/>
                <w:bCs/>
                <w:sz w:val="18"/>
                <w:szCs w:val="18"/>
              </w:rPr>
              <w:t>-512-00</w:t>
            </w:r>
            <w:ins w:id="2" w:author="Autor">
              <w:r w:rsidR="007D1784">
                <w:rPr>
                  <w:rFonts w:ascii="Arial Narrow" w:hAnsi="Arial Narrow"/>
                  <w:bCs/>
                  <w:sz w:val="18"/>
                  <w:szCs w:val="18"/>
                </w:rPr>
                <w:t>1</w:t>
              </w:r>
            </w:ins>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E147D23"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13137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Default="008F41CC" w:rsidP="00A25F90">
      <w:pPr>
        <w:spacing w:after="0" w:line="240" w:lineRule="auto"/>
        <w:rPr>
          <w:ins w:id="3" w:author="Auto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5E42F8" w:rsidRPr="00385B43" w14:paraId="282BB031" w14:textId="77777777" w:rsidTr="003961FD">
        <w:trPr>
          <w:trHeight w:val="283"/>
          <w:ins w:id="4" w:author="Autor"/>
        </w:trPr>
        <w:tc>
          <w:tcPr>
            <w:tcW w:w="9782" w:type="dxa"/>
            <w:gridSpan w:val="10"/>
            <w:shd w:val="clear" w:color="auto" w:fill="548DD4" w:themeFill="text2" w:themeFillTint="99"/>
          </w:tcPr>
          <w:p w14:paraId="6C69C7A1" w14:textId="77777777" w:rsidR="005E42F8" w:rsidRPr="00385B43" w:rsidRDefault="005E42F8" w:rsidP="003961FD">
            <w:pPr>
              <w:pStyle w:val="Odsekzoznamu"/>
              <w:numPr>
                <w:ilvl w:val="0"/>
                <w:numId w:val="17"/>
              </w:numPr>
              <w:jc w:val="center"/>
              <w:rPr>
                <w:ins w:id="5" w:author="Autor"/>
                <w:rFonts w:ascii="Arial Narrow" w:hAnsi="Arial Narrow"/>
                <w:b/>
                <w:bCs/>
              </w:rPr>
            </w:pPr>
            <w:ins w:id="6" w:author="Autor">
              <w:r w:rsidRPr="00385B43">
                <w:rPr>
                  <w:rFonts w:ascii="Arial Narrow" w:hAnsi="Arial Narrow"/>
                  <w:b/>
                  <w:bCs/>
                </w:rPr>
                <w:t>Miesto realizácie projektu</w:t>
              </w:r>
            </w:ins>
          </w:p>
          <w:p w14:paraId="311C5D15" w14:textId="77777777" w:rsidR="005E42F8" w:rsidRPr="00385B43" w:rsidRDefault="005E42F8" w:rsidP="003961FD">
            <w:pPr>
              <w:rPr>
                <w:ins w:id="7" w:author="Autor"/>
                <w:rFonts w:ascii="Arial Narrow" w:hAnsi="Arial Narrow"/>
                <w:b/>
                <w:bCs/>
                <w:sz w:val="18"/>
                <w:szCs w:val="18"/>
              </w:rPr>
            </w:pPr>
            <w:ins w:id="8" w:author="Autor">
              <w:r w:rsidRPr="00385B43">
                <w:rPr>
                  <w:rFonts w:ascii="Arial Narrow" w:hAnsi="Arial Narrow"/>
                  <w:sz w:val="18"/>
                  <w:szCs w:val="18"/>
                </w:rPr>
                <w:t>Žiadateľ definuje miesto realizácie projektu na najnižšiu možnú úroveň. Miestom realizácie projektu sa rozumie</w:t>
              </w:r>
              <w:r w:rsidRPr="00385B43">
                <w:rPr>
                  <w:rFonts w:ascii="Arial Narrow" w:hAnsi="Arial Narrow"/>
                  <w:sz w:val="18"/>
                </w:rPr>
                <w:t xml:space="preserve"> </w:t>
              </w:r>
              <w:r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t>
              </w:r>
              <w:r>
                <w:rPr>
                  <w:rFonts w:ascii="Arial Narrow" w:hAnsi="Arial Narrow"/>
                  <w:sz w:val="18"/>
                  <w:szCs w:val="18"/>
                </w:rPr>
                <w:t xml:space="preserve"> </w:t>
              </w:r>
              <w:r w:rsidRPr="00385B43">
                <w:rPr>
                  <w:rFonts w:ascii="Arial Narrow" w:hAnsi="Arial Narrow"/>
                  <w:sz w:val="18"/>
                  <w:szCs w:val="18"/>
                </w:rPr>
                <w:t>V 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ins>
          </w:p>
        </w:tc>
      </w:tr>
      <w:tr w:rsidR="005E42F8" w:rsidRPr="00385B43" w14:paraId="20004477" w14:textId="77777777" w:rsidTr="003961FD">
        <w:trPr>
          <w:trHeight w:val="396"/>
          <w:ins w:id="9" w:author="Autor"/>
        </w:trPr>
        <w:tc>
          <w:tcPr>
            <w:tcW w:w="588" w:type="dxa"/>
            <w:hideMark/>
          </w:tcPr>
          <w:p w14:paraId="2F131F2B" w14:textId="77777777" w:rsidR="005E42F8" w:rsidRPr="00385B43" w:rsidRDefault="005E42F8" w:rsidP="003961FD">
            <w:pPr>
              <w:rPr>
                <w:ins w:id="10" w:author="Autor"/>
                <w:rFonts w:ascii="Arial Narrow" w:hAnsi="Arial Narrow"/>
                <w:b/>
                <w:bCs/>
              </w:rPr>
            </w:pPr>
            <w:proofErr w:type="spellStart"/>
            <w:ins w:id="11" w:author="Autor">
              <w:r w:rsidRPr="00385B43">
                <w:rPr>
                  <w:rFonts w:ascii="Arial Narrow" w:hAnsi="Arial Narrow"/>
                  <w:b/>
                  <w:bCs/>
                </w:rPr>
                <w:t>P.č</w:t>
              </w:r>
              <w:proofErr w:type="spellEnd"/>
              <w:r w:rsidRPr="00385B43">
                <w:rPr>
                  <w:rFonts w:ascii="Arial Narrow" w:hAnsi="Arial Narrow"/>
                  <w:b/>
                  <w:bCs/>
                </w:rPr>
                <w:t>.</w:t>
              </w:r>
            </w:ins>
          </w:p>
        </w:tc>
        <w:tc>
          <w:tcPr>
            <w:tcW w:w="1642" w:type="dxa"/>
            <w:gridSpan w:val="2"/>
          </w:tcPr>
          <w:p w14:paraId="0B9F8685" w14:textId="77777777" w:rsidR="005E42F8" w:rsidRPr="00385B43" w:rsidRDefault="005E42F8" w:rsidP="003961FD">
            <w:pPr>
              <w:rPr>
                <w:ins w:id="12" w:author="Autor"/>
                <w:rFonts w:ascii="Arial Narrow" w:hAnsi="Arial Narrow"/>
                <w:b/>
                <w:bCs/>
              </w:rPr>
            </w:pPr>
            <w:ins w:id="13" w:author="Autor">
              <w:r w:rsidRPr="00385B43">
                <w:rPr>
                  <w:rFonts w:ascii="Arial Narrow" w:hAnsi="Arial Narrow"/>
                  <w:b/>
                  <w:bCs/>
                </w:rPr>
                <w:t>Okres</w:t>
              </w:r>
            </w:ins>
          </w:p>
        </w:tc>
        <w:tc>
          <w:tcPr>
            <w:tcW w:w="1465" w:type="dxa"/>
          </w:tcPr>
          <w:p w14:paraId="01F86440" w14:textId="77777777" w:rsidR="005E42F8" w:rsidRPr="00385B43" w:rsidRDefault="005E42F8" w:rsidP="003961FD">
            <w:pPr>
              <w:jc w:val="left"/>
              <w:rPr>
                <w:ins w:id="14" w:author="Autor"/>
                <w:rFonts w:ascii="Arial Narrow" w:hAnsi="Arial Narrow"/>
                <w:b/>
                <w:bCs/>
              </w:rPr>
            </w:pPr>
            <w:ins w:id="15" w:author="Autor">
              <w:r w:rsidRPr="00385B43">
                <w:rPr>
                  <w:rFonts w:ascii="Arial Narrow" w:hAnsi="Arial Narrow"/>
                  <w:b/>
                  <w:bCs/>
                </w:rPr>
                <w:t>Obec</w:t>
              </w:r>
            </w:ins>
          </w:p>
        </w:tc>
        <w:tc>
          <w:tcPr>
            <w:tcW w:w="1464" w:type="dxa"/>
            <w:gridSpan w:val="2"/>
          </w:tcPr>
          <w:p w14:paraId="312AAD1D" w14:textId="77777777" w:rsidR="005E42F8" w:rsidRPr="00385B43" w:rsidRDefault="005E42F8" w:rsidP="003961FD">
            <w:pPr>
              <w:rPr>
                <w:ins w:id="16" w:author="Autor"/>
                <w:rFonts w:ascii="Arial Narrow" w:hAnsi="Arial Narrow"/>
                <w:b/>
                <w:bCs/>
              </w:rPr>
            </w:pPr>
            <w:ins w:id="17" w:author="Autor">
              <w:r w:rsidRPr="00385B43">
                <w:rPr>
                  <w:rFonts w:ascii="Arial Narrow" w:hAnsi="Arial Narrow"/>
                  <w:b/>
                  <w:bCs/>
                </w:rPr>
                <w:t>PSČ</w:t>
              </w:r>
            </w:ins>
          </w:p>
        </w:tc>
        <w:tc>
          <w:tcPr>
            <w:tcW w:w="2604" w:type="dxa"/>
            <w:gridSpan w:val="2"/>
          </w:tcPr>
          <w:p w14:paraId="4D3FFE6A" w14:textId="77777777" w:rsidR="005E42F8" w:rsidRPr="00385B43" w:rsidRDefault="005E42F8" w:rsidP="003961FD">
            <w:pPr>
              <w:rPr>
                <w:ins w:id="18" w:author="Autor"/>
                <w:rFonts w:ascii="Arial Narrow" w:hAnsi="Arial Narrow"/>
                <w:b/>
                <w:bCs/>
              </w:rPr>
            </w:pPr>
            <w:ins w:id="19" w:author="Autor">
              <w:r w:rsidRPr="00385B43">
                <w:rPr>
                  <w:rFonts w:ascii="Arial Narrow" w:hAnsi="Arial Narrow"/>
                  <w:b/>
                  <w:bCs/>
                </w:rPr>
                <w:t>Ulica</w:t>
              </w:r>
            </w:ins>
          </w:p>
        </w:tc>
        <w:tc>
          <w:tcPr>
            <w:tcW w:w="2019" w:type="dxa"/>
            <w:gridSpan w:val="2"/>
          </w:tcPr>
          <w:p w14:paraId="2B1000ED" w14:textId="77777777" w:rsidR="005E42F8" w:rsidRPr="00776688" w:rsidRDefault="005E42F8" w:rsidP="003961FD">
            <w:pPr>
              <w:rPr>
                <w:ins w:id="20" w:author="Autor"/>
                <w:rFonts w:ascii="Arial Narrow" w:hAnsi="Arial Narrow"/>
              </w:rPr>
            </w:pPr>
            <w:ins w:id="21" w:author="Autor">
              <w:r w:rsidRPr="00385B43">
                <w:rPr>
                  <w:rFonts w:ascii="Arial Narrow" w:hAnsi="Arial Narrow"/>
                  <w:b/>
                  <w:bCs/>
                </w:rPr>
                <w:t>Popisné číslo</w:t>
              </w:r>
            </w:ins>
          </w:p>
        </w:tc>
      </w:tr>
      <w:tr w:rsidR="005E42F8" w:rsidRPr="00385B43" w14:paraId="4E23483D" w14:textId="77777777" w:rsidTr="003961FD">
        <w:trPr>
          <w:trHeight w:val="307"/>
          <w:ins w:id="22" w:author="Autor"/>
        </w:trPr>
        <w:tc>
          <w:tcPr>
            <w:tcW w:w="588" w:type="dxa"/>
            <w:vAlign w:val="center"/>
            <w:hideMark/>
          </w:tcPr>
          <w:p w14:paraId="454F3DD5" w14:textId="77777777" w:rsidR="005E42F8" w:rsidRPr="00385B43" w:rsidRDefault="005E42F8" w:rsidP="003961FD">
            <w:pPr>
              <w:jc w:val="center"/>
              <w:rPr>
                <w:ins w:id="23" w:author="Autor"/>
                <w:rFonts w:ascii="Arial Narrow" w:hAnsi="Arial Narrow"/>
                <w:bCs/>
                <w:sz w:val="18"/>
              </w:rPr>
            </w:pPr>
            <w:ins w:id="24" w:author="Autor">
              <w:r w:rsidRPr="00385B43">
                <w:rPr>
                  <w:rFonts w:ascii="Arial Narrow" w:hAnsi="Arial Narrow"/>
                  <w:bCs/>
                  <w:sz w:val="18"/>
                </w:rPr>
                <w:t>1</w:t>
              </w:r>
            </w:ins>
          </w:p>
        </w:tc>
        <w:tc>
          <w:tcPr>
            <w:tcW w:w="1642" w:type="dxa"/>
            <w:gridSpan w:val="2"/>
            <w:vAlign w:val="center"/>
          </w:tcPr>
          <w:p w14:paraId="0C03DB7D" w14:textId="77777777" w:rsidR="005E42F8" w:rsidRPr="00385B43" w:rsidRDefault="005E42F8" w:rsidP="003961FD">
            <w:pPr>
              <w:jc w:val="center"/>
              <w:rPr>
                <w:ins w:id="25" w:author="Autor"/>
                <w:rFonts w:ascii="Arial Narrow" w:hAnsi="Arial Narrow"/>
                <w:bCs/>
                <w:sz w:val="18"/>
              </w:rPr>
            </w:pPr>
          </w:p>
        </w:tc>
        <w:tc>
          <w:tcPr>
            <w:tcW w:w="1465" w:type="dxa"/>
            <w:vAlign w:val="center"/>
          </w:tcPr>
          <w:p w14:paraId="0B080C5A" w14:textId="77777777" w:rsidR="005E42F8" w:rsidRPr="00385B43" w:rsidRDefault="005E42F8" w:rsidP="003961FD">
            <w:pPr>
              <w:jc w:val="center"/>
              <w:rPr>
                <w:ins w:id="26" w:author="Autor"/>
                <w:rFonts w:ascii="Arial Narrow" w:hAnsi="Arial Narrow"/>
                <w:bCs/>
                <w:sz w:val="18"/>
              </w:rPr>
            </w:pPr>
          </w:p>
        </w:tc>
        <w:tc>
          <w:tcPr>
            <w:tcW w:w="1464" w:type="dxa"/>
            <w:gridSpan w:val="2"/>
            <w:vAlign w:val="center"/>
            <w:hideMark/>
          </w:tcPr>
          <w:p w14:paraId="4ECE862D" w14:textId="77777777" w:rsidR="005E42F8" w:rsidRPr="00385B43" w:rsidRDefault="005E42F8" w:rsidP="003961FD">
            <w:pPr>
              <w:jc w:val="center"/>
              <w:rPr>
                <w:ins w:id="27" w:author="Autor"/>
                <w:rFonts w:ascii="Arial Narrow" w:hAnsi="Arial Narrow"/>
                <w:bCs/>
                <w:sz w:val="18"/>
              </w:rPr>
            </w:pPr>
          </w:p>
        </w:tc>
        <w:tc>
          <w:tcPr>
            <w:tcW w:w="2604" w:type="dxa"/>
            <w:gridSpan w:val="2"/>
            <w:vAlign w:val="center"/>
          </w:tcPr>
          <w:p w14:paraId="63FE5000" w14:textId="77777777" w:rsidR="005E42F8" w:rsidRPr="00385B43" w:rsidRDefault="005E42F8" w:rsidP="003961FD">
            <w:pPr>
              <w:jc w:val="center"/>
              <w:rPr>
                <w:ins w:id="28" w:author="Autor"/>
                <w:rFonts w:ascii="Arial Narrow" w:hAnsi="Arial Narrow"/>
                <w:bCs/>
                <w:sz w:val="18"/>
              </w:rPr>
            </w:pPr>
          </w:p>
        </w:tc>
        <w:tc>
          <w:tcPr>
            <w:tcW w:w="2019" w:type="dxa"/>
            <w:gridSpan w:val="2"/>
            <w:vAlign w:val="center"/>
          </w:tcPr>
          <w:p w14:paraId="2E50002B" w14:textId="77777777" w:rsidR="005E42F8" w:rsidRPr="00385B43" w:rsidRDefault="005E42F8" w:rsidP="003961FD">
            <w:pPr>
              <w:jc w:val="center"/>
              <w:rPr>
                <w:ins w:id="29" w:author="Autor"/>
                <w:rFonts w:ascii="Arial Narrow" w:hAnsi="Arial Narrow"/>
                <w:bCs/>
                <w:sz w:val="18"/>
              </w:rPr>
            </w:pPr>
          </w:p>
        </w:tc>
      </w:tr>
      <w:tr w:rsidR="005E42F8" w:rsidRPr="00385B43" w14:paraId="53772139" w14:textId="77777777" w:rsidTr="003961FD">
        <w:trPr>
          <w:trHeight w:val="307"/>
          <w:ins w:id="30" w:author="Autor"/>
        </w:trPr>
        <w:tc>
          <w:tcPr>
            <w:tcW w:w="9782" w:type="dxa"/>
            <w:gridSpan w:val="10"/>
            <w:vAlign w:val="center"/>
          </w:tcPr>
          <w:p w14:paraId="3A97251A" w14:textId="77777777" w:rsidR="005E42F8" w:rsidRPr="00BF0F4C" w:rsidRDefault="005E42F8" w:rsidP="003961FD">
            <w:pPr>
              <w:widowControl w:val="0"/>
              <w:rPr>
                <w:ins w:id="31" w:author="Autor"/>
                <w:rFonts w:ascii="Arial Narrow" w:hAnsi="Arial Narrow"/>
                <w:b/>
                <w:bCs/>
                <w:sz w:val="18"/>
              </w:rPr>
            </w:pPr>
            <w:ins w:id="32"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w:t>
              </w:r>
              <w:r>
                <w:rPr>
                  <w:rFonts w:ascii="Arial Narrow" w:hAnsi="Arial Narrow"/>
                  <w:bCs/>
                  <w:sz w:val="18"/>
                </w:rPr>
                <w:lastRenderedPageBreak/>
                <w:t xml:space="preserve">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5E42F8" w:rsidRPr="00385B43" w14:paraId="48543054" w14:textId="77777777" w:rsidTr="003961FD">
        <w:trPr>
          <w:trHeight w:val="307"/>
          <w:ins w:id="33" w:author="Autor"/>
        </w:trPr>
        <w:tc>
          <w:tcPr>
            <w:tcW w:w="1956" w:type="dxa"/>
            <w:gridSpan w:val="2"/>
            <w:vAlign w:val="center"/>
          </w:tcPr>
          <w:p w14:paraId="1C426C30" w14:textId="77777777" w:rsidR="005E42F8" w:rsidRPr="00BF0F4C" w:rsidRDefault="005E42F8" w:rsidP="003961FD">
            <w:pPr>
              <w:jc w:val="center"/>
              <w:rPr>
                <w:ins w:id="34" w:author="Autor"/>
                <w:rFonts w:ascii="Arial Narrow" w:hAnsi="Arial Narrow"/>
                <w:b/>
                <w:bCs/>
                <w:sz w:val="18"/>
              </w:rPr>
            </w:pPr>
            <w:ins w:id="35" w:author="Autor">
              <w:r>
                <w:rPr>
                  <w:rFonts w:ascii="Arial Narrow" w:hAnsi="Arial Narrow"/>
                  <w:b/>
                  <w:bCs/>
                  <w:sz w:val="18"/>
                </w:rPr>
                <w:lastRenderedPageBreak/>
                <w:t>Typ</w:t>
              </w:r>
            </w:ins>
          </w:p>
        </w:tc>
        <w:tc>
          <w:tcPr>
            <w:tcW w:w="1956" w:type="dxa"/>
            <w:gridSpan w:val="3"/>
            <w:vAlign w:val="center"/>
          </w:tcPr>
          <w:p w14:paraId="3B3D372B" w14:textId="77777777" w:rsidR="005E42F8" w:rsidRPr="00BF0F4C" w:rsidRDefault="005E42F8" w:rsidP="003961FD">
            <w:pPr>
              <w:jc w:val="center"/>
              <w:rPr>
                <w:ins w:id="36" w:author="Autor"/>
                <w:rFonts w:ascii="Arial Narrow" w:hAnsi="Arial Narrow"/>
                <w:b/>
                <w:bCs/>
                <w:sz w:val="18"/>
              </w:rPr>
            </w:pPr>
            <w:ins w:id="37" w:author="Autor">
              <w:r>
                <w:rPr>
                  <w:rFonts w:ascii="Arial Narrow" w:hAnsi="Arial Narrow"/>
                  <w:b/>
                  <w:bCs/>
                  <w:sz w:val="18"/>
                </w:rPr>
                <w:t>Katastrálne územie</w:t>
              </w:r>
            </w:ins>
          </w:p>
        </w:tc>
        <w:tc>
          <w:tcPr>
            <w:tcW w:w="1957" w:type="dxa"/>
            <w:gridSpan w:val="2"/>
            <w:vAlign w:val="center"/>
          </w:tcPr>
          <w:p w14:paraId="367A3C45" w14:textId="77777777" w:rsidR="005E42F8" w:rsidRPr="00BF0F4C" w:rsidRDefault="005E42F8" w:rsidP="003961FD">
            <w:pPr>
              <w:jc w:val="center"/>
              <w:rPr>
                <w:ins w:id="38" w:author="Autor"/>
                <w:rFonts w:ascii="Arial Narrow" w:hAnsi="Arial Narrow"/>
                <w:b/>
                <w:bCs/>
                <w:sz w:val="18"/>
              </w:rPr>
            </w:pPr>
            <w:ins w:id="39" w:author="Autor">
              <w:r>
                <w:rPr>
                  <w:rFonts w:ascii="Arial Narrow" w:hAnsi="Arial Narrow"/>
                  <w:b/>
                  <w:bCs/>
                  <w:sz w:val="18"/>
                </w:rPr>
                <w:t>Č. parcely</w:t>
              </w:r>
            </w:ins>
          </w:p>
        </w:tc>
        <w:tc>
          <w:tcPr>
            <w:tcW w:w="1956" w:type="dxa"/>
            <w:gridSpan w:val="2"/>
            <w:vAlign w:val="center"/>
          </w:tcPr>
          <w:p w14:paraId="0A670022" w14:textId="77777777" w:rsidR="005E42F8" w:rsidRPr="00BF0F4C" w:rsidRDefault="005E42F8" w:rsidP="003961FD">
            <w:pPr>
              <w:jc w:val="center"/>
              <w:rPr>
                <w:ins w:id="40" w:author="Autor"/>
                <w:rFonts w:ascii="Arial Narrow" w:hAnsi="Arial Narrow"/>
                <w:b/>
                <w:bCs/>
                <w:sz w:val="18"/>
              </w:rPr>
            </w:pPr>
            <w:ins w:id="41" w:author="Autor">
              <w:r>
                <w:rPr>
                  <w:rFonts w:ascii="Arial Narrow" w:hAnsi="Arial Narrow"/>
                  <w:b/>
                  <w:bCs/>
                  <w:sz w:val="18"/>
                </w:rPr>
                <w:t>Č. LV</w:t>
              </w:r>
            </w:ins>
          </w:p>
        </w:tc>
        <w:tc>
          <w:tcPr>
            <w:tcW w:w="1957" w:type="dxa"/>
            <w:vAlign w:val="center"/>
          </w:tcPr>
          <w:p w14:paraId="2C7CBC65" w14:textId="77777777" w:rsidR="005E42F8" w:rsidRPr="00BF0F4C" w:rsidRDefault="005E42F8" w:rsidP="003961FD">
            <w:pPr>
              <w:jc w:val="center"/>
              <w:rPr>
                <w:ins w:id="42" w:author="Autor"/>
                <w:rFonts w:ascii="Arial Narrow" w:hAnsi="Arial Narrow"/>
                <w:b/>
                <w:bCs/>
                <w:sz w:val="18"/>
              </w:rPr>
            </w:pPr>
            <w:ins w:id="43" w:author="Autor">
              <w:r>
                <w:rPr>
                  <w:rFonts w:ascii="Arial Narrow" w:hAnsi="Arial Narrow"/>
                  <w:b/>
                  <w:bCs/>
                  <w:sz w:val="18"/>
                </w:rPr>
                <w:t>Vzťah žiadateľa k nehnuteľnosti</w:t>
              </w:r>
            </w:ins>
          </w:p>
        </w:tc>
      </w:tr>
      <w:tr w:rsidR="005E42F8" w:rsidRPr="00385B43" w14:paraId="68BC9587" w14:textId="77777777" w:rsidTr="003961FD">
        <w:trPr>
          <w:trHeight w:val="307"/>
          <w:ins w:id="44" w:author="Autor"/>
        </w:trPr>
        <w:tc>
          <w:tcPr>
            <w:tcW w:w="1956" w:type="dxa"/>
            <w:gridSpan w:val="2"/>
            <w:vAlign w:val="center"/>
          </w:tcPr>
          <w:p w14:paraId="60CEE4D9" w14:textId="77777777" w:rsidR="005E42F8" w:rsidRPr="00BE0D08" w:rsidRDefault="005E42F8" w:rsidP="003961FD">
            <w:pPr>
              <w:jc w:val="center"/>
              <w:rPr>
                <w:ins w:id="45" w:author="Autor"/>
                <w:rFonts w:ascii="Arial Narrow" w:hAnsi="Arial Narrow"/>
                <w:b/>
                <w:bCs/>
                <w:i/>
                <w:sz w:val="18"/>
              </w:rPr>
            </w:pPr>
            <w:ins w:id="46" w:author="Autor">
              <w:r w:rsidRPr="00BE0D08">
                <w:rPr>
                  <w:rFonts w:ascii="Arial Narrow" w:hAnsi="Arial Narrow"/>
                  <w:bCs/>
                  <w:i/>
                  <w:sz w:val="18"/>
                </w:rPr>
                <w:t>stavba, pozemok</w:t>
              </w:r>
            </w:ins>
          </w:p>
        </w:tc>
        <w:tc>
          <w:tcPr>
            <w:tcW w:w="1956" w:type="dxa"/>
            <w:gridSpan w:val="3"/>
            <w:vAlign w:val="center"/>
          </w:tcPr>
          <w:p w14:paraId="7C2E4CF8" w14:textId="77777777" w:rsidR="005E42F8" w:rsidRDefault="005E42F8" w:rsidP="003961FD">
            <w:pPr>
              <w:jc w:val="center"/>
              <w:rPr>
                <w:ins w:id="47" w:author="Autor"/>
                <w:rFonts w:ascii="Arial Narrow" w:hAnsi="Arial Narrow"/>
                <w:b/>
                <w:bCs/>
                <w:sz w:val="18"/>
              </w:rPr>
            </w:pPr>
          </w:p>
        </w:tc>
        <w:tc>
          <w:tcPr>
            <w:tcW w:w="1957" w:type="dxa"/>
            <w:gridSpan w:val="2"/>
            <w:vAlign w:val="center"/>
          </w:tcPr>
          <w:p w14:paraId="174BB4C4" w14:textId="77777777" w:rsidR="005E42F8" w:rsidRDefault="005E42F8" w:rsidP="003961FD">
            <w:pPr>
              <w:jc w:val="center"/>
              <w:rPr>
                <w:ins w:id="48" w:author="Autor"/>
                <w:rFonts w:ascii="Arial Narrow" w:hAnsi="Arial Narrow"/>
                <w:b/>
                <w:bCs/>
                <w:sz w:val="18"/>
              </w:rPr>
            </w:pPr>
          </w:p>
        </w:tc>
        <w:tc>
          <w:tcPr>
            <w:tcW w:w="1956" w:type="dxa"/>
            <w:gridSpan w:val="2"/>
            <w:vAlign w:val="center"/>
          </w:tcPr>
          <w:p w14:paraId="4E62819E" w14:textId="77777777" w:rsidR="005E42F8" w:rsidRDefault="005E42F8" w:rsidP="003961FD">
            <w:pPr>
              <w:jc w:val="center"/>
              <w:rPr>
                <w:ins w:id="49" w:author="Autor"/>
                <w:rFonts w:ascii="Arial Narrow" w:hAnsi="Arial Narrow"/>
                <w:b/>
                <w:bCs/>
                <w:sz w:val="18"/>
              </w:rPr>
            </w:pPr>
          </w:p>
        </w:tc>
        <w:tc>
          <w:tcPr>
            <w:tcW w:w="1957" w:type="dxa"/>
            <w:vAlign w:val="center"/>
          </w:tcPr>
          <w:p w14:paraId="34137001" w14:textId="77777777" w:rsidR="005E42F8" w:rsidRPr="00BE0D08" w:rsidRDefault="005E42F8" w:rsidP="003961FD">
            <w:pPr>
              <w:jc w:val="center"/>
              <w:rPr>
                <w:ins w:id="50" w:author="Autor"/>
                <w:rFonts w:ascii="Arial Narrow" w:hAnsi="Arial Narrow"/>
                <w:b/>
                <w:bCs/>
                <w:i/>
                <w:sz w:val="18"/>
              </w:rPr>
            </w:pPr>
            <w:ins w:id="51" w:author="Autor">
              <w:r w:rsidRPr="00BE0D08">
                <w:rPr>
                  <w:rFonts w:ascii="Arial Narrow" w:hAnsi="Arial Narrow"/>
                  <w:bCs/>
                  <w:i/>
                  <w:sz w:val="18"/>
                </w:rPr>
                <w:t>výlučný vlastník, podielový spoluvlastník, nájomca a pod</w:t>
              </w:r>
            </w:ins>
          </w:p>
        </w:tc>
      </w:tr>
    </w:tbl>
    <w:p w14:paraId="2A315468" w14:textId="77777777" w:rsidR="005E42F8" w:rsidRDefault="005E42F8" w:rsidP="00A25F90">
      <w:pPr>
        <w:spacing w:after="0" w:line="240" w:lineRule="auto"/>
        <w:rPr>
          <w:ins w:id="52" w:author="Autor"/>
          <w:rFonts w:ascii="Arial Narrow" w:hAnsi="Arial Narrow"/>
        </w:rPr>
      </w:pPr>
    </w:p>
    <w:p w14:paraId="6D94816F" w14:textId="77777777" w:rsidR="005E42F8" w:rsidRPr="00385B43" w:rsidRDefault="005E42F8"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rsidDel="005E42F8" w14:paraId="402D87EA" w14:textId="1BDE45E7" w:rsidTr="0083156B">
        <w:trPr>
          <w:trHeight w:val="283"/>
          <w:del w:id="53" w:author="Autor"/>
        </w:trPr>
        <w:tc>
          <w:tcPr>
            <w:tcW w:w="9782" w:type="dxa"/>
            <w:gridSpan w:val="6"/>
            <w:shd w:val="clear" w:color="auto" w:fill="548DD4" w:themeFill="text2" w:themeFillTint="99"/>
          </w:tcPr>
          <w:p w14:paraId="71B8E02C" w14:textId="071C3027" w:rsidR="00681A6E" w:rsidRPr="00385B43" w:rsidDel="005E42F8" w:rsidRDefault="00681A6E" w:rsidP="000D1696">
            <w:pPr>
              <w:pStyle w:val="Odsekzoznamu"/>
              <w:numPr>
                <w:ilvl w:val="0"/>
                <w:numId w:val="17"/>
              </w:numPr>
              <w:jc w:val="center"/>
              <w:rPr>
                <w:del w:id="54" w:author="Autor"/>
                <w:rFonts w:ascii="Arial Narrow" w:hAnsi="Arial Narrow"/>
                <w:b/>
                <w:bCs/>
              </w:rPr>
            </w:pPr>
            <w:del w:id="55" w:author="Autor">
              <w:r w:rsidRPr="00385B43" w:rsidDel="005E42F8">
                <w:rPr>
                  <w:rFonts w:ascii="Arial Narrow" w:hAnsi="Arial Narrow"/>
                  <w:b/>
                  <w:bCs/>
                </w:rPr>
                <w:delText>Miesto realizácie projektu</w:delText>
              </w:r>
            </w:del>
          </w:p>
          <w:p w14:paraId="32FBC6E2" w14:textId="71D816F0" w:rsidR="00681A6E" w:rsidRPr="00385B43" w:rsidDel="005E42F8" w:rsidRDefault="00C41980" w:rsidP="00A10777">
            <w:pPr>
              <w:rPr>
                <w:del w:id="56" w:author="Autor"/>
                <w:rFonts w:ascii="Arial Narrow" w:hAnsi="Arial Narrow"/>
                <w:sz w:val="18"/>
                <w:szCs w:val="18"/>
              </w:rPr>
            </w:pPr>
            <w:ins w:id="57" w:author="Autor">
              <w:del w:id="58" w:author="Autor">
                <w:r w:rsidRPr="00385B43" w:rsidDel="005E42F8">
                  <w:rPr>
                    <w:rFonts w:ascii="Arial Narrow" w:hAnsi="Arial Narrow"/>
                    <w:sz w:val="18"/>
                    <w:szCs w:val="18"/>
                  </w:rPr>
                  <w:delText>Žiadateľ definuje miesto realizácie projektu na najnižšiu možnú úroveň. Miestom realizácie projektu sa rozumie</w:delText>
                </w:r>
                <w:r w:rsidRPr="00385B43" w:rsidDel="005E42F8">
                  <w:rPr>
                    <w:rFonts w:ascii="Arial Narrow" w:hAnsi="Arial Narrow"/>
                    <w:sz w:val="18"/>
                  </w:rPr>
                  <w:delText xml:space="preserve"> </w:delText>
                </w:r>
                <w:r w:rsidRPr="00385B43" w:rsidDel="005E42F8">
                  <w:rPr>
                    <w:rFonts w:ascii="Arial Narrow" w:hAnsi="Arial Narrow"/>
                    <w:sz w:val="18"/>
                    <w:szCs w:val="18"/>
                  </w:rPr>
                  <w:delTex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delText>
                </w:r>
                <w:r w:rsidDel="005E42F8">
                  <w:rPr>
                    <w:rFonts w:ascii="Arial Narrow" w:hAnsi="Arial Narrow"/>
                    <w:sz w:val="18"/>
                    <w:szCs w:val="18"/>
                  </w:rPr>
                  <w:delText xml:space="preserve"> </w:delText>
                </w:r>
                <w:r w:rsidRPr="00385B43" w:rsidDel="005E42F8">
                  <w:rPr>
                    <w:rFonts w:ascii="Arial Narrow" w:hAnsi="Arial Narrow"/>
                    <w:sz w:val="18"/>
                    <w:szCs w:val="18"/>
                  </w:rPr>
                  <w:delText>V prípade mobilných zariadení</w:delText>
                </w:r>
                <w:r w:rsidDel="005E42F8">
                  <w:rPr>
                    <w:rFonts w:ascii="Arial Narrow" w:hAnsi="Arial Narrow"/>
                    <w:sz w:val="18"/>
                    <w:szCs w:val="18"/>
                  </w:rPr>
                  <w:delText>, ktoré nemajú stále miesto ich využitia,</w:delText>
                </w:r>
                <w:r w:rsidRPr="00385B43" w:rsidDel="005E42F8">
                  <w:rPr>
                    <w:rFonts w:ascii="Arial Narrow" w:hAnsi="Arial Narrow"/>
                    <w:sz w:val="18"/>
                    <w:szCs w:val="18"/>
                  </w:rPr>
                  <w:delText xml:space="preserve"> sa uvádza </w:delText>
                </w:r>
                <w:r w:rsidDel="005E42F8">
                  <w:rPr>
                    <w:rFonts w:ascii="Arial Narrow" w:hAnsi="Arial Narrow"/>
                    <w:sz w:val="18"/>
                    <w:szCs w:val="18"/>
                  </w:rPr>
                  <w:delText>sídlo žiadateľa, resp. adresa prevádzkarne, v rámci ktorej sa mobilné zariadenia využívajú.</w:delText>
                </w:r>
                <w:r w:rsidRPr="00385B43" w:rsidDel="005E42F8">
                  <w:rPr>
                    <w:rFonts w:ascii="Arial Narrow" w:hAnsi="Arial Narrow"/>
                    <w:sz w:val="18"/>
                    <w:szCs w:val="18"/>
                  </w:rPr>
                  <w:delText>.</w:delText>
                </w:r>
              </w:del>
            </w:ins>
            <w:del w:id="59" w:author="Autor">
              <w:r w:rsidR="00EB2269" w:rsidRPr="00385B43" w:rsidDel="005E42F8">
                <w:rPr>
                  <w:rFonts w:ascii="Arial Narrow" w:hAnsi="Arial Narrow"/>
                  <w:sz w:val="18"/>
                  <w:szCs w:val="18"/>
                </w:rPr>
                <w:delText>Žiadateľ</w:delText>
              </w:r>
              <w:r w:rsidR="00681A6E" w:rsidRPr="00385B43" w:rsidDel="005E42F8">
                <w:rPr>
                  <w:rFonts w:ascii="Arial Narrow" w:hAnsi="Arial Narrow"/>
                  <w:sz w:val="18"/>
                  <w:szCs w:val="18"/>
                </w:rPr>
                <w:delText xml:space="preserve"> definuje miesto realizácie projektu na najnižšiu možnú úroveň. Miestom realizácie projektu sa v podmienkach tejto výzvy rozumie</w:delText>
              </w:r>
              <w:r w:rsidR="00681A6E" w:rsidRPr="00385B43" w:rsidDel="005E42F8">
                <w:rPr>
                  <w:rFonts w:ascii="Arial Narrow" w:hAnsi="Arial Narrow"/>
                  <w:sz w:val="18"/>
                </w:rPr>
                <w:delText xml:space="preserve"> </w:delText>
              </w:r>
              <w:r w:rsidR="00681A6E" w:rsidRPr="00385B43" w:rsidDel="005E42F8">
                <w:rPr>
                  <w:rFonts w:ascii="Arial Narrow" w:hAnsi="Arial Narrow"/>
                  <w:sz w:val="18"/>
                  <w:szCs w:val="18"/>
                </w:rPr>
                <w:delText>miesto, kde budú umiestnené a využívané výstupy investičných aktivít projektu. V prípade, že budú výstupy projektu umiestnené na viacerých miestach, je potrebné uviesť každé miesto realizácie projektu</w:delText>
              </w:r>
              <w:r w:rsidR="008A2FD8" w:rsidRPr="00385B43" w:rsidDel="005E42F8">
                <w:rPr>
                  <w:rFonts w:ascii="Arial Narrow" w:hAnsi="Arial Narrow"/>
                  <w:sz w:val="18"/>
                  <w:szCs w:val="18"/>
                </w:rPr>
                <w:delText xml:space="preserve"> (</w:delText>
              </w:r>
              <w:r w:rsidR="00CE63F5" w:rsidRPr="00385B43" w:rsidDel="005E42F8">
                <w:rPr>
                  <w:rFonts w:ascii="Arial Narrow" w:hAnsi="Arial Narrow"/>
                  <w:sz w:val="18"/>
                  <w:szCs w:val="18"/>
                </w:rPr>
                <w:delText>žiadateľ</w:delText>
              </w:r>
              <w:r w:rsidR="008A2FD8" w:rsidRPr="00385B43" w:rsidDel="005E42F8">
                <w:rPr>
                  <w:rFonts w:ascii="Arial Narrow" w:hAnsi="Arial Narrow"/>
                  <w:sz w:val="18"/>
                  <w:szCs w:val="18"/>
                </w:rPr>
                <w:delText xml:space="preserve"> pridá ďalšie riadky, v ktorých identifikuje ďalšie miesto realizácie projektu)</w:delText>
              </w:r>
              <w:r w:rsidR="00681A6E" w:rsidRPr="00385B43" w:rsidDel="005E42F8">
                <w:rPr>
                  <w:rFonts w:ascii="Arial Narrow" w:hAnsi="Arial Narrow"/>
                  <w:sz w:val="18"/>
                  <w:szCs w:val="18"/>
                </w:rPr>
                <w:delText>.</w:delText>
              </w:r>
            </w:del>
          </w:p>
          <w:p w14:paraId="5C7CF0C4" w14:textId="23A569F3" w:rsidR="00176889" w:rsidRPr="00385B43" w:rsidDel="005E42F8" w:rsidRDefault="00176889" w:rsidP="00176889">
            <w:pPr>
              <w:rPr>
                <w:del w:id="60" w:author="Autor"/>
                <w:rFonts w:ascii="Arial Narrow" w:hAnsi="Arial Narrow"/>
                <w:b/>
                <w:bCs/>
                <w:sz w:val="18"/>
                <w:szCs w:val="18"/>
              </w:rPr>
            </w:pPr>
            <w:del w:id="61" w:author="Autor">
              <w:r w:rsidRPr="00385B43" w:rsidDel="005E42F8">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rsidDel="005E42F8" w14:paraId="41BA59D4" w14:textId="3919A2CD" w:rsidTr="0083156B">
        <w:trPr>
          <w:trHeight w:val="396"/>
          <w:del w:id="62" w:author="Autor"/>
        </w:trPr>
        <w:tc>
          <w:tcPr>
            <w:tcW w:w="588" w:type="dxa"/>
            <w:hideMark/>
          </w:tcPr>
          <w:p w14:paraId="2DC3E763" w14:textId="792BD2D0" w:rsidR="00681A6E" w:rsidRPr="00385B43" w:rsidDel="005E42F8" w:rsidRDefault="00681A6E" w:rsidP="00681A6E">
            <w:pPr>
              <w:rPr>
                <w:del w:id="63" w:author="Autor"/>
                <w:rFonts w:ascii="Arial Narrow" w:hAnsi="Arial Narrow"/>
                <w:b/>
                <w:bCs/>
              </w:rPr>
            </w:pPr>
            <w:del w:id="64" w:author="Autor">
              <w:r w:rsidRPr="00385B43" w:rsidDel="005E42F8">
                <w:rPr>
                  <w:rFonts w:ascii="Arial Narrow" w:hAnsi="Arial Narrow"/>
                  <w:b/>
                  <w:bCs/>
                </w:rPr>
                <w:delText>P.č.</w:delText>
              </w:r>
            </w:del>
          </w:p>
        </w:tc>
        <w:tc>
          <w:tcPr>
            <w:tcW w:w="1642" w:type="dxa"/>
          </w:tcPr>
          <w:p w14:paraId="4F909077" w14:textId="34A7CAEA" w:rsidR="00681A6E" w:rsidRPr="00385B43" w:rsidDel="005E42F8" w:rsidRDefault="00681A6E" w:rsidP="00681A6E">
            <w:pPr>
              <w:rPr>
                <w:del w:id="65" w:author="Autor"/>
                <w:rFonts w:ascii="Arial Narrow" w:hAnsi="Arial Narrow"/>
                <w:b/>
                <w:bCs/>
              </w:rPr>
            </w:pPr>
            <w:del w:id="66" w:author="Autor">
              <w:r w:rsidRPr="00385B43" w:rsidDel="005E42F8">
                <w:rPr>
                  <w:rFonts w:ascii="Arial Narrow" w:hAnsi="Arial Narrow"/>
                  <w:b/>
                  <w:bCs/>
                </w:rPr>
                <w:delText>Okres</w:delText>
              </w:r>
            </w:del>
          </w:p>
        </w:tc>
        <w:tc>
          <w:tcPr>
            <w:tcW w:w="1465" w:type="dxa"/>
          </w:tcPr>
          <w:p w14:paraId="7802F45A" w14:textId="02FDB75E" w:rsidR="00681A6E" w:rsidRPr="00385B43" w:rsidDel="005E42F8" w:rsidRDefault="00681A6E" w:rsidP="00681A6E">
            <w:pPr>
              <w:jc w:val="left"/>
              <w:rPr>
                <w:del w:id="67" w:author="Autor"/>
                <w:rFonts w:ascii="Arial Narrow" w:hAnsi="Arial Narrow"/>
                <w:b/>
                <w:bCs/>
              </w:rPr>
            </w:pPr>
            <w:del w:id="68" w:author="Autor">
              <w:r w:rsidRPr="00385B43" w:rsidDel="005E42F8">
                <w:rPr>
                  <w:rFonts w:ascii="Arial Narrow" w:hAnsi="Arial Narrow"/>
                  <w:b/>
                  <w:bCs/>
                </w:rPr>
                <w:delText>Obec</w:delText>
              </w:r>
            </w:del>
          </w:p>
        </w:tc>
        <w:tc>
          <w:tcPr>
            <w:tcW w:w="1464" w:type="dxa"/>
          </w:tcPr>
          <w:p w14:paraId="246519B5" w14:textId="1DBDFA0E" w:rsidR="00681A6E" w:rsidRPr="00385B43" w:rsidDel="005E42F8" w:rsidRDefault="00681A6E" w:rsidP="00681A6E">
            <w:pPr>
              <w:rPr>
                <w:del w:id="69" w:author="Autor"/>
                <w:rFonts w:ascii="Arial Narrow" w:hAnsi="Arial Narrow"/>
                <w:b/>
                <w:bCs/>
              </w:rPr>
            </w:pPr>
            <w:del w:id="70" w:author="Autor">
              <w:r w:rsidRPr="00385B43" w:rsidDel="005E42F8">
                <w:rPr>
                  <w:rFonts w:ascii="Arial Narrow" w:hAnsi="Arial Narrow"/>
                  <w:b/>
                  <w:bCs/>
                </w:rPr>
                <w:delText>PSČ</w:delText>
              </w:r>
            </w:del>
          </w:p>
        </w:tc>
        <w:tc>
          <w:tcPr>
            <w:tcW w:w="2604" w:type="dxa"/>
          </w:tcPr>
          <w:p w14:paraId="1E8AB682" w14:textId="45CA71DC" w:rsidR="00681A6E" w:rsidRPr="00385B43" w:rsidDel="005E42F8" w:rsidRDefault="00681A6E" w:rsidP="00681A6E">
            <w:pPr>
              <w:rPr>
                <w:del w:id="71" w:author="Autor"/>
                <w:rFonts w:ascii="Arial Narrow" w:hAnsi="Arial Narrow"/>
                <w:b/>
                <w:bCs/>
              </w:rPr>
            </w:pPr>
            <w:del w:id="72" w:author="Autor">
              <w:r w:rsidRPr="00385B43" w:rsidDel="005E42F8">
                <w:rPr>
                  <w:rFonts w:ascii="Arial Narrow" w:hAnsi="Arial Narrow"/>
                  <w:b/>
                  <w:bCs/>
                </w:rPr>
                <w:delText>Ulica</w:delText>
              </w:r>
            </w:del>
          </w:p>
        </w:tc>
        <w:tc>
          <w:tcPr>
            <w:tcW w:w="2019" w:type="dxa"/>
          </w:tcPr>
          <w:p w14:paraId="5597F5B7" w14:textId="59DE1D5F" w:rsidR="00776688" w:rsidRPr="00776688" w:rsidDel="005E42F8" w:rsidRDefault="00681A6E" w:rsidP="00776688">
            <w:pPr>
              <w:rPr>
                <w:del w:id="73" w:author="Autor"/>
                <w:rFonts w:ascii="Arial Narrow" w:hAnsi="Arial Narrow"/>
              </w:rPr>
            </w:pPr>
            <w:del w:id="74" w:author="Autor">
              <w:r w:rsidRPr="00385B43" w:rsidDel="005E42F8">
                <w:rPr>
                  <w:rFonts w:ascii="Arial Narrow" w:hAnsi="Arial Narrow"/>
                  <w:b/>
                  <w:bCs/>
                </w:rPr>
                <w:delText>Popisné číslo</w:delText>
              </w:r>
            </w:del>
          </w:p>
        </w:tc>
      </w:tr>
      <w:tr w:rsidR="00681A6E" w:rsidRPr="00385B43" w:rsidDel="005E42F8" w14:paraId="179BC526" w14:textId="2663961F" w:rsidTr="0083156B">
        <w:trPr>
          <w:trHeight w:val="307"/>
          <w:del w:id="75" w:author="Autor"/>
        </w:trPr>
        <w:tc>
          <w:tcPr>
            <w:tcW w:w="588" w:type="dxa"/>
            <w:vAlign w:val="center"/>
            <w:hideMark/>
          </w:tcPr>
          <w:p w14:paraId="2514E685" w14:textId="0FD79BCF" w:rsidR="00681A6E" w:rsidRPr="00385B43" w:rsidDel="005E42F8" w:rsidRDefault="00681A6E" w:rsidP="008A2FD8">
            <w:pPr>
              <w:jc w:val="center"/>
              <w:rPr>
                <w:del w:id="76" w:author="Autor"/>
                <w:rFonts w:ascii="Arial Narrow" w:hAnsi="Arial Narrow"/>
                <w:bCs/>
                <w:sz w:val="18"/>
              </w:rPr>
            </w:pPr>
            <w:del w:id="77" w:author="Autor">
              <w:r w:rsidRPr="00385B43" w:rsidDel="005E42F8">
                <w:rPr>
                  <w:rFonts w:ascii="Arial Narrow" w:hAnsi="Arial Narrow"/>
                  <w:bCs/>
                  <w:sz w:val="18"/>
                </w:rPr>
                <w:delText>1</w:delText>
              </w:r>
            </w:del>
          </w:p>
        </w:tc>
        <w:tc>
          <w:tcPr>
            <w:tcW w:w="1642" w:type="dxa"/>
            <w:vAlign w:val="center"/>
          </w:tcPr>
          <w:p w14:paraId="2DDC4140" w14:textId="5D810E1E" w:rsidR="00681A6E" w:rsidRPr="00385B43" w:rsidDel="005E42F8" w:rsidRDefault="00681A6E" w:rsidP="008A2FD8">
            <w:pPr>
              <w:jc w:val="center"/>
              <w:rPr>
                <w:del w:id="78" w:author="Autor"/>
                <w:rFonts w:ascii="Arial Narrow" w:hAnsi="Arial Narrow"/>
                <w:bCs/>
                <w:sz w:val="18"/>
              </w:rPr>
            </w:pPr>
          </w:p>
        </w:tc>
        <w:tc>
          <w:tcPr>
            <w:tcW w:w="1465" w:type="dxa"/>
            <w:vAlign w:val="center"/>
          </w:tcPr>
          <w:p w14:paraId="75C01248" w14:textId="3B077E66" w:rsidR="00681A6E" w:rsidRPr="00385B43" w:rsidDel="005E42F8" w:rsidRDefault="00681A6E" w:rsidP="008A2FD8">
            <w:pPr>
              <w:jc w:val="center"/>
              <w:rPr>
                <w:del w:id="79" w:author="Autor"/>
                <w:rFonts w:ascii="Arial Narrow" w:hAnsi="Arial Narrow"/>
                <w:bCs/>
                <w:sz w:val="18"/>
              </w:rPr>
            </w:pPr>
          </w:p>
        </w:tc>
        <w:tc>
          <w:tcPr>
            <w:tcW w:w="1464" w:type="dxa"/>
            <w:vAlign w:val="center"/>
            <w:hideMark/>
          </w:tcPr>
          <w:p w14:paraId="648A52C8" w14:textId="2988DF4E" w:rsidR="00681A6E" w:rsidRPr="00385B43" w:rsidDel="005E42F8" w:rsidRDefault="00681A6E" w:rsidP="008A2FD8">
            <w:pPr>
              <w:jc w:val="center"/>
              <w:rPr>
                <w:del w:id="80" w:author="Autor"/>
                <w:rFonts w:ascii="Arial Narrow" w:hAnsi="Arial Narrow"/>
                <w:bCs/>
                <w:sz w:val="18"/>
              </w:rPr>
            </w:pPr>
          </w:p>
        </w:tc>
        <w:tc>
          <w:tcPr>
            <w:tcW w:w="2604" w:type="dxa"/>
            <w:vAlign w:val="center"/>
          </w:tcPr>
          <w:p w14:paraId="6E181757" w14:textId="02EB7B6C" w:rsidR="00681A6E" w:rsidRPr="00385B43" w:rsidDel="005E42F8" w:rsidRDefault="00681A6E" w:rsidP="008A2FD8">
            <w:pPr>
              <w:jc w:val="center"/>
              <w:rPr>
                <w:del w:id="81" w:author="Autor"/>
                <w:rFonts w:ascii="Arial Narrow" w:hAnsi="Arial Narrow"/>
                <w:bCs/>
                <w:sz w:val="18"/>
              </w:rPr>
            </w:pPr>
          </w:p>
        </w:tc>
        <w:tc>
          <w:tcPr>
            <w:tcW w:w="2019" w:type="dxa"/>
            <w:vAlign w:val="center"/>
          </w:tcPr>
          <w:p w14:paraId="2996C1F6" w14:textId="1EEA87AC" w:rsidR="00681A6E" w:rsidRPr="00385B43" w:rsidDel="005E42F8" w:rsidRDefault="00681A6E" w:rsidP="008A2FD8">
            <w:pPr>
              <w:jc w:val="center"/>
              <w:rPr>
                <w:del w:id="82" w:author="Autor"/>
                <w:rFonts w:ascii="Arial Narrow" w:hAnsi="Arial Narrow"/>
                <w:bCs/>
                <w:sz w:val="18"/>
              </w:rPr>
            </w:pP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200447D"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commentRangeStart w:id="83"/>
            <w:del w:id="84" w:author="Autor">
              <w:r w:rsidRPr="00385B43" w:rsidDel="00131377">
                <w:rPr>
                  <w:rFonts w:ascii="Arial Narrow" w:hAnsi="Arial Narrow"/>
                  <w:b/>
                  <w:bCs/>
                </w:rPr>
                <w:delText>aktivít</w:delText>
              </w:r>
              <w:commentRangeEnd w:id="83"/>
              <w:r w:rsidR="003961FD" w:rsidDel="00131377">
                <w:rPr>
                  <w:rStyle w:val="Odkaznakomentr"/>
                </w:rPr>
                <w:commentReference w:id="83"/>
              </w:r>
              <w:r w:rsidRPr="00385B43" w:rsidDel="00131377">
                <w:rPr>
                  <w:rFonts w:ascii="Arial Narrow" w:hAnsi="Arial Narrow"/>
                  <w:b/>
                  <w:bCs/>
                </w:rPr>
                <w:delText xml:space="preserve">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510515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85" w:author="Autor">
              <w:r w:rsidR="00DF5F24">
                <w:rPr>
                  <w:rFonts w:ascii="Arial Narrow" w:hAnsi="Arial Narrow"/>
                  <w:sz w:val="18"/>
                  <w:szCs w:val="18"/>
                </w:rPr>
                <w:t>.</w:t>
              </w:r>
            </w:ins>
            <w:del w:id="86" w:author="Autor">
              <w:r w:rsidR="0009206F" w:rsidRPr="00385B43" w:rsidDel="00DF5F24">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A1E52BD"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87" w:author="Autor">
              <w:r w:rsidRPr="00385B43" w:rsidDel="00F963C6">
                <w:rPr>
                  <w:rFonts w:ascii="Arial Narrow" w:hAnsi="Arial Narrow"/>
                  <w:b/>
                  <w:bCs/>
                </w:rPr>
                <w:delText xml:space="preserve">aktivity </w:delText>
              </w:r>
            </w:del>
            <w:ins w:id="88" w:author="Autor">
              <w:r w:rsidR="00F963C6">
                <w:rPr>
                  <w:rFonts w:ascii="Arial Narrow" w:hAnsi="Arial Narrow"/>
                  <w:b/>
                  <w:bCs/>
                </w:rPr>
                <w:t>projektu</w:t>
              </w:r>
            </w:ins>
          </w:p>
        </w:tc>
        <w:tc>
          <w:tcPr>
            <w:tcW w:w="2438" w:type="dxa"/>
            <w:shd w:val="clear" w:color="auto" w:fill="B8CCE4" w:themeFill="accent1" w:themeFillTint="66"/>
            <w:hideMark/>
          </w:tcPr>
          <w:p w14:paraId="26B8BCF3" w14:textId="279F2AEC"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89" w:author="Autor">
              <w:r w:rsidRPr="00385B43" w:rsidDel="00F963C6">
                <w:rPr>
                  <w:rFonts w:ascii="Arial Narrow" w:hAnsi="Arial Narrow"/>
                  <w:b/>
                  <w:bCs/>
                </w:rPr>
                <w:delText>aktivity</w:delText>
              </w:r>
            </w:del>
            <w:ins w:id="90" w:author="Autor">
              <w:r w:rsidR="00F963C6">
                <w:rPr>
                  <w:rFonts w:ascii="Arial Narrow" w:hAnsi="Arial Narrow"/>
                  <w:b/>
                  <w:bCs/>
                </w:rPr>
                <w:t>projektu</w:t>
              </w:r>
            </w:ins>
          </w:p>
        </w:tc>
      </w:tr>
      <w:tr w:rsidR="0009206F" w:rsidRPr="00385B43" w14:paraId="110C77D5" w14:textId="77777777" w:rsidTr="0083156B">
        <w:trPr>
          <w:trHeight w:val="712"/>
        </w:trPr>
        <w:tc>
          <w:tcPr>
            <w:tcW w:w="4928" w:type="dxa"/>
            <w:hideMark/>
          </w:tcPr>
          <w:p w14:paraId="45C833BE" w14:textId="6BE47D71" w:rsidR="00D92637" w:rsidRPr="00206DB0" w:rsidRDefault="00D92637" w:rsidP="0083156B">
            <w:pPr>
              <w:spacing w:before="120"/>
              <w:rPr>
                <w:rFonts w:ascii="Arial Narrow" w:hAnsi="Arial Narrow"/>
                <w:sz w:val="18"/>
                <w:szCs w:val="18"/>
              </w:rPr>
            </w:pPr>
            <w:r w:rsidRPr="00206DB0">
              <w:rPr>
                <w:rFonts w:ascii="Arial Narrow" w:hAnsi="Arial Narrow"/>
                <w:sz w:val="18"/>
                <w:szCs w:val="18"/>
              </w:rPr>
              <w:t>B2 Zvyšovanie bezpečnosti a dostupnosti sídiel</w:t>
            </w:r>
          </w:p>
          <w:p w14:paraId="679E5965" w14:textId="50CC2A9A" w:rsidR="00CD0FA6" w:rsidRPr="00385B43" w:rsidRDefault="00CD0FA6" w:rsidP="00206DB0">
            <w:pPr>
              <w:spacing w:before="120"/>
              <w:rPr>
                <w:rFonts w:ascii="Arial Narrow" w:hAnsi="Arial Narrow"/>
                <w:sz w:val="18"/>
                <w:szCs w:val="18"/>
              </w:rPr>
            </w:pPr>
          </w:p>
        </w:tc>
        <w:tc>
          <w:tcPr>
            <w:tcW w:w="2410" w:type="dxa"/>
            <w:gridSpan w:val="2"/>
            <w:hideMark/>
          </w:tcPr>
          <w:p w14:paraId="505454FD" w14:textId="7A12F2C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91" w:author="Autor">
              <w:r w:rsidR="00210E93" w:rsidDel="00DF5F24">
                <w:rPr>
                  <w:rFonts w:ascii="Arial Narrow" w:hAnsi="Arial Narrow"/>
                  <w:sz w:val="18"/>
                  <w:szCs w:val="18"/>
                </w:rPr>
                <w:delText>hlavnej</w:delText>
              </w:r>
              <w:r w:rsidR="00210E93" w:rsidRPr="00385B43" w:rsidDel="00DF5F24">
                <w:rPr>
                  <w:rFonts w:ascii="Arial Narrow" w:hAnsi="Arial Narrow"/>
                  <w:sz w:val="18"/>
                  <w:szCs w:val="18"/>
                </w:rPr>
                <w:delText xml:space="preserve"> </w:delText>
              </w:r>
              <w:r w:rsidRPr="00385B43" w:rsidDel="00DF5F24">
                <w:rPr>
                  <w:rFonts w:ascii="Arial Narrow" w:hAnsi="Arial Narrow"/>
                  <w:sz w:val="18"/>
                  <w:szCs w:val="18"/>
                </w:rPr>
                <w:delText>aktivity</w:delText>
              </w:r>
            </w:del>
            <w:ins w:id="92" w:author="Autor">
              <w:r w:rsidR="00DF5F24">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134263E8" w14:textId="77777777" w:rsidR="00B73CA4" w:rsidRPr="007959BE" w:rsidRDefault="00B73CA4" w:rsidP="00B73CA4">
            <w:pPr>
              <w:rPr>
                <w:ins w:id="93" w:author="Autor"/>
                <w:rFonts w:ascii="Arial Narrow" w:hAnsi="Arial Narrow"/>
                <w:sz w:val="18"/>
                <w:szCs w:val="18"/>
              </w:rPr>
            </w:pPr>
            <w:proofErr w:type="spellStart"/>
            <w:ins w:id="94" w:author="Autor">
              <w:r w:rsidRPr="007959BE">
                <w:rPr>
                  <w:rFonts w:ascii="Arial Narrow" w:hAnsi="Arial Narrow"/>
                  <w:sz w:val="18"/>
                  <w:szCs w:val="18"/>
                </w:rPr>
                <w:t>ReS</w:t>
              </w:r>
              <w:proofErr w:type="spellEnd"/>
              <w:r w:rsidRPr="007959BE">
                <w:rPr>
                  <w:rFonts w:ascii="Arial Narrow" w:hAnsi="Arial Narrow"/>
                  <w:sz w:val="18"/>
                  <w:szCs w:val="18"/>
                </w:rPr>
                <w:t xml:space="preserve">, resp. užívateľ môže začať s realizáciou projektu až po </w:t>
              </w:r>
              <w:r>
                <w:rPr>
                  <w:rFonts w:ascii="Arial Narrow" w:hAnsi="Arial Narrow"/>
                  <w:sz w:val="18"/>
                  <w:szCs w:val="18"/>
                </w:rPr>
                <w:t xml:space="preserve">predložení tejto </w:t>
              </w:r>
              <w:proofErr w:type="spellStart"/>
              <w:r>
                <w:rPr>
                  <w:rFonts w:ascii="Arial Narrow" w:hAnsi="Arial Narrow"/>
                  <w:sz w:val="18"/>
                  <w:szCs w:val="18"/>
                </w:rPr>
                <w:t>ŽoPr</w:t>
              </w:r>
              <w:proofErr w:type="spellEnd"/>
              <w:r>
                <w:rPr>
                  <w:rFonts w:ascii="Arial Narrow" w:hAnsi="Arial Narrow"/>
                  <w:sz w:val="18"/>
                  <w:szCs w:val="18"/>
                </w:rPr>
                <w:t xml:space="preserve"> na MAS</w:t>
              </w:r>
              <w:r w:rsidRPr="007959BE">
                <w:rPr>
                  <w:rFonts w:ascii="Arial Narrow" w:hAnsi="Arial Narrow"/>
                  <w:sz w:val="18"/>
                  <w:szCs w:val="18"/>
                </w:rPr>
                <w:t>.</w:t>
              </w:r>
            </w:ins>
          </w:p>
          <w:p w14:paraId="25E6A94C" w14:textId="1CC02B1B" w:rsidR="0009206F" w:rsidRPr="007959BE" w:rsidDel="00B73CA4" w:rsidRDefault="00D92637" w:rsidP="0083156B">
            <w:pPr>
              <w:rPr>
                <w:del w:id="95" w:author="Autor"/>
                <w:rFonts w:ascii="Arial Narrow" w:hAnsi="Arial Narrow"/>
                <w:sz w:val="18"/>
                <w:szCs w:val="18"/>
              </w:rPr>
            </w:pPr>
            <w:del w:id="96" w:author="Autor">
              <w:r w:rsidRPr="007959BE" w:rsidDel="00B73CA4">
                <w:rPr>
                  <w:rFonts w:ascii="Arial Narrow" w:hAnsi="Arial Narrow"/>
                  <w:sz w:val="18"/>
                  <w:szCs w:val="18"/>
                </w:rPr>
                <w:delText>ReS, resp. užívateľ môže začať s </w:delText>
              </w:r>
              <w:r w:rsidR="0009206F" w:rsidRPr="007959BE" w:rsidDel="00B73CA4">
                <w:rPr>
                  <w:rFonts w:ascii="Arial Narrow" w:hAnsi="Arial Narrow"/>
                  <w:sz w:val="18"/>
                  <w:szCs w:val="18"/>
                </w:rPr>
                <w:delText>realizáci</w:delText>
              </w:r>
              <w:r w:rsidRPr="007959BE" w:rsidDel="00B73CA4">
                <w:rPr>
                  <w:rFonts w:ascii="Arial Narrow" w:hAnsi="Arial Narrow"/>
                  <w:sz w:val="18"/>
                  <w:szCs w:val="18"/>
                </w:rPr>
                <w:delText>ou</w:delText>
              </w:r>
              <w:r w:rsidR="0009206F" w:rsidRPr="007959BE" w:rsidDel="00B73CA4">
                <w:rPr>
                  <w:rFonts w:ascii="Arial Narrow" w:hAnsi="Arial Narrow"/>
                  <w:sz w:val="18"/>
                  <w:szCs w:val="18"/>
                </w:rPr>
                <w:delText xml:space="preserve"> </w:delText>
              </w:r>
              <w:r w:rsidR="00210E93" w:rsidDel="00B73CA4">
                <w:rPr>
                  <w:rFonts w:ascii="Arial Narrow" w:hAnsi="Arial Narrow"/>
                  <w:sz w:val="18"/>
                  <w:szCs w:val="18"/>
                </w:rPr>
                <w:delText>hlavnej aktivity</w:delText>
              </w:r>
              <w:r w:rsidR="00210E93" w:rsidRPr="007959BE" w:rsidDel="00B73CA4">
                <w:rPr>
                  <w:rFonts w:ascii="Arial Narrow" w:hAnsi="Arial Narrow"/>
                  <w:sz w:val="18"/>
                  <w:szCs w:val="18"/>
                </w:rPr>
                <w:delText xml:space="preserve"> </w:delText>
              </w:r>
              <w:r w:rsidR="0009206F" w:rsidRPr="007959BE" w:rsidDel="00B73CA4">
                <w:rPr>
                  <w:rFonts w:ascii="Arial Narrow" w:hAnsi="Arial Narrow"/>
                  <w:sz w:val="18"/>
                  <w:szCs w:val="18"/>
                </w:rPr>
                <w:delText xml:space="preserve">projektu </w:delText>
              </w:r>
              <w:r w:rsidRPr="007959BE" w:rsidDel="00B73CA4">
                <w:rPr>
                  <w:rFonts w:ascii="Arial Narrow" w:hAnsi="Arial Narrow"/>
                  <w:sz w:val="18"/>
                  <w:szCs w:val="18"/>
                </w:rPr>
                <w:delText xml:space="preserve">až </w:delText>
              </w:r>
              <w:r w:rsidR="0009206F" w:rsidRPr="007959BE" w:rsidDel="00B73CA4">
                <w:rPr>
                  <w:rFonts w:ascii="Arial Narrow" w:hAnsi="Arial Narrow"/>
                  <w:sz w:val="18"/>
                  <w:szCs w:val="18"/>
                </w:rPr>
                <w:delText xml:space="preserve">po </w:delText>
              </w:r>
              <w:r w:rsidR="0030117A" w:rsidRPr="007959BE" w:rsidDel="00B73CA4">
                <w:rPr>
                  <w:rFonts w:ascii="Arial Narrow" w:hAnsi="Arial Narrow"/>
                  <w:sz w:val="18"/>
                  <w:szCs w:val="18"/>
                </w:rPr>
                <w:delText xml:space="preserve">nadobudnutí účinnosti </w:delText>
              </w:r>
              <w:r w:rsidR="0009206F" w:rsidRPr="007959BE" w:rsidDel="00B73CA4">
                <w:rPr>
                  <w:rFonts w:ascii="Arial Narrow" w:hAnsi="Arial Narrow"/>
                  <w:sz w:val="18"/>
                  <w:szCs w:val="18"/>
                </w:rPr>
                <w:delText>zmluvy o poskytnutí o príspevku.</w:delText>
              </w:r>
            </w:del>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17E974A"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ins w:id="97" w:author="Autor">
              <w:r w:rsidR="000F5588">
                <w:rPr>
                  <w:rFonts w:ascii="Arial Narrow" w:hAnsi="Arial Narrow"/>
                  <w:sz w:val="18"/>
                  <w:szCs w:val="18"/>
                </w:rPr>
                <w:t xml:space="preserve"> deň,</w:t>
              </w:r>
            </w:ins>
            <w:r w:rsidRPr="00385B43">
              <w:rPr>
                <w:rFonts w:ascii="Arial Narrow" w:hAnsi="Arial Narrow"/>
                <w:sz w:val="18"/>
                <w:szCs w:val="18"/>
              </w:rPr>
              <w:t xml:space="preserve"> mesiac a rok ukončenia</w:t>
            </w:r>
            <w:r w:rsidR="00210E93">
              <w:rPr>
                <w:rFonts w:ascii="Arial Narrow" w:hAnsi="Arial Narrow"/>
                <w:sz w:val="18"/>
                <w:szCs w:val="18"/>
              </w:rPr>
              <w:t xml:space="preserve"> </w:t>
            </w:r>
            <w:del w:id="98" w:author="Autor">
              <w:r w:rsidR="00210E93" w:rsidDel="00DF5F24">
                <w:rPr>
                  <w:rFonts w:ascii="Arial Narrow" w:hAnsi="Arial Narrow"/>
                  <w:sz w:val="18"/>
                  <w:szCs w:val="18"/>
                </w:rPr>
                <w:delText>hlavnej</w:delText>
              </w:r>
              <w:r w:rsidRPr="00385B43" w:rsidDel="00DF5F24">
                <w:rPr>
                  <w:rFonts w:ascii="Arial Narrow" w:hAnsi="Arial Narrow"/>
                  <w:sz w:val="18"/>
                  <w:szCs w:val="18"/>
                </w:rPr>
                <w:delText xml:space="preserve"> aktivity</w:delText>
              </w:r>
            </w:del>
            <w:proofErr w:type="spellStart"/>
            <w:ins w:id="99" w:author="Autor">
              <w:r w:rsidR="00DF5F24">
                <w:rPr>
                  <w:rFonts w:ascii="Arial Narrow" w:hAnsi="Arial Narrow"/>
                  <w:sz w:val="18"/>
                  <w:szCs w:val="18"/>
                </w:rPr>
                <w:t>relizácie</w:t>
              </w:r>
            </w:ins>
            <w:proofErr w:type="spellEnd"/>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636A12C3" w14:textId="77777777" w:rsidR="005D09F2" w:rsidRDefault="005D09F2" w:rsidP="005D09F2">
            <w:pPr>
              <w:rPr>
                <w:ins w:id="100" w:author="Autor"/>
                <w:rFonts w:ascii="Arial Narrow" w:hAnsi="Arial Narrow"/>
                <w:sz w:val="18"/>
                <w:szCs w:val="18"/>
              </w:rPr>
            </w:pPr>
          </w:p>
          <w:p w14:paraId="19865970" w14:textId="15086044" w:rsidR="00E0609C" w:rsidDel="005D09F2" w:rsidRDefault="005D09F2" w:rsidP="003961FD">
            <w:pPr>
              <w:rPr>
                <w:del w:id="101" w:author="Autor"/>
                <w:rFonts w:ascii="Arial Narrow" w:hAnsi="Arial Narrow"/>
                <w:sz w:val="18"/>
                <w:szCs w:val="18"/>
              </w:rPr>
            </w:pPr>
            <w:ins w:id="102"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sidR="00C03918">
                <w:rPr>
                  <w:rFonts w:ascii="Arial Narrow" w:hAnsi="Arial Narrow"/>
                  <w:bCs/>
                  <w:sz w:val="18"/>
                  <w:szCs w:val="18"/>
                </w:rPr>
                <w:t>06.12.</w:t>
              </w:r>
              <w:r>
                <w:rPr>
                  <w:rFonts w:ascii="Arial Narrow" w:hAnsi="Arial Narrow"/>
                  <w:bCs/>
                  <w:sz w:val="18"/>
                  <w:szCs w:val="18"/>
                </w:rPr>
                <w:t>.2023</w:t>
              </w:r>
              <w:del w:id="103" w:author="Autor">
                <w:r w:rsidR="00D4082B" w:rsidRPr="00204EA5" w:rsidDel="005D09F2">
                  <w:rPr>
                    <w:rFonts w:ascii="Arial Narrow" w:hAnsi="Arial Narrow"/>
                    <w:bCs/>
                    <w:sz w:val="18"/>
                    <w:szCs w:val="18"/>
                  </w:rPr>
                  <w:delText xml:space="preserve">Žiadateľ je povinný ukončiť </w:delText>
                </w:r>
                <w:r w:rsidR="00D4082B" w:rsidDel="005D09F2">
                  <w:rPr>
                    <w:rFonts w:ascii="Arial Narrow" w:hAnsi="Arial Narrow"/>
                    <w:bCs/>
                    <w:sz w:val="18"/>
                    <w:szCs w:val="18"/>
                  </w:rPr>
                  <w:delText xml:space="preserve">realizáciu aktivít </w:delText>
                </w:r>
                <w:r w:rsidR="00D4082B" w:rsidRPr="00204EA5" w:rsidDel="005D09F2">
                  <w:rPr>
                    <w:rFonts w:ascii="Arial Narrow" w:hAnsi="Arial Narrow"/>
                    <w:bCs/>
                    <w:sz w:val="18"/>
                    <w:szCs w:val="18"/>
                  </w:rPr>
                  <w:delText xml:space="preserve"> projekt</w:delText>
                </w:r>
                <w:r w:rsidR="00D4082B" w:rsidDel="005D09F2">
                  <w:rPr>
                    <w:rFonts w:ascii="Arial Narrow" w:hAnsi="Arial Narrow"/>
                    <w:bCs/>
                    <w:sz w:val="18"/>
                    <w:szCs w:val="18"/>
                  </w:rPr>
                  <w:delText>u</w:delText>
                </w:r>
                <w:r w:rsidR="00D4082B" w:rsidRPr="00204EA5" w:rsidDel="005D09F2">
                  <w:rPr>
                    <w:rFonts w:ascii="Arial Narrow" w:hAnsi="Arial Narrow"/>
                    <w:bCs/>
                    <w:sz w:val="18"/>
                    <w:szCs w:val="18"/>
                  </w:rPr>
                  <w:delText xml:space="preserve"> do 9 mesiacov od nadobudnutia účinnosti zmluvy o poskytnutí príspevku</w:delText>
                </w:r>
                <w:r w:rsidR="00D4082B" w:rsidDel="005D09F2">
                  <w:rPr>
                    <w:rFonts w:ascii="Arial Narrow" w:hAnsi="Arial Narrow"/>
                    <w:bCs/>
                    <w:sz w:val="18"/>
                    <w:szCs w:val="18"/>
                  </w:rPr>
                  <w:delText xml:space="preserve">, najneskôr však </w:delText>
                </w:r>
                <w:r w:rsidR="00D4082B" w:rsidRPr="00204EA5" w:rsidDel="005D09F2">
                  <w:rPr>
                    <w:rFonts w:ascii="Arial Narrow" w:hAnsi="Arial Narrow"/>
                    <w:bCs/>
                    <w:sz w:val="18"/>
                    <w:szCs w:val="18"/>
                  </w:rPr>
                  <w:delText xml:space="preserve">do </w:delText>
                </w:r>
              </w:del>
            </w:ins>
          </w:p>
          <w:p w14:paraId="680B9FC9" w14:textId="3AEDD9EB" w:rsidR="00204EA5" w:rsidDel="005D09F2" w:rsidRDefault="00204EA5" w:rsidP="003961FD">
            <w:pPr>
              <w:rPr>
                <w:del w:id="104" w:author="Autor"/>
                <w:rFonts w:ascii="Arial Narrow" w:hAnsi="Arial Narrow"/>
                <w:bCs/>
                <w:sz w:val="18"/>
                <w:szCs w:val="18"/>
              </w:rPr>
            </w:pPr>
            <w:del w:id="105" w:author="Autor">
              <w:r w:rsidRPr="00204EA5" w:rsidDel="005D09F2">
                <w:rPr>
                  <w:rFonts w:ascii="Arial Narrow" w:hAnsi="Arial Narrow"/>
                  <w:bCs/>
                  <w:sz w:val="18"/>
                  <w:szCs w:val="18"/>
                </w:rPr>
                <w:delText>Žiadateľ je povinný ukončiť práce na projekte do 9 mesiacov od nadobudnutia účinnosti zmluvy o poskytnutí príspevku. Zároveň je žiadateľ povinný zrealizovať hlavnú aktivitu projektu najneskôr do 30.6.2023.</w:delText>
              </w:r>
            </w:del>
          </w:p>
          <w:p w14:paraId="18C3226D" w14:textId="51CDE8D5" w:rsidR="00E0609C" w:rsidRPr="00385B43" w:rsidRDefault="00D4082B" w:rsidP="005D09F2">
            <w:pPr>
              <w:rPr>
                <w:rFonts w:ascii="Arial Narrow" w:hAnsi="Arial Narrow"/>
                <w:sz w:val="18"/>
                <w:szCs w:val="18"/>
              </w:rPr>
            </w:pPr>
            <w:ins w:id="106" w:author="Autor">
              <w:del w:id="107" w:author="Autor">
                <w:r w:rsidDel="005D09F2">
                  <w:rPr>
                    <w:rFonts w:ascii="Arial Narrow" w:hAnsi="Arial Narrow"/>
                    <w:sz w:val="18"/>
                    <w:szCs w:val="18"/>
                  </w:rPr>
                  <w:delText>30.09.2022</w:delText>
                </w:r>
              </w:del>
            </w:ins>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1"/>
          <w:footerReference w:type="default" r:id="rId12"/>
          <w:head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27E4667"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206DB0"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9DBF37D"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ins w:id="109" w:author="Autor">
                  <w:r w:rsidR="00F609B4">
                    <w:rPr>
                      <w:rFonts w:ascii="Arial" w:hAnsi="Arial" w:cs="Arial"/>
                      <w:sz w:val="22"/>
                    </w:rPr>
                    <w:t>B2 Zvyšovanie bezpečnosti a dostupnosti sídiel</w:t>
                  </w:r>
                </w:ins>
              </w:sdtContent>
            </w:sdt>
          </w:p>
        </w:tc>
      </w:tr>
      <w:tr w:rsidR="00F11710" w:rsidRPr="00385B43" w14:paraId="1475BF6F" w14:textId="77777777" w:rsidTr="007D6358">
        <w:trPr>
          <w:trHeight w:val="203"/>
        </w:trPr>
        <w:tc>
          <w:tcPr>
            <w:tcW w:w="14601" w:type="dxa"/>
            <w:gridSpan w:val="7"/>
            <w:vAlign w:val="center"/>
            <w:hideMark/>
          </w:tcPr>
          <w:p w14:paraId="39553241" w14:textId="796B774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110" w:author="Autor">
              <w:r w:rsidR="00CC2E19">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206DB0" w:rsidRPr="00385B43" w14:paraId="563945D3" w14:textId="77777777" w:rsidTr="00206DB0">
        <w:trPr>
          <w:trHeight w:val="330"/>
        </w:trPr>
        <w:tc>
          <w:tcPr>
            <w:tcW w:w="2433" w:type="dxa"/>
            <w:gridSpan w:val="2"/>
            <w:tcBorders>
              <w:bottom w:val="single" w:sz="4" w:space="0" w:color="auto"/>
            </w:tcBorders>
          </w:tcPr>
          <w:p w14:paraId="62DB11D6" w14:textId="525CBB34" w:rsidR="00206DB0" w:rsidRPr="007D6358" w:rsidRDefault="00206DB0" w:rsidP="00F11710">
            <w:pPr>
              <w:jc w:val="cente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26BBEBAB" w:rsidR="00206DB0" w:rsidRPr="007D6358" w:rsidRDefault="00206DB0" w:rsidP="00F11710">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2433" w:type="dxa"/>
            <w:tcBorders>
              <w:bottom w:val="single" w:sz="4" w:space="0" w:color="auto"/>
            </w:tcBorders>
          </w:tcPr>
          <w:p w14:paraId="2E065C40" w14:textId="0431A794" w:rsidR="00206DB0" w:rsidRPr="00206DB0" w:rsidRDefault="00206DB0" w:rsidP="00F11710">
            <w:pPr>
              <w:jc w:val="center"/>
              <w:rPr>
                <w:rFonts w:ascii="Arial Narrow" w:hAnsi="Arial Narrow"/>
                <w:sz w:val="18"/>
                <w:szCs w:val="18"/>
              </w:rPr>
            </w:pPr>
            <w:r w:rsidRPr="00206DB0">
              <w:rPr>
                <w:rFonts w:ascii="Arial Narrow" w:hAnsi="Arial Narrow"/>
                <w:sz w:val="18"/>
                <w:szCs w:val="18"/>
              </w:rPr>
              <w:t>Počet</w:t>
            </w:r>
          </w:p>
        </w:tc>
        <w:tc>
          <w:tcPr>
            <w:tcW w:w="2434" w:type="dxa"/>
            <w:tcBorders>
              <w:bottom w:val="single" w:sz="4" w:space="0" w:color="auto"/>
            </w:tcBorders>
          </w:tcPr>
          <w:p w14:paraId="450DD18D" w14:textId="2606B11F" w:rsidR="00206DB0" w:rsidRPr="00385B43" w:rsidRDefault="00206DB0"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w:t>
            </w:r>
            <w:r>
              <w:rPr>
                <w:rFonts w:ascii="Arial Narrow" w:hAnsi="Arial Narrow"/>
                <w:sz w:val="18"/>
                <w:szCs w:val="18"/>
              </w:rPr>
              <w:t xml:space="preserve"> ukazovateľa</w:t>
            </w:r>
          </w:p>
        </w:tc>
        <w:tc>
          <w:tcPr>
            <w:tcW w:w="2433" w:type="dxa"/>
            <w:tcBorders>
              <w:bottom w:val="single" w:sz="4" w:space="0" w:color="auto"/>
            </w:tcBorders>
          </w:tcPr>
          <w:p w14:paraId="3E2CE0F2" w14:textId="74A3B8BA" w:rsidR="00206DB0" w:rsidRPr="007D6358" w:rsidRDefault="00206DB0" w:rsidP="00F11710">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5ABE6BC5" w14:textId="6475BDAB" w:rsidR="00206DB0" w:rsidRPr="00206DB0" w:rsidRDefault="00206DB0" w:rsidP="00F11710">
            <w:pPr>
              <w:jc w:val="center"/>
              <w:rPr>
                <w:rFonts w:ascii="Arial Narrow" w:hAnsi="Arial Narrow"/>
                <w:sz w:val="18"/>
                <w:szCs w:val="18"/>
              </w:rPr>
            </w:pPr>
            <w:r w:rsidRPr="00206DB0">
              <w:rPr>
                <w:rFonts w:ascii="Arial Narrow" w:hAnsi="Arial Narrow"/>
                <w:sz w:val="18"/>
                <w:szCs w:val="18"/>
              </w:rPr>
              <w:t>UR</w:t>
            </w:r>
          </w:p>
        </w:tc>
      </w:tr>
      <w:tr w:rsidR="00206DB0" w:rsidRPr="00385B43" w14:paraId="1BAB3C3F" w14:textId="77777777" w:rsidTr="00B51F3B">
        <w:trPr>
          <w:trHeight w:val="275"/>
        </w:trPr>
        <w:tc>
          <w:tcPr>
            <w:tcW w:w="2433" w:type="dxa"/>
            <w:gridSpan w:val="2"/>
            <w:tcBorders>
              <w:bottom w:val="single" w:sz="4" w:space="0" w:color="auto"/>
            </w:tcBorders>
          </w:tcPr>
          <w:p w14:paraId="059E121D" w14:textId="124CD2BF" w:rsidR="00206DB0" w:rsidRPr="007D6358" w:rsidRDefault="00206DB0" w:rsidP="00F11710">
            <w:pPr>
              <w:jc w:val="center"/>
              <w:rPr>
                <w:rFonts w:ascii="Arial Narrow" w:hAnsi="Arial Narrow"/>
                <w:sz w:val="18"/>
                <w:szCs w:val="18"/>
                <w:highlight w:val="yellow"/>
              </w:rPr>
            </w:pPr>
            <w:r w:rsidRPr="00056CF6">
              <w:rPr>
                <w:rFonts w:asciiTheme="minorHAnsi" w:hAnsiTheme="minorHAnsi"/>
                <w:sz w:val="20"/>
              </w:rPr>
              <w:t>B202</w:t>
            </w:r>
          </w:p>
        </w:tc>
        <w:tc>
          <w:tcPr>
            <w:tcW w:w="2434" w:type="dxa"/>
            <w:tcBorders>
              <w:bottom w:val="single" w:sz="4" w:space="0" w:color="auto"/>
            </w:tcBorders>
          </w:tcPr>
          <w:p w14:paraId="1C2989CD" w14:textId="283D91C6" w:rsidR="00206DB0" w:rsidRPr="007D6358" w:rsidRDefault="00206DB0" w:rsidP="00F11710">
            <w:pPr>
              <w:jc w:val="center"/>
              <w:rPr>
                <w:rFonts w:ascii="Arial Narrow" w:hAnsi="Arial Narrow"/>
                <w:sz w:val="18"/>
                <w:szCs w:val="18"/>
                <w:highlight w:val="yellow"/>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009837D9" w14:textId="7FF695E7" w:rsidR="00206DB0" w:rsidRPr="00206DB0" w:rsidRDefault="00206DB0" w:rsidP="00F11710">
            <w:pPr>
              <w:jc w:val="center"/>
              <w:rPr>
                <w:rFonts w:ascii="Arial Narrow" w:hAnsi="Arial Narrow"/>
                <w:sz w:val="18"/>
                <w:szCs w:val="18"/>
              </w:rPr>
            </w:pPr>
            <w:r w:rsidRPr="00206DB0">
              <w:rPr>
                <w:rFonts w:ascii="Arial Narrow" w:hAnsi="Arial Narrow"/>
                <w:sz w:val="18"/>
                <w:szCs w:val="18"/>
              </w:rPr>
              <w:t>Počet</w:t>
            </w:r>
          </w:p>
        </w:tc>
        <w:tc>
          <w:tcPr>
            <w:tcW w:w="2434" w:type="dxa"/>
            <w:tcBorders>
              <w:bottom w:val="single" w:sz="4" w:space="0" w:color="auto"/>
            </w:tcBorders>
          </w:tcPr>
          <w:p w14:paraId="6AA3200D" w14:textId="105F649B" w:rsidR="00206DB0" w:rsidRPr="00206DB0" w:rsidRDefault="00206DB0" w:rsidP="00F11710">
            <w:pPr>
              <w:jc w:val="center"/>
              <w:rPr>
                <w:rFonts w:ascii="Arial Narrow" w:hAnsi="Arial Narrow"/>
                <w:sz w:val="18"/>
                <w:szCs w:val="18"/>
              </w:rPr>
            </w:pPr>
            <w:r w:rsidRPr="00206DB0">
              <w:rPr>
                <w:rFonts w:ascii="Arial Narrow" w:hAnsi="Arial Narrow"/>
                <w:sz w:val="18"/>
                <w:szCs w:val="18"/>
              </w:rPr>
              <w:t xml:space="preserve"> </w:t>
            </w:r>
            <w:r w:rsidRPr="00385B43">
              <w:rPr>
                <w:rFonts w:ascii="Arial Narrow" w:hAnsi="Arial Narrow"/>
                <w:sz w:val="18"/>
                <w:szCs w:val="18"/>
              </w:rPr>
              <w:t>uvedie žiadateľ podľa príspevku projektu k plneniu merateľného</w:t>
            </w:r>
            <w:r>
              <w:rPr>
                <w:rFonts w:ascii="Arial Narrow" w:hAnsi="Arial Narrow"/>
                <w:sz w:val="18"/>
                <w:szCs w:val="18"/>
              </w:rPr>
              <w:t xml:space="preserve"> ukazovateľa</w:t>
            </w:r>
          </w:p>
        </w:tc>
        <w:tc>
          <w:tcPr>
            <w:tcW w:w="2433" w:type="dxa"/>
            <w:tcBorders>
              <w:bottom w:val="single" w:sz="4" w:space="0" w:color="auto"/>
            </w:tcBorders>
          </w:tcPr>
          <w:p w14:paraId="0F11709D" w14:textId="47F2AF3B" w:rsidR="00206DB0" w:rsidRPr="007D6358" w:rsidRDefault="00206DB0" w:rsidP="00F11710">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2B19E677" w14:textId="13FA353F" w:rsidR="00206DB0" w:rsidRPr="00206DB0" w:rsidRDefault="00206DB0" w:rsidP="00F11710">
            <w:pPr>
              <w:jc w:val="center"/>
              <w:rPr>
                <w:rFonts w:ascii="Arial Narrow" w:hAnsi="Arial Narrow"/>
                <w:sz w:val="18"/>
                <w:szCs w:val="18"/>
              </w:rPr>
            </w:pPr>
            <w:r w:rsidRPr="00206DB0">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80425A" w:rsidRPr="00895D5B">
              <w:rPr>
                <w:rFonts w:ascii="Arial Narrow" w:hAnsi="Arial Narrow"/>
                <w:sz w:val="18"/>
                <w:szCs w:val="18"/>
              </w:rPr>
              <w:t>, ktorý/é bol/i na úrovni výzvy označený/é „s</w:t>
            </w:r>
            <w:r w:rsidRPr="00895D5B">
              <w:rPr>
                <w:rFonts w:ascii="Arial Narrow" w:hAnsi="Arial Narrow"/>
                <w:sz w:val="18"/>
                <w:szCs w:val="18"/>
              </w:rPr>
              <w:t> </w:t>
            </w:r>
            <w:r w:rsidR="0080425A" w:rsidRPr="00895D5B">
              <w:rPr>
                <w:rFonts w:ascii="Arial Narrow" w:hAnsi="Arial Narrow"/>
                <w:sz w:val="18"/>
                <w:szCs w:val="18"/>
              </w:rPr>
              <w:t>príznakom“.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131377"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95F667C" w14:textId="77777777" w:rsidR="00841655" w:rsidRDefault="00841655" w:rsidP="00841655">
            <w:pPr>
              <w:rPr>
                <w:ins w:id="111" w:author="Autor"/>
                <w:rFonts w:ascii="Arial Narrow" w:hAnsi="Arial Narrow"/>
                <w:sz w:val="18"/>
                <w:szCs w:val="18"/>
              </w:rPr>
            </w:pPr>
            <w:ins w:id="112" w:author="Autor">
              <w:r w:rsidRPr="00385B43">
                <w:rPr>
                  <w:rFonts w:ascii="Arial Narrow" w:hAnsi="Arial Narrow"/>
                  <w:sz w:val="18"/>
                  <w:szCs w:val="18"/>
                </w:rPr>
                <w:t>Žiadateľ uvedie názov VO vrátane čísla oznámenia o vyhlásení VO/čísla výzvy na predloženie ponúk (čísla žiadateľ uvádza aj v prípade ukončeného VO)</w:t>
              </w:r>
              <w:r>
                <w:rPr>
                  <w:rFonts w:ascii="Arial Narrow" w:hAnsi="Arial Narrow"/>
                  <w:sz w:val="18"/>
                  <w:szCs w:val="18"/>
                </w:rPr>
                <w:t xml:space="preserve"> </w:t>
              </w:r>
            </w:ins>
          </w:p>
          <w:p w14:paraId="11BCDB7B" w14:textId="7BEB5612" w:rsidR="00D767FE" w:rsidDel="00841655" w:rsidRDefault="00841655" w:rsidP="00841655">
            <w:pPr>
              <w:rPr>
                <w:del w:id="113" w:author="Autor"/>
                <w:rFonts w:ascii="Arial Narrow" w:hAnsi="Arial Narrow"/>
                <w:sz w:val="18"/>
                <w:szCs w:val="18"/>
              </w:rPr>
            </w:pPr>
            <w:ins w:id="114" w:author="Autor">
              <w:r>
                <w:rPr>
                  <w:rFonts w:ascii="Arial Narrow" w:hAnsi="Arial Narrow"/>
                  <w:sz w:val="18"/>
                  <w:szCs w:val="18"/>
                </w:rPr>
                <w:t>Žiadateľ uvedie názov obstarávania (mimo zákona o VO) a uvedie hypertextový odkaz na zverejnenú výzvu na predkladanie ponúk,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115" w:author="Autor">
              <w:r w:rsidR="00CE63F5" w:rsidRPr="00385B43" w:rsidDel="00841655">
                <w:rPr>
                  <w:rFonts w:ascii="Arial Narrow" w:hAnsi="Arial Narrow"/>
                  <w:sz w:val="18"/>
                  <w:szCs w:val="18"/>
                </w:rPr>
                <w:delText xml:space="preserve">Žiadateľ </w:delText>
              </w:r>
              <w:r w:rsidR="008A2FD8" w:rsidRPr="00385B43" w:rsidDel="00841655">
                <w:rPr>
                  <w:rFonts w:ascii="Arial Narrow" w:hAnsi="Arial Narrow"/>
                  <w:sz w:val="18"/>
                  <w:szCs w:val="18"/>
                </w:rPr>
                <w:delText>uvedie názov VO vrátane čísla oznámenia o vyhlásení VO/čísla výzvy na predloženie ponúk (čísla žiadateľ uvádza aj v prípade ukončeného VO)</w:delText>
              </w:r>
              <w:r w:rsidR="00D767FE" w:rsidDel="00841655">
                <w:rPr>
                  <w:rFonts w:ascii="Arial Narrow" w:hAnsi="Arial Narrow"/>
                  <w:sz w:val="18"/>
                  <w:szCs w:val="18"/>
                </w:rPr>
                <w:delText xml:space="preserve"> </w:delText>
              </w:r>
            </w:del>
          </w:p>
          <w:p w14:paraId="0E95378B" w14:textId="73442C2B" w:rsidR="008A2FD8" w:rsidRPr="00385B43" w:rsidRDefault="00D767FE" w:rsidP="00D767FE">
            <w:pPr>
              <w:rPr>
                <w:rFonts w:ascii="Arial Narrow" w:hAnsi="Arial Narrow"/>
                <w:b/>
                <w:sz w:val="18"/>
                <w:szCs w:val="18"/>
              </w:rPr>
            </w:pPr>
            <w:del w:id="116" w:author="Autor">
              <w:r w:rsidDel="00841655">
                <w:rPr>
                  <w:rFonts w:ascii="Arial Narrow" w:hAnsi="Arial Narrow"/>
                  <w:sz w:val="18"/>
                  <w:szCs w:val="18"/>
                </w:rPr>
                <w:delText>Žiadateľ uvedie názov obstarávani</w:delText>
              </w:r>
              <w:r w:rsidR="00C72B58" w:rsidDel="00841655">
                <w:rPr>
                  <w:rFonts w:ascii="Arial Narrow" w:hAnsi="Arial Narrow"/>
                  <w:sz w:val="18"/>
                  <w:szCs w:val="18"/>
                </w:rPr>
                <w:delText>a</w:delText>
              </w:r>
              <w:r w:rsidDel="00841655">
                <w:rPr>
                  <w:rFonts w:ascii="Arial Narrow" w:hAnsi="Arial Narrow"/>
                  <w:sz w:val="18"/>
                  <w:szCs w:val="18"/>
                </w:rPr>
                <w:delText xml:space="preserve"> (mimo zákona o VO) a uvedie hypertextový odkaz na zverejnenú výzvu na predkladanie ponúk</w:delText>
              </w:r>
            </w:del>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4F6E3E6E" w14:textId="77777777" w:rsidR="007548E9" w:rsidRPr="00385B43" w:rsidRDefault="007548E9" w:rsidP="007548E9">
            <w:pPr>
              <w:spacing w:before="60" w:after="60"/>
              <w:rPr>
                <w:ins w:id="117" w:author="Autor"/>
                <w:rFonts w:ascii="Arial Narrow" w:hAnsi="Arial Narrow"/>
                <w:sz w:val="18"/>
                <w:szCs w:val="18"/>
              </w:rPr>
            </w:pPr>
            <w:ins w:id="118" w:author="Autor">
              <w:r w:rsidRPr="00385B43">
                <w:rPr>
                  <w:rFonts w:ascii="Arial Narrow" w:hAnsi="Arial Narrow"/>
                  <w:sz w:val="18"/>
                  <w:szCs w:val="18"/>
                </w:rPr>
                <w:t xml:space="preserve">Celková hodnota zákazky je stanovená ako hodnota s DPH, ak DPH je zahrnutá vo výške oprávneného výdavku projektu. </w:t>
              </w:r>
            </w:ins>
          </w:p>
          <w:p w14:paraId="193DE4D4" w14:textId="535DD8F4" w:rsidR="008A2FD8" w:rsidRPr="00385B43" w:rsidDel="007548E9" w:rsidRDefault="007548E9" w:rsidP="007548E9">
            <w:pPr>
              <w:spacing w:before="60" w:after="60"/>
              <w:rPr>
                <w:del w:id="119" w:author="Autor"/>
                <w:rFonts w:ascii="Arial Narrow" w:hAnsi="Arial Narrow"/>
                <w:sz w:val="18"/>
                <w:szCs w:val="18"/>
              </w:rPr>
            </w:pPr>
            <w:ins w:id="120" w:author="Autor">
              <w:r w:rsidRPr="00385B43">
                <w:rPr>
                  <w:rFonts w:ascii="Arial Narrow" w:hAnsi="Arial Narrow"/>
                  <w:sz w:val="18"/>
                  <w:szCs w:val="18"/>
                </w:rPr>
                <w:t>Uvádza sa hodnota celého VO</w:t>
              </w:r>
              <w:r>
                <w:rPr>
                  <w:rFonts w:ascii="Arial Narrow" w:hAnsi="Arial Narrow"/>
                  <w:sz w:val="18"/>
                  <w:szCs w:val="18"/>
                </w:rPr>
                <w:t>/obstarávania</w:t>
              </w:r>
              <w:r w:rsidRPr="00385B43">
                <w:rPr>
                  <w:rFonts w:ascii="Arial Narrow" w:hAnsi="Arial Narrow"/>
                  <w:sz w:val="18"/>
                  <w:szCs w:val="18"/>
                </w:rPr>
                <w:t xml:space="preserve"> bez ohľadu na to, či bolo zrealizované len </w:t>
              </w:r>
              <w:r>
                <w:rPr>
                  <w:rFonts w:ascii="Arial Narrow" w:hAnsi="Arial Narrow"/>
                  <w:sz w:val="18"/>
                  <w:szCs w:val="18"/>
                </w:rPr>
                <w:t xml:space="preserve">na obstaranie </w:t>
              </w:r>
              <w:r w:rsidRPr="007538D0">
                <w:rPr>
                  <w:rFonts w:ascii="Arial Narrow" w:hAnsi="Arial Narrow"/>
                  <w:sz w:val="18"/>
                  <w:szCs w:val="18"/>
                </w:rPr>
                <w:t>tovary/prác/služ</w:t>
              </w:r>
              <w:r>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ins>
            <w:del w:id="121" w:author="Autor">
              <w:r w:rsidR="008A2FD8" w:rsidRPr="00385B43" w:rsidDel="007548E9">
                <w:rPr>
                  <w:rFonts w:ascii="Arial Narrow" w:hAnsi="Arial Narrow"/>
                  <w:sz w:val="18"/>
                  <w:szCs w:val="18"/>
                </w:rPr>
                <w:delText xml:space="preserve">Celková hodnota zákazky je stanovená ako hodnota s DPH, ak DPH je zahrnutá vo výške oprávneného výdavku projektu. </w:delText>
              </w:r>
            </w:del>
          </w:p>
          <w:p w14:paraId="7680558E" w14:textId="536471CA" w:rsidR="008A2FD8" w:rsidRPr="00385B43" w:rsidRDefault="008A2FD8" w:rsidP="00F11710">
            <w:pPr>
              <w:spacing w:before="60" w:after="60"/>
              <w:rPr>
                <w:rFonts w:ascii="Arial Narrow" w:hAnsi="Arial Narrow"/>
                <w:b/>
                <w:sz w:val="18"/>
                <w:szCs w:val="18"/>
              </w:rPr>
            </w:pPr>
            <w:del w:id="122" w:author="Autor">
              <w:r w:rsidRPr="00385B43" w:rsidDel="007548E9">
                <w:rPr>
                  <w:rFonts w:ascii="Arial Narrow" w:hAnsi="Arial Narrow"/>
                  <w:sz w:val="18"/>
                  <w:szCs w:val="18"/>
                </w:rPr>
                <w:delText>Uvádza sa hodnota celého VO</w:delText>
              </w:r>
              <w:r w:rsidR="00D767FE" w:rsidDel="007548E9">
                <w:rPr>
                  <w:rFonts w:ascii="Arial Narrow" w:hAnsi="Arial Narrow"/>
                  <w:sz w:val="18"/>
                  <w:szCs w:val="18"/>
                </w:rPr>
                <w:delText>/obstarávania</w:delText>
              </w:r>
              <w:r w:rsidRPr="00385B43" w:rsidDel="007548E9">
                <w:rPr>
                  <w:rFonts w:ascii="Arial Narrow" w:hAnsi="Arial Narrow"/>
                  <w:sz w:val="18"/>
                  <w:szCs w:val="18"/>
                </w:rPr>
                <w:delText xml:space="preserve"> bez ohľadu na to, či bolo zrealizované len na aktivity projektu alebo zahŕňa aj tovary/práce/služby, ktoré nebudú realizované v rámci projektu.</w:delText>
              </w:r>
            </w:del>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13137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677C763F" w14:textId="77777777" w:rsidR="003425EB" w:rsidRPr="00385B43" w:rsidRDefault="003425EB" w:rsidP="003425EB">
            <w:pPr>
              <w:spacing w:before="60" w:after="60"/>
              <w:jc w:val="left"/>
              <w:rPr>
                <w:ins w:id="123" w:author="Autor"/>
                <w:rFonts w:ascii="Arial Narrow" w:hAnsi="Arial Narrow"/>
                <w:sz w:val="18"/>
                <w:szCs w:val="18"/>
              </w:rPr>
            </w:pPr>
            <w:ins w:id="124" w:author="Autor">
              <w:r w:rsidRPr="00385B43">
                <w:rPr>
                  <w:rFonts w:ascii="Arial Narrow" w:hAnsi="Arial Narrow"/>
                  <w:sz w:val="18"/>
                  <w:szCs w:val="18"/>
                </w:rPr>
                <w:t xml:space="preserve">Žiadateľ uvedie dátum </w:t>
              </w:r>
              <w:r>
                <w:rPr>
                  <w:rFonts w:ascii="Arial Narrow" w:hAnsi="Arial Narrow"/>
                  <w:sz w:val="18"/>
                  <w:szCs w:val="18"/>
                </w:rPr>
                <w:t xml:space="preserve">(plánovaného) </w:t>
              </w:r>
              <w:r w:rsidRPr="00385B43">
                <w:rPr>
                  <w:rFonts w:ascii="Arial Narrow" w:hAnsi="Arial Narrow"/>
                  <w:sz w:val="18"/>
                  <w:szCs w:val="18"/>
                </w:rPr>
                <w:t>vyhlásenia VO</w:t>
              </w:r>
              <w:r>
                <w:rPr>
                  <w:rFonts w:ascii="Arial Narrow" w:hAnsi="Arial Narrow"/>
                  <w:sz w:val="18"/>
                  <w:szCs w:val="18"/>
                </w:rPr>
                <w:t>/obstarávania</w:t>
              </w:r>
              <w:r w:rsidRPr="00385B43">
                <w:rPr>
                  <w:rFonts w:ascii="Arial Narrow" w:hAnsi="Arial Narrow"/>
                  <w:sz w:val="18"/>
                  <w:szCs w:val="18"/>
                </w:rPr>
                <w:t>.</w:t>
              </w:r>
            </w:ins>
          </w:p>
          <w:p w14:paraId="59E05458" w14:textId="77D5FDF4" w:rsidR="008A2FD8" w:rsidRPr="00385B43" w:rsidDel="003425EB" w:rsidRDefault="00CE63F5" w:rsidP="00F11710">
            <w:pPr>
              <w:spacing w:before="60" w:after="60"/>
              <w:jc w:val="left"/>
              <w:rPr>
                <w:del w:id="125" w:author="Autor"/>
                <w:rFonts w:ascii="Arial Narrow" w:hAnsi="Arial Narrow"/>
                <w:sz w:val="18"/>
                <w:szCs w:val="18"/>
              </w:rPr>
            </w:pPr>
            <w:del w:id="126" w:author="Autor">
              <w:r w:rsidRPr="00385B43" w:rsidDel="003425EB">
                <w:rPr>
                  <w:rFonts w:ascii="Arial Narrow" w:hAnsi="Arial Narrow"/>
                  <w:sz w:val="18"/>
                  <w:szCs w:val="18"/>
                </w:rPr>
                <w:delText xml:space="preserve">Žiadateľ </w:delText>
              </w:r>
              <w:r w:rsidR="008A2FD8" w:rsidRPr="00385B43" w:rsidDel="003425EB">
                <w:rPr>
                  <w:rFonts w:ascii="Arial Narrow" w:hAnsi="Arial Narrow"/>
                  <w:sz w:val="18"/>
                  <w:szCs w:val="18"/>
                </w:rPr>
                <w:delText>uvedie dátum vyhlásenia VO</w:delText>
              </w:r>
              <w:r w:rsidR="00D767FE" w:rsidDel="003425EB">
                <w:rPr>
                  <w:rFonts w:ascii="Arial Narrow" w:hAnsi="Arial Narrow"/>
                  <w:sz w:val="18"/>
                  <w:szCs w:val="18"/>
                </w:rPr>
                <w:delText>/obstarávania</w:delText>
              </w:r>
              <w:r w:rsidR="008A2FD8" w:rsidRPr="00385B43" w:rsidDel="003425EB">
                <w:rPr>
                  <w:rFonts w:ascii="Arial Narrow" w:hAnsi="Arial Narrow"/>
                  <w:sz w:val="18"/>
                  <w:szCs w:val="18"/>
                </w:rPr>
                <w:delText>.</w:delText>
              </w:r>
            </w:del>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13137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4A26AF82" w14:textId="77777777" w:rsidR="004559C6" w:rsidRPr="00385B43" w:rsidRDefault="004559C6" w:rsidP="004559C6">
            <w:pPr>
              <w:rPr>
                <w:ins w:id="127" w:author="Autor"/>
                <w:rFonts w:ascii="Arial Narrow" w:hAnsi="Arial Narrow"/>
                <w:sz w:val="18"/>
                <w:szCs w:val="18"/>
              </w:rPr>
            </w:pPr>
            <w:ins w:id="128" w:author="Autor">
              <w:r w:rsidRPr="00385B43">
                <w:rPr>
                  <w:rFonts w:ascii="Arial Narrow" w:hAnsi="Arial Narrow"/>
                  <w:sz w:val="18"/>
                  <w:szCs w:val="18"/>
                </w:rPr>
                <w:t>Žiadateľ popíše stručne obsah projektu – abstrakt.</w:t>
              </w:r>
            </w:ins>
          </w:p>
          <w:p w14:paraId="4927E764" w14:textId="77777777" w:rsidR="004559C6" w:rsidRPr="00385B43" w:rsidRDefault="004559C6" w:rsidP="004559C6">
            <w:pPr>
              <w:rPr>
                <w:ins w:id="129" w:author="Autor"/>
                <w:rFonts w:ascii="Arial Narrow" w:hAnsi="Arial Narrow"/>
                <w:sz w:val="18"/>
                <w:szCs w:val="18"/>
              </w:rPr>
            </w:pPr>
            <w:ins w:id="130"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65179501" w14:textId="1AE4C704" w:rsidR="008A2FD8" w:rsidRPr="00385B43" w:rsidDel="004559C6" w:rsidRDefault="004559C6" w:rsidP="004559C6">
            <w:pPr>
              <w:rPr>
                <w:del w:id="131" w:author="Autor"/>
                <w:rFonts w:ascii="Arial Narrow" w:hAnsi="Arial Narrow"/>
                <w:sz w:val="18"/>
                <w:szCs w:val="18"/>
              </w:rPr>
            </w:pPr>
            <w:ins w:id="132" w:author="Autor">
              <w:r w:rsidRPr="00385B43">
                <w:rPr>
                  <w:rFonts w:ascii="Arial Narrow" w:hAnsi="Arial Narrow"/>
                  <w:sz w:val="18"/>
                  <w:szCs w:val="18"/>
                </w:rPr>
                <w:t>V prípade schválenia môže byť tento rozsah podliehať zverejneniu.</w:t>
              </w:r>
            </w:ins>
            <w:del w:id="133" w:author="Autor">
              <w:r w:rsidR="00CE63F5" w:rsidRPr="00385B43" w:rsidDel="004559C6">
                <w:rPr>
                  <w:rFonts w:ascii="Arial Narrow" w:hAnsi="Arial Narrow"/>
                  <w:sz w:val="18"/>
                  <w:szCs w:val="18"/>
                </w:rPr>
                <w:delText>Žiadateľ</w:delText>
              </w:r>
              <w:r w:rsidR="008A2FD8" w:rsidRPr="00385B43" w:rsidDel="004559C6">
                <w:rPr>
                  <w:rFonts w:ascii="Arial Narrow" w:hAnsi="Arial Narrow"/>
                  <w:sz w:val="18"/>
                  <w:szCs w:val="18"/>
                </w:rPr>
                <w:delText xml:space="preserve"> popíše stručne obsah projektu – abstrakt.</w:delText>
              </w:r>
            </w:del>
          </w:p>
          <w:p w14:paraId="54BC2DCA" w14:textId="6AD07311" w:rsidR="008A2FD8" w:rsidRPr="00385B43" w:rsidDel="004559C6" w:rsidRDefault="008A2FD8" w:rsidP="00F11710">
            <w:pPr>
              <w:rPr>
                <w:del w:id="134" w:author="Autor"/>
                <w:rFonts w:ascii="Arial Narrow" w:hAnsi="Arial Narrow"/>
                <w:sz w:val="18"/>
                <w:szCs w:val="18"/>
              </w:rPr>
            </w:pPr>
            <w:del w:id="135" w:author="Autor">
              <w:r w:rsidRPr="00385B43" w:rsidDel="004559C6">
                <w:rPr>
                  <w:rFonts w:ascii="Arial Narrow" w:hAnsi="Arial Narrow"/>
                  <w:sz w:val="18"/>
                  <w:szCs w:val="18"/>
                </w:rPr>
                <w:delText>Popis projektu obsahuje stručnú informáciu o cieľoch projektu, aktivitách, mieste realizácie a merateľných ukazovateľoch projektu.</w:delText>
              </w:r>
            </w:del>
          </w:p>
          <w:p w14:paraId="523583D6" w14:textId="59DB3901" w:rsidR="008A2FD8" w:rsidRPr="00385B43" w:rsidRDefault="008A2FD8" w:rsidP="00F11710">
            <w:pPr>
              <w:rPr>
                <w:rFonts w:ascii="Arial Narrow" w:hAnsi="Arial Narrow"/>
                <w:b/>
                <w:bCs/>
                <w:sz w:val="18"/>
                <w:szCs w:val="18"/>
              </w:rPr>
            </w:pPr>
            <w:del w:id="136" w:author="Autor">
              <w:r w:rsidRPr="00385B43" w:rsidDel="004559C6">
                <w:rPr>
                  <w:rFonts w:ascii="Arial Narrow" w:hAnsi="Arial Narrow"/>
                  <w:sz w:val="18"/>
                  <w:szCs w:val="18"/>
                </w:rPr>
                <w:delText>V prípade schválenia môže byť tento rozsah podliehať zverejneniu.</w:delText>
              </w:r>
            </w:del>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0D9697D"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5934213"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commentRangeStart w:id="137"/>
            <w:del w:id="138" w:author="Autor">
              <w:r w:rsidRPr="00385B43" w:rsidDel="00131377">
                <w:rPr>
                  <w:rFonts w:ascii="Arial Narrow" w:hAnsi="Arial Narrow"/>
                  <w:b/>
                  <w:bCs/>
                </w:rPr>
                <w:delText xml:space="preserve">aktivít </w:delText>
              </w:r>
            </w:del>
            <w:commentRangeEnd w:id="137"/>
            <w:r w:rsidR="00C63FB7">
              <w:rPr>
                <w:rStyle w:val="Odkaznakomentr"/>
              </w:rPr>
              <w:commentReference w:id="137"/>
            </w:r>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4BA34231" w14:textId="77777777" w:rsidR="00A83AD1" w:rsidRPr="00385B43" w:rsidRDefault="00A83AD1" w:rsidP="00A83AD1">
            <w:pPr>
              <w:tabs>
                <w:tab w:val="left" w:pos="142"/>
              </w:tabs>
              <w:rPr>
                <w:ins w:id="139" w:author="Autor"/>
                <w:rFonts w:ascii="Arial Narrow" w:eastAsia="Calibri" w:hAnsi="Arial Narrow"/>
                <w:sz w:val="18"/>
                <w:szCs w:val="18"/>
              </w:rPr>
            </w:pPr>
            <w:ins w:id="140" w:author="Auto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projektu, vrátane vhodnosti navrhovaných aktivít</w:t>
              </w:r>
              <w:r>
                <w:rPr>
                  <w:rFonts w:ascii="Arial Narrow" w:eastAsia="Calibri" w:hAnsi="Arial Narrow"/>
                  <w:sz w:val="18"/>
                  <w:szCs w:val="18"/>
                </w:rPr>
                <w:t>, tvoriacich predmet projektu</w:t>
              </w:r>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ins>
          </w:p>
          <w:p w14:paraId="512F1E14" w14:textId="77777777" w:rsidR="00A83AD1" w:rsidRPr="00385B43" w:rsidRDefault="00A83AD1" w:rsidP="00A83AD1">
            <w:pPr>
              <w:tabs>
                <w:tab w:val="left" w:pos="142"/>
              </w:tabs>
              <w:rPr>
                <w:ins w:id="141" w:author="Autor"/>
                <w:rFonts w:ascii="Arial Narrow" w:eastAsia="Calibri" w:hAnsi="Arial Narrow"/>
                <w:sz w:val="18"/>
                <w:szCs w:val="18"/>
              </w:rPr>
            </w:pPr>
          </w:p>
          <w:p w14:paraId="17A1BBA9" w14:textId="77777777" w:rsidR="00A83AD1" w:rsidRPr="00385B43" w:rsidRDefault="00A83AD1" w:rsidP="00A83AD1">
            <w:pPr>
              <w:pStyle w:val="BodyText21"/>
              <w:spacing w:after="120" w:line="240" w:lineRule="auto"/>
              <w:ind w:left="0"/>
              <w:rPr>
                <w:ins w:id="142" w:author="Autor"/>
                <w:rFonts w:ascii="Arial Narrow" w:hAnsi="Arial Narrow"/>
                <w:sz w:val="18"/>
                <w:szCs w:val="18"/>
                <w:lang w:val="sk-SK"/>
              </w:rPr>
            </w:pPr>
            <w:ins w:id="143" w:author="Auto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ins>
          </w:p>
          <w:p w14:paraId="32A9066E" w14:textId="77777777" w:rsidR="00A83AD1" w:rsidRDefault="00A83AD1" w:rsidP="00A83AD1">
            <w:pPr>
              <w:pStyle w:val="Odsekzoznamu"/>
              <w:numPr>
                <w:ilvl w:val="0"/>
                <w:numId w:val="28"/>
              </w:numPr>
              <w:ind w:left="426"/>
              <w:rPr>
                <w:ins w:id="144" w:author="Autor"/>
                <w:rFonts w:ascii="Arial Narrow" w:eastAsia="Calibri" w:hAnsi="Arial Narrow"/>
                <w:sz w:val="18"/>
                <w:szCs w:val="18"/>
              </w:rPr>
            </w:pPr>
            <w:ins w:id="145"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1968811B" w14:textId="77777777" w:rsidR="00A83AD1" w:rsidRPr="00385B43" w:rsidRDefault="00A83AD1" w:rsidP="00A83AD1">
            <w:pPr>
              <w:pStyle w:val="Odsekzoznamu"/>
              <w:numPr>
                <w:ilvl w:val="0"/>
                <w:numId w:val="28"/>
              </w:numPr>
              <w:ind w:left="426"/>
              <w:rPr>
                <w:ins w:id="146" w:author="Autor"/>
                <w:rFonts w:ascii="Arial Narrow" w:eastAsia="Calibri" w:hAnsi="Arial Narrow"/>
                <w:sz w:val="18"/>
                <w:szCs w:val="18"/>
              </w:rPr>
            </w:pPr>
            <w:ins w:id="147"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592DA5CD" w14:textId="77777777" w:rsidR="00A83AD1" w:rsidRPr="001A7164" w:rsidRDefault="00A83AD1" w:rsidP="00A83AD1">
            <w:pPr>
              <w:pStyle w:val="Odsekzoznamu"/>
              <w:numPr>
                <w:ilvl w:val="0"/>
                <w:numId w:val="28"/>
              </w:numPr>
              <w:ind w:left="426"/>
              <w:rPr>
                <w:ins w:id="148" w:author="Autor"/>
                <w:rFonts w:ascii="Arial Narrow" w:eastAsia="Calibri" w:hAnsi="Arial Narrow"/>
                <w:sz w:val="18"/>
                <w:szCs w:val="18"/>
              </w:rPr>
            </w:pPr>
            <w:ins w:id="149" w:author="Auto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ins>
          </w:p>
          <w:p w14:paraId="473E7DC4" w14:textId="77777777" w:rsidR="00A83AD1" w:rsidRDefault="00A83AD1" w:rsidP="00A83AD1">
            <w:pPr>
              <w:pStyle w:val="Odsekzoznamu"/>
              <w:numPr>
                <w:ilvl w:val="0"/>
                <w:numId w:val="28"/>
              </w:numPr>
              <w:ind w:left="426"/>
              <w:rPr>
                <w:ins w:id="150" w:author="Autor"/>
                <w:rFonts w:ascii="Arial Narrow" w:eastAsia="Calibri" w:hAnsi="Arial Narrow"/>
                <w:sz w:val="18"/>
                <w:szCs w:val="18"/>
              </w:rPr>
            </w:pPr>
            <w:ins w:id="151" w:author="Autor">
              <w:r>
                <w:rPr>
                  <w:rFonts w:ascii="Arial Narrow" w:eastAsia="Calibri" w:hAnsi="Arial Narrow"/>
                  <w:sz w:val="18"/>
                  <w:szCs w:val="18"/>
                </w:rPr>
                <w:t>preukázanie inovatívnosti projektu – spôsobu realizácie hlavnej aktivity projektu,</w:t>
              </w:r>
            </w:ins>
          </w:p>
          <w:p w14:paraId="436BAF4E" w14:textId="77777777" w:rsidR="00A83AD1" w:rsidRPr="00385B43" w:rsidRDefault="00A83AD1" w:rsidP="00A83AD1">
            <w:pPr>
              <w:pStyle w:val="Odsekzoznamu"/>
              <w:numPr>
                <w:ilvl w:val="0"/>
                <w:numId w:val="28"/>
              </w:numPr>
              <w:ind w:left="426"/>
              <w:rPr>
                <w:ins w:id="152" w:author="Autor"/>
                <w:rFonts w:ascii="Arial Narrow" w:eastAsia="Calibri" w:hAnsi="Arial Narrow"/>
                <w:sz w:val="18"/>
                <w:szCs w:val="18"/>
              </w:rPr>
            </w:pPr>
            <w:ins w:id="153" w:author="Auto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ins>
          </w:p>
          <w:p w14:paraId="15311AC8" w14:textId="77777777" w:rsidR="00A83AD1" w:rsidRDefault="00A83AD1" w:rsidP="00A83AD1">
            <w:pPr>
              <w:pStyle w:val="Odsekzoznamu"/>
              <w:numPr>
                <w:ilvl w:val="0"/>
                <w:numId w:val="28"/>
              </w:numPr>
              <w:ind w:left="426"/>
              <w:rPr>
                <w:ins w:id="154" w:author="Autor"/>
                <w:rFonts w:ascii="Arial Narrow" w:eastAsia="Calibri" w:hAnsi="Arial Narrow"/>
                <w:sz w:val="18"/>
                <w:szCs w:val="18"/>
              </w:rPr>
            </w:pPr>
            <w:ins w:id="155" w:author="Auto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projektu</w:t>
              </w:r>
            </w:ins>
          </w:p>
          <w:p w14:paraId="17DD1D29" w14:textId="77777777" w:rsidR="00A83AD1" w:rsidRPr="008C79D4" w:rsidRDefault="00A83AD1" w:rsidP="00A83AD1">
            <w:pPr>
              <w:pStyle w:val="Odsekzoznamu"/>
              <w:numPr>
                <w:ilvl w:val="0"/>
                <w:numId w:val="28"/>
              </w:numPr>
              <w:ind w:left="426"/>
              <w:rPr>
                <w:ins w:id="156" w:author="Autor"/>
                <w:rFonts w:ascii="Arial Narrow" w:eastAsia="Calibri" w:hAnsi="Arial Narrow"/>
                <w:sz w:val="18"/>
                <w:szCs w:val="18"/>
              </w:rPr>
            </w:pPr>
            <w:ins w:id="157"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18B471B5" w14:textId="77777777" w:rsidR="00A83AD1" w:rsidRPr="008C79D4" w:rsidRDefault="00A83AD1" w:rsidP="00A83AD1">
            <w:pPr>
              <w:pStyle w:val="Odsekzoznamu"/>
              <w:ind w:left="426"/>
              <w:rPr>
                <w:ins w:id="158" w:author="Autor"/>
                <w:rFonts w:ascii="Arial Narrow" w:eastAsia="Calibri" w:hAnsi="Arial Narrow"/>
                <w:sz w:val="18"/>
                <w:szCs w:val="18"/>
              </w:rPr>
            </w:pPr>
          </w:p>
          <w:p w14:paraId="0890FB7F" w14:textId="52A79995" w:rsidR="00F13DF8" w:rsidRPr="00385B43" w:rsidDel="00A83AD1" w:rsidRDefault="00CE63F5" w:rsidP="00F11710">
            <w:pPr>
              <w:tabs>
                <w:tab w:val="left" w:pos="142"/>
              </w:tabs>
              <w:rPr>
                <w:del w:id="159" w:author="Autor"/>
                <w:rFonts w:ascii="Arial Narrow" w:eastAsia="Calibri" w:hAnsi="Arial Narrow"/>
                <w:sz w:val="18"/>
                <w:szCs w:val="18"/>
              </w:rPr>
            </w:pPr>
            <w:del w:id="160" w:author="Autor">
              <w:r w:rsidRPr="00385B43" w:rsidDel="00A83AD1">
                <w:rPr>
                  <w:rFonts w:ascii="Arial Narrow" w:hAnsi="Arial Narrow"/>
                  <w:sz w:val="18"/>
                  <w:szCs w:val="18"/>
                </w:rPr>
                <w:delText>Žiadateľ</w:delText>
              </w:r>
              <w:r w:rsidR="008A2FD8" w:rsidRPr="00385B43" w:rsidDel="00A83AD1">
                <w:rPr>
                  <w:rFonts w:ascii="Arial Narrow" w:eastAsia="Calibri" w:hAnsi="Arial Narrow"/>
                  <w:sz w:val="18"/>
                  <w:szCs w:val="18"/>
                </w:rPr>
                <w:delText xml:space="preserve"> popíše spôsob realizácie aktivít projektu, vrátane vhodnosti navrhovaných aktivít s ohľadom na očakávané výsledky. </w:delText>
              </w:r>
              <w:r w:rsidRPr="00385B43" w:rsidDel="00A83AD1">
                <w:rPr>
                  <w:rFonts w:ascii="Arial Narrow" w:eastAsia="Calibri" w:hAnsi="Arial Narrow"/>
                  <w:sz w:val="18"/>
                  <w:szCs w:val="18"/>
                </w:rPr>
                <w:delText>Ž</w:delText>
              </w:r>
              <w:r w:rsidRPr="00385B43" w:rsidDel="00A83AD1">
                <w:rPr>
                  <w:rFonts w:ascii="Arial Narrow" w:hAnsi="Arial Narrow"/>
                  <w:sz w:val="18"/>
                  <w:szCs w:val="18"/>
                </w:rPr>
                <w:delText>iadateľ</w:delText>
              </w:r>
              <w:r w:rsidR="008A2FD8" w:rsidRPr="00385B43" w:rsidDel="00A83AD1">
                <w:rPr>
                  <w:rFonts w:ascii="Arial Narrow" w:eastAsia="Calibri" w:hAnsi="Arial Narrow"/>
                  <w:sz w:val="18"/>
                  <w:szCs w:val="18"/>
                </w:rPr>
                <w:delText xml:space="preserve"> zahrnie do predmetnej časti aj popis súladu realizácie projektu s</w:delText>
              </w:r>
              <w:r w:rsidR="00F13DF8" w:rsidRPr="00385B43" w:rsidDel="00A83AD1">
                <w:rPr>
                  <w:rFonts w:ascii="Arial Narrow" w:eastAsia="Calibri" w:hAnsi="Arial Narrow"/>
                  <w:sz w:val="18"/>
                  <w:szCs w:val="18"/>
                </w:rPr>
                <w:delText>o stratégiou CLLD.</w:delText>
              </w:r>
            </w:del>
          </w:p>
          <w:p w14:paraId="34A26E6C" w14:textId="02BBBD6D" w:rsidR="00F13DF8" w:rsidRPr="00385B43" w:rsidDel="00A83AD1" w:rsidRDefault="00F13DF8" w:rsidP="00F11710">
            <w:pPr>
              <w:tabs>
                <w:tab w:val="left" w:pos="142"/>
              </w:tabs>
              <w:rPr>
                <w:del w:id="161" w:author="Autor"/>
                <w:rFonts w:ascii="Arial Narrow" w:eastAsia="Calibri" w:hAnsi="Arial Narrow"/>
                <w:sz w:val="18"/>
                <w:szCs w:val="18"/>
              </w:rPr>
            </w:pPr>
          </w:p>
          <w:p w14:paraId="7A14EFED" w14:textId="49EF3549" w:rsidR="00F13DF8" w:rsidRPr="00385B43" w:rsidDel="00A83AD1" w:rsidRDefault="00F13DF8" w:rsidP="00F13DF8">
            <w:pPr>
              <w:pStyle w:val="BodyText21"/>
              <w:spacing w:after="120" w:line="240" w:lineRule="auto"/>
              <w:ind w:left="0"/>
              <w:rPr>
                <w:del w:id="162" w:author="Autor"/>
                <w:rFonts w:ascii="Arial Narrow" w:hAnsi="Arial Narrow"/>
                <w:sz w:val="18"/>
                <w:szCs w:val="18"/>
                <w:lang w:val="sk-SK"/>
              </w:rPr>
            </w:pPr>
            <w:del w:id="163" w:author="Autor">
              <w:r w:rsidRPr="00385B43" w:rsidDel="00A83AD1">
                <w:rPr>
                  <w:rFonts w:ascii="Arial Narrow" w:hAnsi="Arial Narrow"/>
                  <w:sz w:val="18"/>
                  <w:szCs w:val="18"/>
                  <w:lang w:val="sk-SK"/>
                </w:rPr>
                <w:delText xml:space="preserve">V rámci tejto časti sa </w:delText>
              </w:r>
              <w:r w:rsidR="00CE63F5" w:rsidRPr="00385B43" w:rsidDel="00A83AD1">
                <w:rPr>
                  <w:rFonts w:ascii="Arial Narrow" w:hAnsi="Arial Narrow"/>
                  <w:sz w:val="18"/>
                  <w:szCs w:val="18"/>
                  <w:lang w:val="sk-SK"/>
                </w:rPr>
                <w:delText>ž</w:delText>
              </w:r>
              <w:r w:rsidR="00CE63F5" w:rsidRPr="006C3E35" w:rsidDel="00A83AD1">
                <w:rPr>
                  <w:rFonts w:ascii="Arial Narrow" w:hAnsi="Arial Narrow"/>
                  <w:sz w:val="18"/>
                  <w:szCs w:val="18"/>
                  <w:lang w:val="sk-SK"/>
                </w:rPr>
                <w:delText>iadateľ</w:delText>
              </w:r>
              <w:r w:rsidRPr="00385B43" w:rsidDel="00A83AD1">
                <w:rPr>
                  <w:rFonts w:ascii="Arial Narrow" w:hAnsi="Arial Narrow"/>
                  <w:sz w:val="18"/>
                  <w:szCs w:val="18"/>
                  <w:lang w:val="sk-SK"/>
                </w:rPr>
                <w:delText xml:space="preserve"> zameriava najmä na:</w:delText>
              </w:r>
            </w:del>
          </w:p>
          <w:p w14:paraId="159D17D9" w14:textId="2AA171A2" w:rsidR="004D6DEB" w:rsidRPr="00385B43" w:rsidDel="00A83AD1" w:rsidRDefault="004D6DEB" w:rsidP="004D6DEB">
            <w:pPr>
              <w:pStyle w:val="Odsekzoznamu"/>
              <w:numPr>
                <w:ilvl w:val="0"/>
                <w:numId w:val="28"/>
              </w:numPr>
              <w:ind w:left="431" w:hanging="426"/>
              <w:rPr>
                <w:del w:id="164" w:author="Autor"/>
                <w:rFonts w:ascii="Arial Narrow" w:eastAsia="Calibri" w:hAnsi="Arial Narrow"/>
                <w:sz w:val="18"/>
                <w:szCs w:val="18"/>
              </w:rPr>
            </w:pPr>
            <w:del w:id="165" w:author="Autor">
              <w:r w:rsidRPr="00385B43" w:rsidDel="00A83AD1">
                <w:rPr>
                  <w:rFonts w:ascii="Arial Narrow" w:eastAsia="Calibri" w:hAnsi="Arial Narrow"/>
                  <w:sz w:val="18"/>
                  <w:szCs w:val="18"/>
                </w:rPr>
                <w:delText>popis jednotlivých aktivít projektu a ich technické zabezpečenie,</w:delText>
              </w:r>
            </w:del>
          </w:p>
          <w:p w14:paraId="46A89016" w14:textId="57B27BA6" w:rsidR="004D6DEB" w:rsidDel="00A83AD1" w:rsidRDefault="004D6DEB" w:rsidP="004D6DEB">
            <w:pPr>
              <w:pStyle w:val="Odsekzoznamu"/>
              <w:numPr>
                <w:ilvl w:val="0"/>
                <w:numId w:val="28"/>
              </w:numPr>
              <w:ind w:left="431" w:hanging="426"/>
              <w:rPr>
                <w:del w:id="166" w:author="Autor"/>
                <w:rFonts w:ascii="Arial Narrow" w:eastAsia="Calibri" w:hAnsi="Arial Narrow"/>
                <w:sz w:val="18"/>
                <w:szCs w:val="18"/>
              </w:rPr>
            </w:pPr>
            <w:del w:id="167" w:author="Autor">
              <w:r w:rsidRPr="00385B43" w:rsidDel="00A83AD1">
                <w:rPr>
                  <w:rFonts w:ascii="Arial Narrow" w:eastAsia="Calibri" w:hAnsi="Arial Narrow"/>
                  <w:sz w:val="18"/>
                  <w:szCs w:val="18"/>
                </w:rPr>
                <w:delText>popis navrhovaných postupov a riešení pri realizácii aktivít projektu (napr. vybrané materiály, technológie, technické riešenia metodologické postupy, potreby nákupu konkrétnych zariadení a pod),</w:delText>
              </w:r>
            </w:del>
          </w:p>
          <w:p w14:paraId="4BAC74EF" w14:textId="269FF9D7" w:rsidR="004D6DEB" w:rsidDel="00A83AD1" w:rsidRDefault="004D6DEB" w:rsidP="004D6DEB">
            <w:pPr>
              <w:pStyle w:val="Odsekzoznamu"/>
              <w:numPr>
                <w:ilvl w:val="0"/>
                <w:numId w:val="28"/>
              </w:numPr>
              <w:ind w:left="431" w:hanging="426"/>
              <w:rPr>
                <w:del w:id="168" w:author="Autor"/>
                <w:rFonts w:ascii="Arial Narrow" w:eastAsia="Calibri" w:hAnsi="Arial Narrow"/>
                <w:sz w:val="18"/>
                <w:szCs w:val="18"/>
              </w:rPr>
            </w:pPr>
            <w:del w:id="169" w:author="Autor">
              <w:r w:rsidRPr="008C79D4" w:rsidDel="00A83AD1">
                <w:rPr>
                  <w:rFonts w:ascii="Arial Narrow" w:eastAsia="Calibri" w:hAnsi="Arial Narrow"/>
                  <w:sz w:val="18"/>
                  <w:szCs w:val="18"/>
                </w:rPr>
                <w:delText>časovú následnosť (etapizáciu) realizácie aktivít</w:delText>
              </w:r>
              <w:r w:rsidDel="00A83AD1">
                <w:rPr>
                  <w:rFonts w:ascii="Arial Narrow" w:eastAsia="Calibri" w:hAnsi="Arial Narrow"/>
                  <w:sz w:val="18"/>
                  <w:szCs w:val="18"/>
                </w:rPr>
                <w:delText xml:space="preserve"> projektu,</w:delText>
              </w:r>
            </w:del>
          </w:p>
          <w:p w14:paraId="320EBF9B" w14:textId="5EA2D950" w:rsidR="004D6DEB" w:rsidDel="00A83AD1" w:rsidRDefault="004D6DEB" w:rsidP="004D6DEB">
            <w:pPr>
              <w:pStyle w:val="Odsekzoznamu"/>
              <w:numPr>
                <w:ilvl w:val="0"/>
                <w:numId w:val="28"/>
              </w:numPr>
              <w:ind w:left="431" w:hanging="426"/>
              <w:rPr>
                <w:del w:id="170" w:author="Autor"/>
                <w:rFonts w:ascii="Arial Narrow" w:eastAsia="Calibri" w:hAnsi="Arial Narrow"/>
                <w:sz w:val="18"/>
                <w:szCs w:val="18"/>
              </w:rPr>
            </w:pPr>
            <w:del w:id="171" w:author="Autor">
              <w:r w:rsidDel="00A83AD1">
                <w:rPr>
                  <w:rFonts w:ascii="Arial Narrow" w:eastAsia="Calibri" w:hAnsi="Arial Narrow"/>
                  <w:sz w:val="18"/>
                  <w:szCs w:val="18"/>
                </w:rPr>
                <w:delText>súlad projektu s programovou stratégiou IROP, prioritná os 5 – súlad s očakávanými výsledkami  a definovanými oprávnenými aktivitami,</w:delText>
              </w:r>
            </w:del>
          </w:p>
          <w:p w14:paraId="7AD95B6C" w14:textId="7B008246" w:rsidR="004D6DEB" w:rsidDel="00A83AD1" w:rsidRDefault="004D6DEB" w:rsidP="004D6DEB">
            <w:pPr>
              <w:pStyle w:val="Odsekzoznamu"/>
              <w:numPr>
                <w:ilvl w:val="0"/>
                <w:numId w:val="28"/>
              </w:numPr>
              <w:ind w:left="431" w:hanging="426"/>
              <w:rPr>
                <w:del w:id="172" w:author="Autor"/>
                <w:rFonts w:ascii="Arial Narrow" w:eastAsia="Calibri" w:hAnsi="Arial Narrow"/>
                <w:sz w:val="18"/>
                <w:szCs w:val="18"/>
              </w:rPr>
            </w:pPr>
            <w:del w:id="173" w:author="Autor">
              <w:r w:rsidDel="00A83AD1">
                <w:rPr>
                  <w:rFonts w:ascii="Arial Narrow" w:eastAsia="Calibri" w:hAnsi="Arial Narrow"/>
                  <w:sz w:val="18"/>
                  <w:szCs w:val="18"/>
                </w:rPr>
                <w:delText>súlad projektu so Stratégiou CLLD MAS Krajšie Kysuce</w:delText>
              </w:r>
            </w:del>
          </w:p>
          <w:p w14:paraId="7F952E53" w14:textId="5FE0BC14" w:rsidR="004D6DEB" w:rsidDel="00A83AD1" w:rsidRDefault="004D6DEB" w:rsidP="004D6DEB">
            <w:pPr>
              <w:pStyle w:val="Odsekzoznamu"/>
              <w:numPr>
                <w:ilvl w:val="0"/>
                <w:numId w:val="28"/>
              </w:numPr>
              <w:ind w:left="431" w:hanging="426"/>
              <w:rPr>
                <w:del w:id="174" w:author="Autor"/>
                <w:rFonts w:ascii="Arial Narrow" w:eastAsia="Calibri" w:hAnsi="Arial Narrow"/>
                <w:sz w:val="18"/>
                <w:szCs w:val="18"/>
              </w:rPr>
            </w:pPr>
            <w:del w:id="175" w:author="Autor">
              <w:r w:rsidDel="00A83AD1">
                <w:rPr>
                  <w:rFonts w:ascii="Arial Narrow" w:eastAsia="Calibri" w:hAnsi="Arial Narrow"/>
                  <w:sz w:val="18"/>
                  <w:szCs w:val="18"/>
                </w:rPr>
                <w:delText>inovatívnosť projektu,</w:delText>
              </w:r>
            </w:del>
          </w:p>
          <w:p w14:paraId="191F1C2B" w14:textId="4233D85E" w:rsidR="004D6DEB" w:rsidDel="00A83AD1" w:rsidRDefault="004D6DEB" w:rsidP="004D6DEB">
            <w:pPr>
              <w:pStyle w:val="Odsekzoznamu"/>
              <w:numPr>
                <w:ilvl w:val="0"/>
                <w:numId w:val="28"/>
              </w:numPr>
              <w:ind w:left="431" w:hanging="426"/>
              <w:rPr>
                <w:del w:id="176" w:author="Autor"/>
                <w:rFonts w:ascii="Arial Narrow" w:eastAsia="Calibri" w:hAnsi="Arial Narrow"/>
                <w:sz w:val="18"/>
                <w:szCs w:val="18"/>
              </w:rPr>
            </w:pPr>
            <w:del w:id="177" w:author="Autor">
              <w:r w:rsidDel="00A83AD1">
                <w:rPr>
                  <w:rFonts w:ascii="Arial Narrow" w:eastAsia="Calibri" w:hAnsi="Arial Narrow"/>
                  <w:sz w:val="18"/>
                  <w:szCs w:val="18"/>
                </w:rPr>
                <w:delText>projekt má dostatočnú úroveň z hľadiska zabezpečenia komplexnosti služieb v území alebo z hľadiska využitia v území (dostatočná pridaná hodnota pre územie),</w:delText>
              </w:r>
            </w:del>
          </w:p>
          <w:p w14:paraId="59885464" w14:textId="540C52D7" w:rsidR="004D6DEB" w:rsidDel="00A83AD1" w:rsidRDefault="004D6DEB" w:rsidP="004D6DEB">
            <w:pPr>
              <w:pStyle w:val="Odsekzoznamu"/>
              <w:numPr>
                <w:ilvl w:val="0"/>
                <w:numId w:val="28"/>
              </w:numPr>
              <w:ind w:left="431" w:hanging="426"/>
              <w:rPr>
                <w:del w:id="178" w:author="Autor"/>
                <w:rFonts w:ascii="Arial Narrow" w:eastAsia="Calibri" w:hAnsi="Arial Narrow"/>
                <w:sz w:val="18"/>
                <w:szCs w:val="18"/>
              </w:rPr>
            </w:pPr>
            <w:del w:id="179" w:author="Autor">
              <w:r w:rsidDel="00A83AD1">
                <w:rPr>
                  <w:rFonts w:ascii="Arial Narrow" w:eastAsia="Calibri" w:hAnsi="Arial Narrow"/>
                  <w:sz w:val="18"/>
                  <w:szCs w:val="18"/>
                </w:rPr>
                <w:delText>vhodnosť a prepojenosť navrhovaných aktivít projektu vo vzťahu k východiskovej situácii a k stanoveným cieľom projektu,</w:delText>
              </w:r>
            </w:del>
          </w:p>
          <w:p w14:paraId="5E1A7810" w14:textId="6E1BF24B" w:rsidR="004D6DEB" w:rsidDel="00A83AD1" w:rsidRDefault="004D6DEB" w:rsidP="004D6DEB">
            <w:pPr>
              <w:pStyle w:val="Odsekzoznamu"/>
              <w:numPr>
                <w:ilvl w:val="0"/>
                <w:numId w:val="28"/>
              </w:numPr>
              <w:ind w:left="431" w:hanging="426"/>
              <w:rPr>
                <w:del w:id="180" w:author="Autor"/>
                <w:rFonts w:ascii="Arial Narrow" w:eastAsia="Calibri" w:hAnsi="Arial Narrow"/>
                <w:sz w:val="18"/>
                <w:szCs w:val="18"/>
              </w:rPr>
            </w:pPr>
            <w:del w:id="181" w:author="Autor">
              <w:r w:rsidDel="00A83AD1">
                <w:rPr>
                  <w:rFonts w:ascii="Arial Narrow" w:eastAsia="Calibri" w:hAnsi="Arial Narrow"/>
                  <w:sz w:val="18"/>
                  <w:szCs w:val="18"/>
                </w:rPr>
                <w:delText>popis dosiahnutia merateľných ukazovateľov projektu, tzn. Počet nových služieb prvkov verejnej infraštruktúry,</w:delText>
              </w:r>
            </w:del>
          </w:p>
          <w:p w14:paraId="387CE1B1" w14:textId="2BFD61E9" w:rsidR="004D6DEB" w:rsidDel="00A83AD1" w:rsidRDefault="004D6DEB" w:rsidP="004D6DEB">
            <w:pPr>
              <w:pStyle w:val="Odsekzoznamu"/>
              <w:numPr>
                <w:ilvl w:val="0"/>
                <w:numId w:val="28"/>
              </w:numPr>
              <w:ind w:left="431" w:hanging="426"/>
              <w:rPr>
                <w:del w:id="182" w:author="Autor"/>
                <w:rFonts w:ascii="Arial Narrow" w:eastAsia="Calibri" w:hAnsi="Arial Narrow"/>
                <w:sz w:val="18"/>
                <w:szCs w:val="18"/>
              </w:rPr>
            </w:pPr>
            <w:del w:id="183" w:author="Autor">
              <w:r w:rsidDel="00A83AD1">
                <w:rPr>
                  <w:rFonts w:ascii="Arial Narrow" w:eastAsia="Calibri" w:hAnsi="Arial Narrow"/>
                  <w:sz w:val="18"/>
                  <w:szCs w:val="18"/>
                </w:rPr>
                <w:delText>projekt zohľadňuje miestne špecifiká,</w:delText>
              </w:r>
            </w:del>
          </w:p>
          <w:p w14:paraId="29EB2203" w14:textId="5B8DE2B5" w:rsidR="004D6DEB" w:rsidDel="00A83AD1" w:rsidRDefault="004D6DEB" w:rsidP="004D6DEB">
            <w:pPr>
              <w:pStyle w:val="Odsekzoznamu"/>
              <w:numPr>
                <w:ilvl w:val="0"/>
                <w:numId w:val="28"/>
              </w:numPr>
              <w:ind w:left="431" w:hanging="426"/>
              <w:rPr>
                <w:del w:id="184" w:author="Autor"/>
                <w:rFonts w:ascii="Arial Narrow" w:eastAsia="Calibri" w:hAnsi="Arial Narrow"/>
                <w:sz w:val="18"/>
                <w:szCs w:val="18"/>
              </w:rPr>
            </w:pPr>
            <w:del w:id="185" w:author="Autor">
              <w:r w:rsidDel="00A83AD1">
                <w:rPr>
                  <w:rFonts w:ascii="Arial Narrow" w:eastAsia="Calibri" w:hAnsi="Arial Narrow"/>
                  <w:sz w:val="18"/>
                  <w:szCs w:val="18"/>
                </w:rPr>
                <w:delText>popis prevádzkovej, technickej a finančnej udržateľnosti projektu,</w:delText>
              </w:r>
            </w:del>
          </w:p>
          <w:p w14:paraId="3C849758" w14:textId="2A4C63F5" w:rsidR="004D6DEB" w:rsidDel="00A83AD1" w:rsidRDefault="004D6DEB" w:rsidP="004D6DEB">
            <w:pPr>
              <w:pStyle w:val="Odsekzoznamu"/>
              <w:numPr>
                <w:ilvl w:val="0"/>
                <w:numId w:val="28"/>
              </w:numPr>
              <w:ind w:left="431" w:hanging="426"/>
              <w:rPr>
                <w:del w:id="186" w:author="Autor"/>
                <w:rFonts w:ascii="Arial Narrow" w:eastAsia="Calibri" w:hAnsi="Arial Narrow"/>
                <w:sz w:val="18"/>
                <w:szCs w:val="18"/>
              </w:rPr>
            </w:pPr>
            <w:del w:id="187" w:author="Autor">
              <w:r w:rsidDel="00A83AD1">
                <w:rPr>
                  <w:rFonts w:ascii="Arial Narrow" w:eastAsia="Calibri" w:hAnsi="Arial Narrow"/>
                  <w:sz w:val="18"/>
                  <w:szCs w:val="18"/>
                </w:rPr>
                <w:delText>popis oprávnenosti výdavkov (vecnosť, účelnosť a nevyhnutnosť),</w:delText>
              </w:r>
            </w:del>
          </w:p>
          <w:p w14:paraId="45AEE508" w14:textId="4E68C91B" w:rsidR="004D6DEB" w:rsidDel="00A83AD1" w:rsidRDefault="004D6DEB" w:rsidP="004D6DEB">
            <w:pPr>
              <w:pStyle w:val="Odsekzoznamu"/>
              <w:numPr>
                <w:ilvl w:val="0"/>
                <w:numId w:val="28"/>
              </w:numPr>
              <w:ind w:left="431" w:hanging="426"/>
              <w:rPr>
                <w:del w:id="188" w:author="Autor"/>
                <w:rFonts w:ascii="Arial Narrow" w:eastAsia="Calibri" w:hAnsi="Arial Narrow"/>
                <w:sz w:val="18"/>
                <w:szCs w:val="18"/>
              </w:rPr>
            </w:pPr>
            <w:del w:id="189" w:author="Autor">
              <w:r w:rsidDel="00A83AD1">
                <w:rPr>
                  <w:rFonts w:ascii="Arial Narrow" w:eastAsia="Calibri" w:hAnsi="Arial Narrow"/>
                  <w:sz w:val="18"/>
                  <w:szCs w:val="18"/>
                </w:rPr>
                <w:delText>popis efektívnosti a hospodárnosti výdavkov,</w:delText>
              </w:r>
            </w:del>
          </w:p>
          <w:p w14:paraId="61954A7B" w14:textId="5955CCEB" w:rsidR="004D6DEB" w:rsidRPr="0056156A" w:rsidDel="00A83AD1" w:rsidRDefault="004D6DEB" w:rsidP="004D6DEB">
            <w:pPr>
              <w:pStyle w:val="Odsekzoznamu"/>
              <w:numPr>
                <w:ilvl w:val="0"/>
                <w:numId w:val="28"/>
              </w:numPr>
              <w:ind w:left="431" w:hanging="426"/>
              <w:rPr>
                <w:del w:id="190" w:author="Autor"/>
                <w:rFonts w:ascii="Arial Narrow" w:eastAsia="Calibri" w:hAnsi="Arial Narrow"/>
                <w:sz w:val="18"/>
                <w:szCs w:val="18"/>
              </w:rPr>
            </w:pPr>
            <w:del w:id="191" w:author="Autor">
              <w:r w:rsidDel="00A83AD1">
                <w:rPr>
                  <w:rFonts w:ascii="Arial Narrow" w:eastAsia="Calibri" w:hAnsi="Arial Narrow"/>
                  <w:sz w:val="18"/>
                  <w:szCs w:val="18"/>
                </w:rPr>
                <w:delText>popis finančnej situácie žiadateľa.</w:delText>
              </w:r>
            </w:del>
          </w:p>
          <w:p w14:paraId="56A6FFF4" w14:textId="77777777" w:rsidR="00206DB0" w:rsidRPr="00206DB0" w:rsidRDefault="00206DB0" w:rsidP="00206DB0">
            <w:pPr>
              <w:ind w:left="66"/>
              <w:rPr>
                <w:rFonts w:ascii="Arial Narrow" w:eastAsia="Calibri" w:hAnsi="Arial Narrow"/>
                <w:sz w:val="18"/>
                <w:szCs w:val="18"/>
              </w:rPr>
            </w:pPr>
          </w:p>
          <w:p w14:paraId="17CE5497" w14:textId="2FB08B58"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C4518BE" w14:textId="77777777" w:rsidR="000B7BE7" w:rsidRPr="00385B43" w:rsidRDefault="000B7BE7" w:rsidP="000B7BE7">
            <w:pPr>
              <w:pStyle w:val="Zoznamsodrkami2"/>
              <w:numPr>
                <w:ilvl w:val="0"/>
                <w:numId w:val="0"/>
              </w:numPr>
              <w:jc w:val="both"/>
              <w:rPr>
                <w:ins w:id="192" w:author="Autor"/>
                <w:rFonts w:ascii="Arial Narrow" w:hAnsi="Arial Narrow"/>
                <w:sz w:val="18"/>
                <w:szCs w:val="18"/>
                <w:lang w:val="sk-SK"/>
              </w:rPr>
            </w:pPr>
            <w:ins w:id="193" w:author="Auto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proofErr w:type="spellStart"/>
              <w:r>
                <w:rPr>
                  <w:rFonts w:ascii="Arial Narrow" w:hAnsi="Arial Narrow"/>
                  <w:sz w:val="18"/>
                  <w:szCs w:val="18"/>
                  <w:lang w:val="sk-SK"/>
                </w:rPr>
                <w:t>t.j</w:t>
              </w:r>
              <w:proofErr w:type="spellEnd"/>
              <w:r>
                <w:rPr>
                  <w:rFonts w:ascii="Arial Narrow" w:hAnsi="Arial Narrow"/>
                  <w:sz w:val="18"/>
                  <w:szCs w:val="18"/>
                  <w:lang w:val="sk-SK"/>
                </w:rPr>
                <w:t>.</w:t>
              </w:r>
              <w:r w:rsidRPr="00385B43">
                <w:rPr>
                  <w:rFonts w:ascii="Arial Narrow" w:hAnsi="Arial Narrow"/>
                  <w:sz w:val="18"/>
                  <w:szCs w:val="18"/>
                  <w:lang w:val="sk-SK"/>
                </w:rPr>
                <w:t xml:space="preserve"> udržateľnosti výsledkov projektu.</w:t>
              </w:r>
            </w:ins>
          </w:p>
          <w:p w14:paraId="11D30938" w14:textId="77777777" w:rsidR="000B7BE7" w:rsidRPr="00385B43" w:rsidRDefault="000B7BE7" w:rsidP="000B7BE7">
            <w:pPr>
              <w:pStyle w:val="Zoznamsodrkami2"/>
              <w:numPr>
                <w:ilvl w:val="0"/>
                <w:numId w:val="0"/>
              </w:numPr>
              <w:rPr>
                <w:ins w:id="194" w:author="Autor"/>
                <w:rFonts w:ascii="Arial Narrow" w:hAnsi="Arial Narrow"/>
                <w:sz w:val="18"/>
                <w:szCs w:val="18"/>
                <w:lang w:val="sk-SK"/>
              </w:rPr>
            </w:pPr>
          </w:p>
          <w:p w14:paraId="681554CD" w14:textId="77777777" w:rsidR="000B7BE7" w:rsidRPr="00385B43" w:rsidRDefault="000B7BE7" w:rsidP="000B7BE7">
            <w:pPr>
              <w:pStyle w:val="BodyText21"/>
              <w:spacing w:after="120" w:line="240" w:lineRule="auto"/>
              <w:ind w:left="0"/>
              <w:rPr>
                <w:ins w:id="195" w:author="Autor"/>
                <w:rFonts w:ascii="Arial Narrow" w:hAnsi="Arial Narrow"/>
                <w:sz w:val="18"/>
                <w:szCs w:val="18"/>
                <w:lang w:val="sk-SK"/>
              </w:rPr>
            </w:pPr>
            <w:ins w:id="196" w:author="Auto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ins>
          </w:p>
          <w:p w14:paraId="156323CD" w14:textId="77777777" w:rsidR="000B7BE7" w:rsidRDefault="000B7BE7" w:rsidP="000B7BE7">
            <w:pPr>
              <w:pStyle w:val="Odsekzoznamu"/>
              <w:numPr>
                <w:ilvl w:val="0"/>
                <w:numId w:val="28"/>
              </w:numPr>
              <w:ind w:left="426"/>
              <w:rPr>
                <w:ins w:id="197" w:author="Autor"/>
                <w:rFonts w:ascii="Arial Narrow" w:eastAsia="Calibri" w:hAnsi="Arial Narrow"/>
                <w:sz w:val="18"/>
                <w:szCs w:val="18"/>
              </w:rPr>
            </w:pPr>
            <w:ins w:id="198" w:author="Autor">
              <w:r w:rsidRPr="00385B43">
                <w:rPr>
                  <w:rFonts w:ascii="Arial Narrow" w:eastAsia="Calibri" w:hAnsi="Arial Narrow"/>
                  <w:sz w:val="18"/>
                  <w:szCs w:val="18"/>
                </w:rPr>
                <w:t>popis príspevku projektu k plneniu cieľov stratégie CLLD,</w:t>
              </w:r>
            </w:ins>
          </w:p>
          <w:p w14:paraId="17613575" w14:textId="77777777" w:rsidR="000B7BE7" w:rsidRPr="00385B43" w:rsidRDefault="000B7BE7" w:rsidP="000B7BE7">
            <w:pPr>
              <w:pStyle w:val="Odsekzoznamu"/>
              <w:numPr>
                <w:ilvl w:val="0"/>
                <w:numId w:val="28"/>
              </w:numPr>
              <w:ind w:left="426"/>
              <w:rPr>
                <w:ins w:id="199" w:author="Autor"/>
                <w:rFonts w:ascii="Arial Narrow" w:eastAsia="Calibri" w:hAnsi="Arial Narrow"/>
                <w:sz w:val="18"/>
                <w:szCs w:val="18"/>
              </w:rPr>
            </w:pPr>
            <w:ins w:id="200" w:author="Auto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ins>
          </w:p>
          <w:p w14:paraId="074C9602" w14:textId="77777777" w:rsidR="000B7BE7" w:rsidRPr="00385B43" w:rsidRDefault="000B7BE7" w:rsidP="000B7BE7">
            <w:pPr>
              <w:pStyle w:val="Odsekzoznamu"/>
              <w:numPr>
                <w:ilvl w:val="0"/>
                <w:numId w:val="28"/>
              </w:numPr>
              <w:ind w:left="426"/>
              <w:rPr>
                <w:ins w:id="201" w:author="Autor"/>
                <w:rFonts w:ascii="Arial Narrow" w:eastAsia="Calibri" w:hAnsi="Arial Narrow"/>
                <w:sz w:val="18"/>
                <w:szCs w:val="18"/>
              </w:rPr>
            </w:pPr>
            <w:ins w:id="202" w:author="Auto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ins>
          </w:p>
          <w:p w14:paraId="20238FAA" w14:textId="77777777" w:rsidR="000B7BE7" w:rsidRDefault="000B7BE7" w:rsidP="000B7BE7">
            <w:pPr>
              <w:pStyle w:val="Odsekzoznamu"/>
              <w:numPr>
                <w:ilvl w:val="0"/>
                <w:numId w:val="28"/>
              </w:numPr>
              <w:ind w:left="426"/>
              <w:rPr>
                <w:ins w:id="203" w:author="Autor"/>
                <w:rFonts w:ascii="Arial Narrow" w:eastAsia="Calibri" w:hAnsi="Arial Narrow"/>
                <w:sz w:val="18"/>
                <w:szCs w:val="18"/>
              </w:rPr>
            </w:pPr>
            <w:ins w:id="204" w:author="Autor">
              <w:r w:rsidRPr="00385B43">
                <w:rPr>
                  <w:rFonts w:ascii="Arial Narrow" w:eastAsia="Calibri" w:hAnsi="Arial Narrow"/>
                  <w:sz w:val="18"/>
                  <w:szCs w:val="18"/>
                </w:rPr>
                <w:t>popis toho, ako sa realizáciou projektu dosiahnu deklarované cieľové hodnoty merateľných ukazovateľov projektu</w:t>
              </w:r>
              <w:r>
                <w:rPr>
                  <w:rFonts w:ascii="Arial Narrow" w:eastAsia="Calibri" w:hAnsi="Arial Narrow"/>
                  <w:sz w:val="18"/>
                  <w:szCs w:val="18"/>
                </w:rPr>
                <w:t>,</w:t>
              </w:r>
            </w:ins>
          </w:p>
          <w:p w14:paraId="50C1683A" w14:textId="77777777" w:rsidR="000B7BE7" w:rsidRPr="00385B43" w:rsidRDefault="000B7BE7" w:rsidP="000B7BE7">
            <w:pPr>
              <w:pStyle w:val="Odsekzoznamu"/>
              <w:numPr>
                <w:ilvl w:val="0"/>
                <w:numId w:val="28"/>
              </w:numPr>
              <w:ind w:left="426"/>
              <w:rPr>
                <w:ins w:id="205" w:author="Autor"/>
                <w:rFonts w:ascii="Arial Narrow" w:eastAsia="Calibri" w:hAnsi="Arial Narrow"/>
                <w:sz w:val="18"/>
                <w:szCs w:val="18"/>
              </w:rPr>
            </w:pPr>
            <w:ins w:id="206" w:author="Autor">
              <w:r>
                <w:rPr>
                  <w:rFonts w:ascii="Arial Narrow" w:eastAsia="Calibri" w:hAnsi="Arial Narrow"/>
                  <w:sz w:val="18"/>
                  <w:szCs w:val="18"/>
                </w:rPr>
                <w:t>preukázanie inovatívnosti výstupov projektu,</w:t>
              </w:r>
            </w:ins>
          </w:p>
          <w:p w14:paraId="26C851DD" w14:textId="77777777" w:rsidR="000B7BE7" w:rsidRDefault="000B7BE7" w:rsidP="000B7BE7">
            <w:pPr>
              <w:pStyle w:val="Odsekzoznamu"/>
              <w:numPr>
                <w:ilvl w:val="0"/>
                <w:numId w:val="28"/>
              </w:numPr>
              <w:ind w:left="426"/>
              <w:rPr>
                <w:ins w:id="207" w:author="Autor"/>
                <w:rFonts w:ascii="Arial Narrow" w:eastAsia="Calibri" w:hAnsi="Arial Narrow"/>
                <w:sz w:val="18"/>
                <w:szCs w:val="18"/>
              </w:rPr>
            </w:pPr>
            <w:ins w:id="208" w:author="Autor">
              <w:r w:rsidRPr="00385B43">
                <w:rPr>
                  <w:rFonts w:ascii="Arial Narrow" w:eastAsia="Calibri" w:hAnsi="Arial Narrow"/>
                  <w:sz w:val="18"/>
                  <w:szCs w:val="18"/>
                </w:rPr>
                <w:t>popis toho, ako bude zabezpečená prevádzková a technická udržateľnosť výstupov projektu po jeho zrealizovaní</w:t>
              </w:r>
            </w:ins>
          </w:p>
          <w:p w14:paraId="6DF94820" w14:textId="77777777" w:rsidR="000B7BE7" w:rsidRPr="00385B43" w:rsidRDefault="000B7BE7" w:rsidP="000B7BE7">
            <w:pPr>
              <w:pStyle w:val="Odsekzoznamu"/>
              <w:numPr>
                <w:ilvl w:val="0"/>
                <w:numId w:val="28"/>
              </w:numPr>
              <w:ind w:left="426"/>
              <w:rPr>
                <w:ins w:id="209" w:author="Autor"/>
                <w:rFonts w:ascii="Arial Narrow" w:eastAsia="Calibri" w:hAnsi="Arial Narrow"/>
                <w:sz w:val="18"/>
                <w:szCs w:val="18"/>
              </w:rPr>
            </w:pPr>
            <w:ins w:id="210" w:author="Auto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Pr="00385B43">
                <w:rPr>
                  <w:rFonts w:ascii="Arial Narrow" w:eastAsia="Calibri" w:hAnsi="Arial Narrow"/>
                  <w:sz w:val="18"/>
                  <w:szCs w:val="18"/>
                </w:rPr>
                <w:t>účinnosť a efektívnosť riešenia vo vzťahu k stanoveným cieľom a výsledkom projektu</w:t>
              </w:r>
            </w:ins>
          </w:p>
          <w:p w14:paraId="0F50E059" w14:textId="77777777" w:rsidR="000B7BE7" w:rsidRPr="007D6358" w:rsidRDefault="000B7BE7" w:rsidP="000B7BE7">
            <w:pPr>
              <w:pStyle w:val="Odsekzoznamu"/>
              <w:numPr>
                <w:ilvl w:val="0"/>
                <w:numId w:val="28"/>
              </w:numPr>
              <w:ind w:left="426"/>
              <w:rPr>
                <w:ins w:id="211" w:author="Autor"/>
                <w:rFonts w:ascii="Arial Narrow" w:hAnsi="Arial Narrow"/>
                <w:sz w:val="18"/>
                <w:szCs w:val="18"/>
              </w:rPr>
            </w:pPr>
            <w:ins w:id="212" w:author="Autor">
              <w:r w:rsidRPr="00385B43">
                <w:rPr>
                  <w:rFonts w:ascii="Arial Narrow" w:eastAsia="Calibri" w:hAnsi="Arial Narrow"/>
                  <w:sz w:val="18"/>
                  <w:szCs w:val="18"/>
                </w:rPr>
                <w:t>kvalitatívna úroveň výstupov projektu</w:t>
              </w:r>
              <w:r>
                <w:rPr>
                  <w:rFonts w:ascii="Arial Narrow" w:eastAsia="Calibri" w:hAnsi="Arial Narrow"/>
                  <w:sz w:val="18"/>
                  <w:szCs w:val="18"/>
                </w:rPr>
                <w:t>,</w:t>
              </w:r>
            </w:ins>
          </w:p>
          <w:p w14:paraId="2CBB7F63" w14:textId="77777777" w:rsidR="000B7BE7" w:rsidRPr="00C5708E" w:rsidRDefault="000B7BE7" w:rsidP="000B7BE7">
            <w:pPr>
              <w:pStyle w:val="Odsekzoznamu"/>
              <w:numPr>
                <w:ilvl w:val="0"/>
                <w:numId w:val="28"/>
              </w:numPr>
              <w:ind w:left="426"/>
              <w:rPr>
                <w:ins w:id="213" w:author="Autor"/>
                <w:rFonts w:ascii="Arial Narrow" w:hAnsi="Arial Narrow"/>
                <w:sz w:val="18"/>
                <w:szCs w:val="18"/>
              </w:rPr>
            </w:pPr>
            <w:ins w:id="214" w:author="Autor">
              <w:r>
                <w:rPr>
                  <w:rFonts w:ascii="Arial Narrow" w:eastAsia="Calibri" w:hAnsi="Arial Narrow"/>
                  <w:sz w:val="18"/>
                  <w:szCs w:val="18"/>
                </w:rPr>
                <w:t>popis vstupov do finančnej analýzy</w:t>
              </w:r>
            </w:ins>
          </w:p>
          <w:p w14:paraId="3012D6A0" w14:textId="77777777" w:rsidR="000B7BE7" w:rsidRPr="00C5708E" w:rsidRDefault="000B7BE7" w:rsidP="000B7BE7">
            <w:pPr>
              <w:pStyle w:val="Odsekzoznamu"/>
              <w:numPr>
                <w:ilvl w:val="0"/>
                <w:numId w:val="28"/>
              </w:numPr>
              <w:ind w:left="426"/>
              <w:rPr>
                <w:ins w:id="215" w:author="Autor"/>
                <w:rFonts w:ascii="Arial Narrow" w:hAnsi="Arial Narrow"/>
                <w:sz w:val="18"/>
                <w:szCs w:val="18"/>
              </w:rPr>
            </w:pPr>
            <w:ins w:id="216" w:author="Autor">
              <w:r>
                <w:rPr>
                  <w:rFonts w:ascii="Arial Narrow" w:eastAsia="Calibri" w:hAnsi="Arial Narrow"/>
                  <w:sz w:val="18"/>
                  <w:szCs w:val="18"/>
                </w:rPr>
                <w:t xml:space="preserve">popis krytia prevádzkových výdavkov súvisiacich s prevádzkou predmetu projektu po ukončení realizácie projektu. </w:t>
              </w:r>
            </w:ins>
          </w:p>
          <w:p w14:paraId="66E1C329" w14:textId="55434EC6" w:rsidR="00F13DF8" w:rsidRPr="00385B43" w:rsidDel="000B7BE7" w:rsidRDefault="00CE63F5" w:rsidP="00F13DF8">
            <w:pPr>
              <w:pStyle w:val="Zoznamsodrkami2"/>
              <w:numPr>
                <w:ilvl w:val="0"/>
                <w:numId w:val="0"/>
              </w:numPr>
              <w:jc w:val="both"/>
              <w:rPr>
                <w:del w:id="217" w:author="Autor"/>
                <w:rFonts w:ascii="Arial Narrow" w:hAnsi="Arial Narrow"/>
                <w:sz w:val="18"/>
                <w:szCs w:val="18"/>
                <w:lang w:val="sk-SK"/>
              </w:rPr>
            </w:pPr>
            <w:del w:id="218" w:author="Autor">
              <w:r w:rsidRPr="006C3E35" w:rsidDel="000B7BE7">
                <w:rPr>
                  <w:rFonts w:ascii="Arial Narrow" w:hAnsi="Arial Narrow"/>
                  <w:sz w:val="18"/>
                  <w:szCs w:val="18"/>
                  <w:lang w:val="sk-SK"/>
                </w:rPr>
                <w:delText>Žiadateľ</w:delText>
              </w:r>
              <w:r w:rsidRPr="00385B43" w:rsidDel="000B7BE7">
                <w:rPr>
                  <w:rFonts w:ascii="Arial Narrow" w:hAnsi="Arial Narrow"/>
                  <w:sz w:val="18"/>
                  <w:szCs w:val="18"/>
                  <w:lang w:val="sk-SK"/>
                </w:rPr>
                <w:delText xml:space="preserve"> </w:delText>
              </w:r>
              <w:r w:rsidR="008A2FD8" w:rsidRPr="00385B43" w:rsidDel="000B7BE7">
                <w:rPr>
                  <w:rFonts w:ascii="Arial Narrow" w:hAnsi="Arial Narrow"/>
                  <w:sz w:val="18"/>
                  <w:szCs w:val="18"/>
                  <w:lang w:val="sk-SK"/>
                </w:rPr>
                <w:delText>popíše situáciu po realizácii projektu a očakávané výsledky a posúdenie navrhovaných aktivít z hľadiska ich prevádzkovej a</w:delText>
              </w:r>
              <w:r w:rsidR="00F13DF8" w:rsidRPr="00385B43" w:rsidDel="000B7BE7">
                <w:rPr>
                  <w:rFonts w:ascii="Arial Narrow" w:hAnsi="Arial Narrow"/>
                  <w:sz w:val="18"/>
                  <w:szCs w:val="18"/>
                  <w:lang w:val="sk-SK"/>
                </w:rPr>
                <w:delText> </w:delText>
              </w:r>
              <w:r w:rsidR="008A2FD8" w:rsidRPr="00385B43" w:rsidDel="000B7BE7">
                <w:rPr>
                  <w:rFonts w:ascii="Arial Narrow" w:hAnsi="Arial Narrow"/>
                  <w:sz w:val="18"/>
                  <w:szCs w:val="18"/>
                  <w:lang w:val="sk-SK"/>
                </w:rPr>
                <w:delText>technickej udržateľnosti, resp. ud</w:delText>
              </w:r>
              <w:r w:rsidR="00F13DF8" w:rsidRPr="00385B43" w:rsidDel="000B7BE7">
                <w:rPr>
                  <w:rFonts w:ascii="Arial Narrow" w:hAnsi="Arial Narrow"/>
                  <w:sz w:val="18"/>
                  <w:szCs w:val="18"/>
                  <w:lang w:val="sk-SK"/>
                </w:rPr>
                <w:delText>ržateľnosti výsledkov projektu.</w:delText>
              </w:r>
            </w:del>
          </w:p>
          <w:p w14:paraId="3990FEB2" w14:textId="1231D361" w:rsidR="00F13DF8" w:rsidRPr="00385B43" w:rsidDel="000B7BE7" w:rsidRDefault="00F13DF8" w:rsidP="00F11710">
            <w:pPr>
              <w:pStyle w:val="Zoznamsodrkami2"/>
              <w:numPr>
                <w:ilvl w:val="0"/>
                <w:numId w:val="0"/>
              </w:numPr>
              <w:rPr>
                <w:del w:id="219" w:author="Autor"/>
                <w:rFonts w:ascii="Arial Narrow" w:hAnsi="Arial Narrow"/>
                <w:sz w:val="18"/>
                <w:szCs w:val="18"/>
                <w:lang w:val="sk-SK"/>
              </w:rPr>
            </w:pPr>
          </w:p>
          <w:p w14:paraId="3837B66B" w14:textId="0B11DF3C" w:rsidR="00F13DF8" w:rsidRPr="00385B43" w:rsidDel="000B7BE7" w:rsidRDefault="00F13DF8" w:rsidP="00F13DF8">
            <w:pPr>
              <w:pStyle w:val="BodyText21"/>
              <w:spacing w:after="120" w:line="240" w:lineRule="auto"/>
              <w:ind w:left="0"/>
              <w:rPr>
                <w:del w:id="220" w:author="Autor"/>
                <w:rFonts w:ascii="Arial Narrow" w:hAnsi="Arial Narrow"/>
                <w:sz w:val="18"/>
                <w:szCs w:val="18"/>
                <w:lang w:val="sk-SK"/>
              </w:rPr>
            </w:pPr>
            <w:del w:id="221" w:author="Autor">
              <w:r w:rsidRPr="00385B43" w:rsidDel="000B7BE7">
                <w:rPr>
                  <w:rFonts w:ascii="Arial Narrow" w:hAnsi="Arial Narrow"/>
                  <w:sz w:val="18"/>
                  <w:szCs w:val="18"/>
                  <w:lang w:val="sk-SK"/>
                </w:rPr>
                <w:delText xml:space="preserve">V rámci tejto časti sa </w:delText>
              </w:r>
              <w:r w:rsidR="00CE63F5" w:rsidRPr="00385B43" w:rsidDel="000B7BE7">
                <w:rPr>
                  <w:rFonts w:ascii="Arial Narrow" w:hAnsi="Arial Narrow"/>
                  <w:sz w:val="18"/>
                  <w:szCs w:val="18"/>
                  <w:lang w:val="sk-SK"/>
                </w:rPr>
                <w:delText>ž</w:delText>
              </w:r>
              <w:r w:rsidR="00CE63F5" w:rsidRPr="006C3E35" w:rsidDel="000B7BE7">
                <w:rPr>
                  <w:rFonts w:ascii="Arial Narrow" w:hAnsi="Arial Narrow"/>
                  <w:sz w:val="18"/>
                  <w:szCs w:val="18"/>
                  <w:lang w:val="sk-SK"/>
                </w:rPr>
                <w:delText>iadateľ</w:delText>
              </w:r>
              <w:r w:rsidRPr="00385B43" w:rsidDel="000B7BE7">
                <w:rPr>
                  <w:rFonts w:ascii="Arial Narrow" w:hAnsi="Arial Narrow"/>
                  <w:sz w:val="18"/>
                  <w:szCs w:val="18"/>
                  <w:lang w:val="sk-SK"/>
                </w:rPr>
                <w:delText xml:space="preserve"> zameriava najmä na:</w:delText>
              </w:r>
            </w:del>
          </w:p>
          <w:p w14:paraId="7BB32B4E" w14:textId="6CEDC134" w:rsidR="008A2FD8" w:rsidDel="000B7BE7" w:rsidRDefault="008A2FD8" w:rsidP="00F13DF8">
            <w:pPr>
              <w:pStyle w:val="Odsekzoznamu"/>
              <w:numPr>
                <w:ilvl w:val="0"/>
                <w:numId w:val="28"/>
              </w:numPr>
              <w:ind w:left="426"/>
              <w:rPr>
                <w:del w:id="222" w:author="Autor"/>
                <w:rFonts w:ascii="Arial Narrow" w:eastAsia="Calibri" w:hAnsi="Arial Narrow"/>
                <w:sz w:val="18"/>
                <w:szCs w:val="18"/>
              </w:rPr>
            </w:pPr>
            <w:del w:id="223" w:author="Autor">
              <w:r w:rsidRPr="00385B43" w:rsidDel="000B7BE7">
                <w:rPr>
                  <w:rFonts w:ascii="Arial Narrow" w:eastAsia="Calibri" w:hAnsi="Arial Narrow"/>
                  <w:sz w:val="18"/>
                  <w:szCs w:val="18"/>
                </w:rPr>
                <w:delText xml:space="preserve">popis príspevku projektu k plneniu cieľov </w:delText>
              </w:r>
              <w:r w:rsidR="00F13DF8" w:rsidRPr="00385B43" w:rsidDel="000B7BE7">
                <w:rPr>
                  <w:rFonts w:ascii="Arial Narrow" w:eastAsia="Calibri" w:hAnsi="Arial Narrow"/>
                  <w:sz w:val="18"/>
                  <w:szCs w:val="18"/>
                </w:rPr>
                <w:delText>stratégie CLLD,</w:delText>
              </w:r>
            </w:del>
          </w:p>
          <w:p w14:paraId="23913936" w14:textId="1A8CA3F6" w:rsidR="008A2FD8" w:rsidRPr="00385B43" w:rsidDel="000B7BE7" w:rsidRDefault="008A2FD8" w:rsidP="00F13DF8">
            <w:pPr>
              <w:pStyle w:val="Odsekzoznamu"/>
              <w:numPr>
                <w:ilvl w:val="0"/>
                <w:numId w:val="28"/>
              </w:numPr>
              <w:ind w:left="426"/>
              <w:rPr>
                <w:del w:id="224" w:author="Autor"/>
                <w:rFonts w:ascii="Arial Narrow" w:eastAsia="Calibri" w:hAnsi="Arial Narrow"/>
                <w:sz w:val="18"/>
                <w:szCs w:val="18"/>
              </w:rPr>
            </w:pPr>
            <w:del w:id="225" w:author="Autor">
              <w:r w:rsidRPr="00385B43" w:rsidDel="000B7BE7">
                <w:rPr>
                  <w:rFonts w:ascii="Arial Narrow" w:eastAsia="Calibri" w:hAnsi="Arial Narrow"/>
                  <w:sz w:val="18"/>
                  <w:szCs w:val="18"/>
                </w:rPr>
                <w:delText>popis toho, ako a do akej miery projekt prispeje k riešeniu situácie v riešenej oblasti (environmentálne, socio - ekonomické a iné prínosy projektu po jeho realizácii v danej lokalite, resp. regióne vrátane previazanosti s možnými budúcimi aktivitami v regióne, v</w:delText>
              </w:r>
              <w:r w:rsidR="00385B43" w:rsidRPr="00385B43" w:rsidDel="000B7BE7">
                <w:rPr>
                  <w:rFonts w:ascii="Arial Narrow" w:eastAsia="Calibri" w:hAnsi="Arial Narrow"/>
                  <w:sz w:val="18"/>
                  <w:szCs w:val="18"/>
                </w:rPr>
                <w:delText> </w:delText>
              </w:r>
              <w:r w:rsidRPr="00385B43" w:rsidDel="000B7BE7">
                <w:rPr>
                  <w:rFonts w:ascii="Arial Narrow" w:eastAsia="Calibri" w:hAnsi="Arial Narrow"/>
                  <w:sz w:val="18"/>
                  <w:szCs w:val="18"/>
                </w:rPr>
                <w:delText xml:space="preserve">ktorom </w:delText>
              </w:r>
              <w:r w:rsidR="00385B43" w:rsidRPr="00385B43" w:rsidDel="000B7BE7">
                <w:rPr>
                  <w:rFonts w:ascii="Arial Narrow" w:hAnsi="Arial Narrow"/>
                  <w:sz w:val="18"/>
                  <w:szCs w:val="18"/>
                </w:rPr>
                <w:delText xml:space="preserve">žiadateľ </w:delText>
              </w:r>
              <w:r w:rsidRPr="00385B43" w:rsidDel="000B7BE7">
                <w:rPr>
                  <w:rFonts w:ascii="Arial Narrow" w:eastAsia="Calibri" w:hAnsi="Arial Narrow"/>
                  <w:sz w:val="18"/>
                  <w:szCs w:val="18"/>
                </w:rPr>
                <w:delText>plánuje</w:delText>
              </w:r>
              <w:r w:rsidR="00F13DF8" w:rsidRPr="00385B43" w:rsidDel="000B7BE7">
                <w:rPr>
                  <w:rFonts w:ascii="Arial Narrow" w:eastAsia="Calibri" w:hAnsi="Arial Narrow"/>
                  <w:sz w:val="18"/>
                  <w:szCs w:val="18"/>
                </w:rPr>
                <w:delText xml:space="preserve"> </w:delText>
              </w:r>
              <w:r w:rsidRPr="00385B43" w:rsidDel="000B7BE7">
                <w:rPr>
                  <w:rFonts w:ascii="Arial Narrow" w:eastAsia="Calibri" w:hAnsi="Arial Narrow"/>
                  <w:sz w:val="18"/>
                  <w:szCs w:val="18"/>
                </w:rPr>
                <w:delText xml:space="preserve">zrealizovať </w:delText>
              </w:r>
              <w:r w:rsidR="00F13DF8" w:rsidRPr="00385B43" w:rsidDel="000B7BE7">
                <w:rPr>
                  <w:rFonts w:ascii="Arial Narrow" w:eastAsia="Calibri" w:hAnsi="Arial Narrow"/>
                  <w:sz w:val="18"/>
                  <w:szCs w:val="18"/>
                </w:rPr>
                <w:delText>projekt</w:delText>
              </w:r>
              <w:r w:rsidRPr="00385B43" w:rsidDel="000B7BE7">
                <w:rPr>
                  <w:rFonts w:ascii="Arial Narrow" w:eastAsia="Calibri" w:hAnsi="Arial Narrow"/>
                  <w:sz w:val="18"/>
                  <w:szCs w:val="18"/>
                </w:rPr>
                <w:delText>),</w:delText>
              </w:r>
            </w:del>
          </w:p>
          <w:p w14:paraId="154C996C" w14:textId="36E920A2" w:rsidR="008A2FD8" w:rsidDel="000B7BE7" w:rsidRDefault="008A2FD8" w:rsidP="00F13DF8">
            <w:pPr>
              <w:pStyle w:val="Odsekzoznamu"/>
              <w:numPr>
                <w:ilvl w:val="0"/>
                <w:numId w:val="28"/>
              </w:numPr>
              <w:ind w:left="426"/>
              <w:rPr>
                <w:del w:id="226" w:author="Autor"/>
                <w:rFonts w:ascii="Arial Narrow" w:eastAsia="Calibri" w:hAnsi="Arial Narrow"/>
                <w:sz w:val="18"/>
                <w:szCs w:val="18"/>
              </w:rPr>
            </w:pPr>
            <w:del w:id="227" w:author="Autor">
              <w:r w:rsidRPr="00385B43" w:rsidDel="000B7BE7">
                <w:rPr>
                  <w:rFonts w:ascii="Arial Narrow" w:eastAsia="Calibri" w:hAnsi="Arial Narrow"/>
                  <w:sz w:val="18"/>
                  <w:szCs w:val="18"/>
                </w:rPr>
                <w:delText>popis toho, ako sa realizáciou hlavn</w:delText>
              </w:r>
              <w:r w:rsidR="00F760E3" w:rsidDel="000B7BE7">
                <w:rPr>
                  <w:rFonts w:ascii="Arial Narrow" w:eastAsia="Calibri" w:hAnsi="Arial Narrow"/>
                  <w:sz w:val="18"/>
                  <w:szCs w:val="18"/>
                </w:rPr>
                <w:delText>ej</w:delText>
              </w:r>
              <w:r w:rsidRPr="00385B43" w:rsidDel="000B7BE7">
                <w:rPr>
                  <w:rFonts w:ascii="Arial Narrow" w:eastAsia="Calibri" w:hAnsi="Arial Narrow"/>
                  <w:sz w:val="18"/>
                  <w:szCs w:val="18"/>
                </w:rPr>
                <w:delText xml:space="preserve"> aktiv</w:delText>
              </w:r>
              <w:r w:rsidR="00F760E3" w:rsidDel="000B7BE7">
                <w:rPr>
                  <w:rFonts w:ascii="Arial Narrow" w:eastAsia="Calibri" w:hAnsi="Arial Narrow"/>
                  <w:sz w:val="18"/>
                  <w:szCs w:val="18"/>
                </w:rPr>
                <w:delText>i</w:delText>
              </w:r>
              <w:r w:rsidRPr="00385B43" w:rsidDel="000B7BE7">
                <w:rPr>
                  <w:rFonts w:ascii="Arial Narrow" w:eastAsia="Calibri" w:hAnsi="Arial Narrow"/>
                  <w:sz w:val="18"/>
                  <w:szCs w:val="18"/>
                </w:rPr>
                <w:delText>t</w:delText>
              </w:r>
              <w:r w:rsidR="00F760E3" w:rsidDel="000B7BE7">
                <w:rPr>
                  <w:rFonts w:ascii="Arial Narrow" w:eastAsia="Calibri" w:hAnsi="Arial Narrow"/>
                  <w:sz w:val="18"/>
                  <w:szCs w:val="18"/>
                </w:rPr>
                <w:delText>y</w:delText>
              </w:r>
              <w:r w:rsidRPr="00385B43" w:rsidDel="000B7BE7">
                <w:rPr>
                  <w:rFonts w:ascii="Arial Narrow" w:eastAsia="Calibri" w:hAnsi="Arial Narrow"/>
                  <w:sz w:val="18"/>
                  <w:szCs w:val="18"/>
                </w:rPr>
                <w:delText xml:space="preserve"> projektu dosiahnu deklarované cieľové hodnoty merateľných ukazovateľov projektu</w:delText>
              </w:r>
              <w:r w:rsidR="00045684" w:rsidDel="000B7BE7">
                <w:rPr>
                  <w:rFonts w:ascii="Arial Narrow" w:eastAsia="Calibri" w:hAnsi="Arial Narrow"/>
                  <w:sz w:val="18"/>
                  <w:szCs w:val="18"/>
                </w:rPr>
                <w:delText>,</w:delText>
              </w:r>
            </w:del>
          </w:p>
          <w:p w14:paraId="330B083C" w14:textId="0FB85658" w:rsidR="00045684" w:rsidRPr="00385B43" w:rsidDel="000B7BE7" w:rsidRDefault="00045684" w:rsidP="00F13DF8">
            <w:pPr>
              <w:pStyle w:val="Odsekzoznamu"/>
              <w:numPr>
                <w:ilvl w:val="0"/>
                <w:numId w:val="28"/>
              </w:numPr>
              <w:ind w:left="426"/>
              <w:rPr>
                <w:del w:id="228" w:author="Autor"/>
                <w:rFonts w:ascii="Arial Narrow" w:eastAsia="Calibri" w:hAnsi="Arial Narrow"/>
                <w:sz w:val="18"/>
                <w:szCs w:val="18"/>
              </w:rPr>
            </w:pPr>
            <w:del w:id="229" w:author="Autor">
              <w:r w:rsidDel="000B7BE7">
                <w:rPr>
                  <w:rFonts w:ascii="Arial Narrow" w:eastAsia="Calibri" w:hAnsi="Arial Narrow"/>
                  <w:sz w:val="18"/>
                  <w:szCs w:val="18"/>
                </w:rPr>
                <w:delText>preukázanie inovatívnosti výstupov projektu,</w:delText>
              </w:r>
            </w:del>
          </w:p>
          <w:p w14:paraId="36A67EAE" w14:textId="65373B29" w:rsidR="008A2FD8" w:rsidDel="000B7BE7" w:rsidRDefault="008A2FD8" w:rsidP="00F13DF8">
            <w:pPr>
              <w:pStyle w:val="Odsekzoznamu"/>
              <w:numPr>
                <w:ilvl w:val="0"/>
                <w:numId w:val="28"/>
              </w:numPr>
              <w:ind w:left="426"/>
              <w:rPr>
                <w:del w:id="230" w:author="Autor"/>
                <w:rFonts w:ascii="Arial Narrow" w:eastAsia="Calibri" w:hAnsi="Arial Narrow"/>
                <w:sz w:val="18"/>
                <w:szCs w:val="18"/>
              </w:rPr>
            </w:pPr>
            <w:del w:id="231" w:author="Autor">
              <w:r w:rsidRPr="00385B43" w:rsidDel="000B7BE7">
                <w:rPr>
                  <w:rFonts w:ascii="Arial Narrow" w:eastAsia="Calibri" w:hAnsi="Arial Narrow"/>
                  <w:sz w:val="18"/>
                  <w:szCs w:val="18"/>
                </w:rPr>
                <w:delText>popis toho, ako bude zabezpečená prevádzková a technická udržateľnosť výstupov projektu po jeho zrealizovaní</w:delText>
              </w:r>
            </w:del>
          </w:p>
          <w:p w14:paraId="2C56A6C3" w14:textId="2C63873B" w:rsidR="008A2FD8" w:rsidRPr="00385B43" w:rsidDel="000B7BE7" w:rsidRDefault="007E493D" w:rsidP="00F13DF8">
            <w:pPr>
              <w:pStyle w:val="Odsekzoznamu"/>
              <w:numPr>
                <w:ilvl w:val="0"/>
                <w:numId w:val="28"/>
              </w:numPr>
              <w:ind w:left="426"/>
              <w:rPr>
                <w:del w:id="232" w:author="Autor"/>
                <w:rFonts w:ascii="Arial Narrow" w:eastAsia="Calibri" w:hAnsi="Arial Narrow"/>
                <w:sz w:val="18"/>
                <w:szCs w:val="18"/>
              </w:rPr>
            </w:pPr>
            <w:del w:id="233" w:author="Autor">
              <w:r w:rsidRPr="007E493D" w:rsidDel="000B7BE7">
                <w:rPr>
                  <w:rFonts w:ascii="Arial Narrow" w:eastAsia="Calibri" w:hAnsi="Arial Narrow"/>
                  <w:sz w:val="18"/>
                  <w:szCs w:val="18"/>
                </w:rPr>
                <w:delText xml:space="preserve">popis možných rizík v súvislosti s udržateľnosťou projektu a popis manažmentu rizík udržateľnosti projektu (identifikovanie rizík, popis prostriedkov na ich elimináciu). </w:delText>
              </w:r>
              <w:r w:rsidR="008A2FD8" w:rsidRPr="00385B43" w:rsidDel="000B7BE7">
                <w:rPr>
                  <w:rFonts w:ascii="Arial Narrow" w:eastAsia="Calibri" w:hAnsi="Arial Narrow"/>
                  <w:sz w:val="18"/>
                  <w:szCs w:val="18"/>
                </w:rPr>
                <w:delText>účinnosť a efektívnosť riešenia vo vzťahu k stanoveným cieľom a výsledkom projektu</w:delText>
              </w:r>
            </w:del>
          </w:p>
          <w:p w14:paraId="2C7AEEA2" w14:textId="17F7B575" w:rsidR="004D6DEB" w:rsidRPr="004D6DEB" w:rsidDel="000B7BE7" w:rsidRDefault="008A2FD8" w:rsidP="004D6DEB">
            <w:pPr>
              <w:pStyle w:val="Odsekzoznamu"/>
              <w:numPr>
                <w:ilvl w:val="0"/>
                <w:numId w:val="28"/>
              </w:numPr>
              <w:ind w:left="426"/>
              <w:rPr>
                <w:del w:id="234" w:author="Autor"/>
                <w:rFonts w:ascii="Arial Narrow" w:hAnsi="Arial Narrow"/>
                <w:sz w:val="18"/>
                <w:szCs w:val="18"/>
              </w:rPr>
            </w:pPr>
            <w:del w:id="235" w:author="Autor">
              <w:r w:rsidRPr="00385B43" w:rsidDel="000B7BE7">
                <w:rPr>
                  <w:rFonts w:ascii="Arial Narrow" w:eastAsia="Calibri" w:hAnsi="Arial Narrow"/>
                  <w:sz w:val="18"/>
                  <w:szCs w:val="18"/>
                </w:rPr>
                <w:delText>kvalitatívna úroveň výstupov projektu</w:delText>
              </w:r>
              <w:r w:rsidR="00060B13" w:rsidDel="000B7BE7">
                <w:rPr>
                  <w:rFonts w:ascii="Arial Narrow" w:eastAsia="Calibri" w:hAnsi="Arial Narrow"/>
                  <w:sz w:val="18"/>
                  <w:szCs w:val="18"/>
                </w:rPr>
                <w:delText>,</w:delText>
              </w:r>
            </w:del>
          </w:p>
          <w:p w14:paraId="46F59B42" w14:textId="4A697F4A" w:rsidR="00F13DF8" w:rsidRPr="004D6DEB" w:rsidDel="000B7BE7" w:rsidRDefault="00F74163" w:rsidP="004D6DEB">
            <w:pPr>
              <w:pStyle w:val="Odsekzoznamu"/>
              <w:numPr>
                <w:ilvl w:val="0"/>
                <w:numId w:val="28"/>
              </w:numPr>
              <w:ind w:left="426"/>
              <w:rPr>
                <w:del w:id="236" w:author="Autor"/>
                <w:rFonts w:ascii="Arial Narrow" w:hAnsi="Arial Narrow"/>
                <w:sz w:val="18"/>
                <w:szCs w:val="18"/>
              </w:rPr>
            </w:pPr>
            <w:del w:id="237" w:author="Autor">
              <w:r w:rsidRPr="004D6DEB" w:rsidDel="000B7BE7">
                <w:rPr>
                  <w:rFonts w:ascii="Arial Narrow" w:eastAsia="Calibri" w:hAnsi="Arial Narrow"/>
                  <w:sz w:val="18"/>
                  <w:szCs w:val="18"/>
                </w:rPr>
                <w:delText>popis krytia prevádzkových výdavkov súvisiacich s prevádzkou predmetu projektu po ukončení realizácie projektu</w:delText>
              </w:r>
              <w:r w:rsidR="004D6DEB" w:rsidRPr="004D6DEB" w:rsidDel="000B7BE7">
                <w:rPr>
                  <w:rFonts w:ascii="Arial Narrow" w:eastAsia="Calibri" w:hAnsi="Arial Narrow"/>
                  <w:sz w:val="18"/>
                  <w:szCs w:val="18"/>
                </w:rPr>
                <w:delText>.</w:delText>
              </w:r>
            </w:del>
          </w:p>
          <w:p w14:paraId="1348609B" w14:textId="32DF98CC" w:rsidR="004D6DEB" w:rsidRPr="00385B43" w:rsidRDefault="004D6DEB" w:rsidP="004D6DEB">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8B90BD4" w:rsidR="008A2FD8" w:rsidRPr="004D6DEB" w:rsidRDefault="008A2FD8" w:rsidP="004D6DEB">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4C93E36A" w:rsidR="00C0655E" w:rsidRPr="00385B43" w:rsidRDefault="00C0655E" w:rsidP="004D6DE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40FB009" w:rsidR="00C0655E" w:rsidRPr="00385B43" w:rsidRDefault="00353C0C" w:rsidP="004D6DE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7D1CC4" w14:paraId="031037CB" w14:textId="441735BA" w:rsidTr="00B51F3B">
        <w:trPr>
          <w:trHeight w:val="126"/>
          <w:del w:id="238" w:author="Autor"/>
        </w:trPr>
        <w:tc>
          <w:tcPr>
            <w:tcW w:w="7054" w:type="dxa"/>
            <w:vAlign w:val="center"/>
          </w:tcPr>
          <w:p w14:paraId="324E04F9" w14:textId="5378D8DF" w:rsidR="00C0655E" w:rsidRPr="00385B43" w:rsidDel="007D1CC4" w:rsidRDefault="00C0655E" w:rsidP="004D6DEB">
            <w:pPr>
              <w:pStyle w:val="Odsekzoznamu"/>
              <w:numPr>
                <w:ilvl w:val="0"/>
                <w:numId w:val="8"/>
              </w:numPr>
              <w:autoSpaceDE w:val="0"/>
              <w:autoSpaceDN w:val="0"/>
              <w:ind w:left="426"/>
              <w:rPr>
                <w:del w:id="239" w:author="Autor"/>
                <w:rFonts w:ascii="Arial Narrow" w:hAnsi="Arial Narrow"/>
                <w:sz w:val="18"/>
                <w:szCs w:val="18"/>
              </w:rPr>
            </w:pPr>
            <w:commentRangeStart w:id="240"/>
            <w:del w:id="241" w:author="Autor">
              <w:r w:rsidRPr="00385B43" w:rsidDel="007D1CC4">
                <w:rPr>
                  <w:rFonts w:ascii="Arial Narrow" w:hAnsi="Arial Narrow"/>
                  <w:sz w:val="18"/>
                  <w:szCs w:val="18"/>
                </w:rPr>
                <w:delText xml:space="preserve">Podmienka, že žiadateľ nie je podnikom v ťažkostiach  </w:delText>
              </w:r>
            </w:del>
          </w:p>
        </w:tc>
        <w:tc>
          <w:tcPr>
            <w:tcW w:w="7405" w:type="dxa"/>
            <w:vAlign w:val="center"/>
          </w:tcPr>
          <w:p w14:paraId="239E89B0" w14:textId="648966C9" w:rsidR="00C0655E" w:rsidRPr="00385B43" w:rsidDel="007D1CC4" w:rsidRDefault="00C0655E" w:rsidP="00C5470C">
            <w:pPr>
              <w:pStyle w:val="Odsekzoznamu"/>
              <w:tabs>
                <w:tab w:val="left" w:pos="1593"/>
              </w:tabs>
              <w:autoSpaceDE w:val="0"/>
              <w:autoSpaceDN w:val="0"/>
              <w:ind w:left="1593" w:hanging="1527"/>
              <w:rPr>
                <w:del w:id="242" w:author="Autor"/>
                <w:rFonts w:ascii="Arial Narrow" w:hAnsi="Arial Narrow"/>
                <w:sz w:val="18"/>
                <w:szCs w:val="18"/>
              </w:rPr>
            </w:pPr>
            <w:del w:id="243" w:author="Autor">
              <w:r w:rsidRPr="004928E9" w:rsidDel="007D1CC4">
                <w:rPr>
                  <w:rFonts w:ascii="Arial Narrow" w:hAnsi="Arial Narrow"/>
                  <w:sz w:val="18"/>
                  <w:szCs w:val="18"/>
                </w:rPr>
                <w:delText xml:space="preserve">Príloha č. </w:delText>
              </w:r>
              <w:r w:rsidR="004D6DEB" w:rsidDel="007D1CC4">
                <w:rPr>
                  <w:rFonts w:ascii="Arial Narrow" w:hAnsi="Arial Narrow"/>
                  <w:sz w:val="18"/>
                  <w:szCs w:val="18"/>
                </w:rPr>
                <w:delText>2</w:delText>
              </w:r>
              <w:r w:rsidRPr="004928E9" w:rsidDel="007D1CC4">
                <w:rPr>
                  <w:rFonts w:ascii="Arial Narrow" w:hAnsi="Arial Narrow"/>
                  <w:sz w:val="18"/>
                  <w:szCs w:val="18"/>
                </w:rPr>
                <w:delText xml:space="preserve"> ŽoPr – Test podniku v</w:delText>
              </w:r>
              <w:r w:rsidR="00862AC5" w:rsidRPr="004928E9" w:rsidDel="007D1CC4">
                <w:rPr>
                  <w:rFonts w:ascii="Arial Narrow" w:hAnsi="Arial Narrow"/>
                  <w:sz w:val="18"/>
                  <w:szCs w:val="18"/>
                </w:rPr>
                <w:delText> </w:delText>
              </w:r>
              <w:r w:rsidRPr="004928E9" w:rsidDel="007D1CC4">
                <w:rPr>
                  <w:rFonts w:ascii="Arial Narrow" w:hAnsi="Arial Narrow"/>
                  <w:sz w:val="18"/>
                  <w:szCs w:val="18"/>
                </w:rPr>
                <w:delText>ťažkostiach</w:delText>
              </w:r>
            </w:del>
          </w:p>
          <w:p w14:paraId="7621A051" w14:textId="5E24C7F0" w:rsidR="00862AC5" w:rsidRPr="00385B43" w:rsidDel="007D1CC4" w:rsidRDefault="006C343B" w:rsidP="00BA5D1C">
            <w:pPr>
              <w:pStyle w:val="Odsekzoznamu"/>
              <w:tabs>
                <w:tab w:val="left" w:pos="1593"/>
              </w:tabs>
              <w:autoSpaceDE w:val="0"/>
              <w:autoSpaceDN w:val="0"/>
              <w:ind w:left="1593" w:hanging="1527"/>
              <w:rPr>
                <w:del w:id="244" w:author="Autor"/>
                <w:rFonts w:ascii="Arial Narrow" w:hAnsi="Arial Narrow"/>
                <w:sz w:val="18"/>
                <w:szCs w:val="18"/>
              </w:rPr>
            </w:pPr>
            <w:del w:id="245" w:author="Autor">
              <w:r w:rsidDel="007D1CC4">
                <w:rPr>
                  <w:rFonts w:ascii="Arial Narrow" w:hAnsi="Arial Narrow"/>
                  <w:sz w:val="18"/>
                  <w:szCs w:val="18"/>
                </w:rPr>
                <w:delText xml:space="preserve"> </w:delText>
              </w:r>
              <w:r w:rsidR="00862AC5" w:rsidRPr="00385B43" w:rsidDel="007D1CC4">
                <w:rPr>
                  <w:rFonts w:ascii="Arial Narrow" w:hAnsi="Arial Narrow"/>
                  <w:sz w:val="18"/>
                  <w:szCs w:val="18"/>
                </w:rPr>
                <w:delText>Účtovná závierka žiadateľa (ak nie je zverejnená v registri účtovných závierok)</w:delText>
              </w:r>
              <w:r w:rsidR="0021123F" w:rsidDel="007D1CC4">
                <w:rPr>
                  <w:rFonts w:ascii="Arial Narrow" w:hAnsi="Arial Narrow"/>
                  <w:sz w:val="18"/>
                  <w:szCs w:val="18"/>
                </w:rPr>
                <w:delText xml:space="preserve"> </w:delText>
              </w:r>
              <w:commentRangeEnd w:id="240"/>
              <w:r w:rsidR="00555408" w:rsidDel="007D1CC4">
                <w:rPr>
                  <w:rStyle w:val="Odkaznakomentr"/>
                </w:rPr>
                <w:commentReference w:id="240"/>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6271CDB" w:rsidR="00C9153F" w:rsidRPr="004D6DEB" w:rsidRDefault="00C0655E" w:rsidP="004D6DEB">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3E025825" w:rsidR="00C0655E" w:rsidRPr="00385B43" w:rsidRDefault="00C0655E" w:rsidP="004D6DE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3DBAB018" w:rsidR="00C0655E" w:rsidRPr="00385B43" w:rsidRDefault="00C0655E" w:rsidP="004D6DE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4D6DEB">
              <w:rPr>
                <w:rFonts w:ascii="Arial Narrow" w:hAnsi="Arial Narrow"/>
                <w:sz w:val="18"/>
                <w:szCs w:val="18"/>
              </w:rPr>
              <w:t>- U</w:t>
            </w:r>
            <w:r w:rsidRPr="00385B43">
              <w:rPr>
                <w:rFonts w:ascii="Arial Narrow" w:hAnsi="Arial Narrow"/>
                <w:sz w:val="18"/>
                <w:szCs w:val="18"/>
              </w:rPr>
              <w:t>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0EA6545D" w:rsidR="00C0655E" w:rsidRPr="00385B43" w:rsidRDefault="00C0655E" w:rsidP="004D6DEB">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793A343E" w:rsidR="008A0977" w:rsidRPr="004D6DEB" w:rsidRDefault="00CE155D" w:rsidP="004D6DE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7A7C18" w:rsidRPr="00385B43" w14:paraId="61DD8578" w14:textId="77777777" w:rsidTr="00B51F3B">
        <w:trPr>
          <w:trHeight w:val="207"/>
        </w:trPr>
        <w:tc>
          <w:tcPr>
            <w:tcW w:w="7054" w:type="dxa"/>
            <w:vAlign w:val="center"/>
          </w:tcPr>
          <w:p w14:paraId="76BC9D98" w14:textId="24D29B4A" w:rsidR="007A7C18" w:rsidRPr="0024490B" w:rsidRDefault="007A7C18" w:rsidP="007A7C18">
            <w:pPr>
              <w:pStyle w:val="Odsekzoznamu"/>
              <w:numPr>
                <w:ilvl w:val="0"/>
                <w:numId w:val="8"/>
              </w:numPr>
              <w:autoSpaceDE w:val="0"/>
              <w:autoSpaceDN w:val="0"/>
              <w:ind w:left="426"/>
              <w:rPr>
                <w:rFonts w:ascii="Arial Narrow" w:hAnsi="Arial Narrow"/>
                <w:sz w:val="18"/>
                <w:szCs w:val="18"/>
              </w:rPr>
            </w:pPr>
            <w:ins w:id="246" w:author="Autor">
              <w:r w:rsidRPr="0024490B">
                <w:rPr>
                  <w:rFonts w:ascii="Arial Narrow" w:hAnsi="Arial Narrow"/>
                  <w:sz w:val="18"/>
                  <w:szCs w:val="18"/>
                </w:rPr>
                <w:t xml:space="preserve">Podmienka, že žiadateľ nezačal realizáciu projektu pred predložením </w:t>
              </w:r>
              <w:proofErr w:type="spellStart"/>
              <w:r w:rsidRPr="0024490B">
                <w:rPr>
                  <w:rFonts w:ascii="Arial Narrow" w:hAnsi="Arial Narrow"/>
                  <w:sz w:val="18"/>
                  <w:szCs w:val="18"/>
                </w:rPr>
                <w:t>ŽoPr</w:t>
              </w:r>
              <w:proofErr w:type="spellEnd"/>
              <w:r w:rsidRPr="0024490B">
                <w:rPr>
                  <w:rFonts w:ascii="Arial Narrow" w:hAnsi="Arial Narrow"/>
                  <w:sz w:val="18"/>
                  <w:szCs w:val="18"/>
                </w:rPr>
                <w:t xml:space="preserve"> na MAS</w:t>
              </w:r>
            </w:ins>
            <w:del w:id="247" w:author="Autor">
              <w:r w:rsidRPr="0024490B" w:rsidDel="00C54F11">
                <w:rPr>
                  <w:rFonts w:ascii="Arial Narrow" w:hAnsi="Arial Narrow"/>
                  <w:sz w:val="18"/>
                  <w:szCs w:val="18"/>
                </w:rPr>
                <w:delText>Podmienka, že žiadateľ nezačal práce na projekte pred nadobudnutím účinnosti zmluvy o príspevku</w:delText>
              </w:r>
            </w:del>
          </w:p>
        </w:tc>
        <w:tc>
          <w:tcPr>
            <w:tcW w:w="7405" w:type="dxa"/>
            <w:vAlign w:val="center"/>
          </w:tcPr>
          <w:p w14:paraId="3CF6C482" w14:textId="07827935" w:rsidR="007A7C18" w:rsidRPr="0024490B" w:rsidRDefault="007A7C18" w:rsidP="007A7C18">
            <w:pPr>
              <w:pStyle w:val="Odsekzoznamu"/>
              <w:tabs>
                <w:tab w:val="left" w:pos="1593"/>
              </w:tabs>
              <w:autoSpaceDE w:val="0"/>
              <w:autoSpaceDN w:val="0"/>
              <w:ind w:left="1593" w:hanging="1527"/>
              <w:jc w:val="left"/>
              <w:rPr>
                <w:rFonts w:ascii="Arial Narrow" w:hAnsi="Arial Narrow"/>
                <w:sz w:val="18"/>
                <w:szCs w:val="18"/>
              </w:rPr>
            </w:pPr>
            <w:ins w:id="248" w:author="Autor">
              <w:r w:rsidRPr="0024490B">
                <w:rPr>
                  <w:rFonts w:ascii="Arial Narrow" w:hAnsi="Arial Narrow"/>
                  <w:sz w:val="18"/>
                  <w:szCs w:val="18"/>
                </w:rPr>
                <w:t>Bez osobitnej prílohy</w:t>
              </w:r>
            </w:ins>
            <w:del w:id="249" w:author="Autor">
              <w:r w:rsidRPr="0024490B" w:rsidDel="00C54F11">
                <w:rPr>
                  <w:rFonts w:ascii="Arial Narrow" w:hAnsi="Arial Narrow"/>
                  <w:sz w:val="18"/>
                  <w:szCs w:val="18"/>
                </w:rPr>
                <w:delText>Bez osobitnej prílohy</w:delText>
              </w:r>
            </w:del>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4C76225" w:rsidR="00CE155D" w:rsidRPr="00385B43" w:rsidRDefault="00CE155D" w:rsidP="004D6DEB">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6CEF673B"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3270F7D3" w:rsidR="00CE155D" w:rsidRPr="004D6DEB" w:rsidRDefault="00C41525" w:rsidP="004D6DEB">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004D6DEB">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762036" w14:paraId="1D5E0F62" w14:textId="3FF50CD7" w:rsidTr="00B51F3B">
        <w:trPr>
          <w:trHeight w:val="136"/>
          <w:del w:id="250" w:author="Autor"/>
        </w:trPr>
        <w:tc>
          <w:tcPr>
            <w:tcW w:w="7054" w:type="dxa"/>
            <w:vAlign w:val="center"/>
          </w:tcPr>
          <w:p w14:paraId="2574B83F" w14:textId="46676F95" w:rsidR="006E13CA" w:rsidRPr="00385B43" w:rsidDel="00762036" w:rsidRDefault="006E13CA" w:rsidP="007C1E56">
            <w:pPr>
              <w:pStyle w:val="Odsekzoznamu"/>
              <w:numPr>
                <w:ilvl w:val="0"/>
                <w:numId w:val="8"/>
              </w:numPr>
              <w:autoSpaceDE w:val="0"/>
              <w:autoSpaceDN w:val="0"/>
              <w:ind w:left="426"/>
              <w:rPr>
                <w:del w:id="251" w:author="Autor"/>
                <w:rFonts w:ascii="Arial Narrow" w:hAnsi="Arial Narrow"/>
                <w:sz w:val="18"/>
                <w:szCs w:val="18"/>
              </w:rPr>
            </w:pPr>
            <w:del w:id="252" w:author="Autor">
              <w:r w:rsidRPr="00385B43" w:rsidDel="00762036">
                <w:rPr>
                  <w:rFonts w:ascii="Arial Narrow" w:hAnsi="Arial Narrow"/>
                  <w:sz w:val="18"/>
                  <w:szCs w:val="18"/>
                </w:rPr>
                <w:delText>Vyhlásené VO na hlavn</w:delText>
              </w:r>
              <w:r w:rsidR="002D040C" w:rsidDel="00762036">
                <w:rPr>
                  <w:rFonts w:ascii="Arial Narrow" w:hAnsi="Arial Narrow"/>
                  <w:sz w:val="18"/>
                  <w:szCs w:val="18"/>
                </w:rPr>
                <w:delText>ú</w:delText>
              </w:r>
              <w:r w:rsidRPr="00385B43" w:rsidDel="00762036">
                <w:rPr>
                  <w:rFonts w:ascii="Arial Narrow" w:hAnsi="Arial Narrow"/>
                  <w:sz w:val="18"/>
                  <w:szCs w:val="18"/>
                </w:rPr>
                <w:delText xml:space="preserve"> aktivit</w:delText>
              </w:r>
              <w:r w:rsidR="002D040C" w:rsidDel="00762036">
                <w:rPr>
                  <w:rFonts w:ascii="Arial Narrow" w:hAnsi="Arial Narrow"/>
                  <w:sz w:val="18"/>
                  <w:szCs w:val="18"/>
                </w:rPr>
                <w:delText>u</w:delText>
              </w:r>
              <w:r w:rsidRPr="00385B43" w:rsidDel="00762036">
                <w:rPr>
                  <w:rFonts w:ascii="Arial Narrow" w:hAnsi="Arial Narrow"/>
                  <w:sz w:val="18"/>
                  <w:szCs w:val="18"/>
                </w:rPr>
                <w:delText xml:space="preserve"> projektu</w:delText>
              </w:r>
            </w:del>
          </w:p>
        </w:tc>
        <w:tc>
          <w:tcPr>
            <w:tcW w:w="7405" w:type="dxa"/>
            <w:vAlign w:val="center"/>
          </w:tcPr>
          <w:p w14:paraId="09CD2055" w14:textId="244681FA" w:rsidR="006E13CA" w:rsidRPr="00385B43" w:rsidDel="00762036" w:rsidRDefault="006E13CA" w:rsidP="006E13CA">
            <w:pPr>
              <w:pStyle w:val="Odsekzoznamu"/>
              <w:tabs>
                <w:tab w:val="left" w:pos="1593"/>
              </w:tabs>
              <w:autoSpaceDE w:val="0"/>
              <w:autoSpaceDN w:val="0"/>
              <w:ind w:left="1593" w:hanging="1527"/>
              <w:jc w:val="left"/>
              <w:rPr>
                <w:del w:id="253" w:author="Autor"/>
                <w:rFonts w:ascii="Arial Narrow" w:hAnsi="Arial Narrow"/>
                <w:sz w:val="18"/>
                <w:szCs w:val="18"/>
              </w:rPr>
            </w:pPr>
            <w:del w:id="254" w:author="Autor">
              <w:r w:rsidRPr="00385B43" w:rsidDel="00762036">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2BB46C6D" w:rsidR="006E13CA" w:rsidRPr="00385B43" w:rsidRDefault="006E13CA" w:rsidP="004D6DE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5DDC5DA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32ED7FF" w:rsidR="000D6331" w:rsidRPr="00385B43" w:rsidRDefault="000D6331" w:rsidP="004D6DEB">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4D6DEB">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0929C984" w:rsidR="00CE155D" w:rsidRPr="00385B43" w:rsidRDefault="00CE155D" w:rsidP="004B6328">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27CA4DF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4D6DEB">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276B9B21" w:rsidR="00CE155D" w:rsidRPr="00385B43" w:rsidRDefault="006B5BCA" w:rsidP="004D6DE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del w:id="255" w:author="Autor">
              <w:r w:rsidR="004D6DEB" w:rsidDel="002617BC">
                <w:rPr>
                  <w:rFonts w:ascii="Arial Narrow" w:hAnsi="Arial Narrow"/>
                  <w:sz w:val="18"/>
                  <w:szCs w:val="18"/>
                </w:rPr>
                <w:delText>6</w:delText>
              </w:r>
            </w:del>
            <w:ins w:id="256" w:author="Autor">
              <w:r w:rsidR="00762036">
                <w:rPr>
                  <w:rFonts w:ascii="Arial Narrow" w:hAnsi="Arial Narrow"/>
                  <w:sz w:val="18"/>
                  <w:szCs w:val="18"/>
                </w:rPr>
                <w:t>3</w:t>
              </w:r>
              <w:del w:id="257" w:author="Autor">
                <w:r w:rsidR="002617BC" w:rsidDel="00762036">
                  <w:rPr>
                    <w:rFonts w:ascii="Arial Narrow" w:hAnsi="Arial Narrow"/>
                    <w:sz w:val="18"/>
                    <w:szCs w:val="18"/>
                  </w:rPr>
                  <w:delText>4</w:delText>
                </w:r>
              </w:del>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7E4EC093" w:rsidR="0036507C" w:rsidRPr="00385B43" w:rsidRDefault="004B6328" w:rsidP="0036507C">
            <w:pPr>
              <w:pStyle w:val="Odsekzoznamu"/>
              <w:autoSpaceDE w:val="0"/>
              <w:autoSpaceDN w:val="0"/>
              <w:ind w:left="37"/>
              <w:rPr>
                <w:rFonts w:ascii="Arial Narrow" w:hAnsi="Arial Narrow"/>
                <w:sz w:val="18"/>
                <w:szCs w:val="18"/>
              </w:rPr>
            </w:pPr>
            <w:r w:rsidRPr="004B6328">
              <w:rPr>
                <w:rFonts w:ascii="Arial Narrow" w:hAnsi="Arial Narrow"/>
                <w:sz w:val="18"/>
                <w:szCs w:val="18"/>
              </w:rPr>
              <w:t xml:space="preserve"> </w:t>
            </w:r>
            <w:r w:rsidR="0036507C" w:rsidRPr="004B6328">
              <w:rPr>
                <w:rFonts w:ascii="Arial Narrow" w:hAnsi="Arial Narrow"/>
                <w:sz w:val="18"/>
                <w:szCs w:val="18"/>
              </w:rPr>
              <w:t>Bez osobitnej p</w:t>
            </w:r>
            <w:r w:rsidRPr="004B6328">
              <w:rPr>
                <w:rFonts w:ascii="Arial Narrow" w:hAnsi="Arial Narrow"/>
                <w:sz w:val="18"/>
                <w:szCs w:val="18"/>
              </w:rPr>
              <w:t>rílohy</w:t>
            </w:r>
          </w:p>
        </w:tc>
      </w:tr>
      <w:tr w:rsidR="008A604D" w:rsidRPr="00385B43" w:rsidDel="007A7C18" w14:paraId="013C5459" w14:textId="774A46F7" w:rsidTr="00B51F3B">
        <w:trPr>
          <w:trHeight w:val="130"/>
          <w:del w:id="258" w:author="Autor"/>
        </w:trPr>
        <w:tc>
          <w:tcPr>
            <w:tcW w:w="7054" w:type="dxa"/>
            <w:vAlign w:val="center"/>
          </w:tcPr>
          <w:p w14:paraId="10BBDF15" w14:textId="770C3FF2" w:rsidR="008A604D" w:rsidRPr="00385B43" w:rsidDel="007A7C18" w:rsidRDefault="008A604D" w:rsidP="00B13A79">
            <w:pPr>
              <w:pStyle w:val="Odsekzoznamu"/>
              <w:numPr>
                <w:ilvl w:val="0"/>
                <w:numId w:val="8"/>
              </w:numPr>
              <w:autoSpaceDE w:val="0"/>
              <w:autoSpaceDN w:val="0"/>
              <w:ind w:left="426"/>
              <w:rPr>
                <w:del w:id="259" w:author="Autor"/>
                <w:rFonts w:ascii="Arial Narrow" w:hAnsi="Arial Narrow"/>
                <w:sz w:val="18"/>
                <w:szCs w:val="18"/>
              </w:rPr>
            </w:pPr>
            <w:del w:id="260" w:author="Autor">
              <w:r w:rsidRPr="00385B43" w:rsidDel="007A7C18">
                <w:rPr>
                  <w:rFonts w:ascii="Arial Narrow" w:hAnsi="Arial Narrow"/>
                  <w:sz w:val="18"/>
                  <w:szCs w:val="18"/>
                </w:rPr>
                <w:delText>Časová oprávnenosť realizácie projektu</w:delText>
              </w:r>
            </w:del>
          </w:p>
        </w:tc>
        <w:tc>
          <w:tcPr>
            <w:tcW w:w="7405" w:type="dxa"/>
            <w:vAlign w:val="center"/>
          </w:tcPr>
          <w:p w14:paraId="1269D5D0" w14:textId="4EFA66E5" w:rsidR="008A604D" w:rsidRPr="00385B43" w:rsidDel="007A7C18" w:rsidRDefault="008A604D" w:rsidP="008A604D">
            <w:pPr>
              <w:pStyle w:val="Odsekzoznamu"/>
              <w:tabs>
                <w:tab w:val="left" w:pos="1593"/>
              </w:tabs>
              <w:autoSpaceDE w:val="0"/>
              <w:autoSpaceDN w:val="0"/>
              <w:ind w:left="1593" w:hanging="1527"/>
              <w:jc w:val="left"/>
              <w:rPr>
                <w:del w:id="261" w:author="Autor"/>
                <w:rFonts w:ascii="Arial Narrow" w:hAnsi="Arial Narrow"/>
                <w:sz w:val="18"/>
                <w:szCs w:val="18"/>
                <w:highlight w:val="yellow"/>
              </w:rPr>
            </w:pPr>
            <w:del w:id="262" w:author="Autor">
              <w:r w:rsidRPr="00385B43" w:rsidDel="007A7C18">
                <w:rPr>
                  <w:rFonts w:ascii="Arial Narrow" w:hAnsi="Arial Narrow"/>
                  <w:sz w:val="18"/>
                  <w:szCs w:val="18"/>
                </w:rPr>
                <w:delText>Bez osobitnej prílohy</w:delText>
              </w:r>
            </w:del>
          </w:p>
        </w:tc>
      </w:tr>
      <w:tr w:rsidR="008A604D" w:rsidRPr="00385B43" w:rsidDel="007A7C18" w14:paraId="69E446F4" w14:textId="22F7A80D" w:rsidTr="00B51F3B">
        <w:trPr>
          <w:trHeight w:val="122"/>
          <w:del w:id="263" w:author="Autor"/>
        </w:trPr>
        <w:tc>
          <w:tcPr>
            <w:tcW w:w="7054" w:type="dxa"/>
            <w:vAlign w:val="center"/>
          </w:tcPr>
          <w:p w14:paraId="7A0E41D1" w14:textId="1F572BD2" w:rsidR="008A604D" w:rsidRPr="00385B43" w:rsidDel="007A7C18" w:rsidRDefault="008A604D" w:rsidP="00B13A79">
            <w:pPr>
              <w:pStyle w:val="Odsekzoznamu"/>
              <w:numPr>
                <w:ilvl w:val="0"/>
                <w:numId w:val="8"/>
              </w:numPr>
              <w:autoSpaceDE w:val="0"/>
              <w:autoSpaceDN w:val="0"/>
              <w:ind w:left="426"/>
              <w:rPr>
                <w:del w:id="264" w:author="Autor"/>
                <w:rFonts w:ascii="Arial Narrow" w:hAnsi="Arial Narrow"/>
                <w:sz w:val="18"/>
                <w:szCs w:val="18"/>
              </w:rPr>
            </w:pPr>
            <w:del w:id="265" w:author="Autor">
              <w:r w:rsidRPr="00385B43" w:rsidDel="007A7C18">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6BE70BC" w:rsidR="008A604D" w:rsidRPr="00385B43" w:rsidDel="007A7C18" w:rsidRDefault="008A604D" w:rsidP="008A604D">
            <w:pPr>
              <w:pStyle w:val="Odsekzoznamu"/>
              <w:tabs>
                <w:tab w:val="left" w:pos="1593"/>
              </w:tabs>
              <w:autoSpaceDE w:val="0"/>
              <w:autoSpaceDN w:val="0"/>
              <w:ind w:left="1593" w:hanging="1527"/>
              <w:jc w:val="left"/>
              <w:rPr>
                <w:del w:id="266" w:author="Autor"/>
                <w:rFonts w:ascii="Arial Narrow" w:hAnsi="Arial Narrow"/>
                <w:sz w:val="18"/>
                <w:szCs w:val="18"/>
              </w:rPr>
            </w:pPr>
            <w:del w:id="267" w:author="Autor">
              <w:r w:rsidRPr="00385B43" w:rsidDel="007A7C18">
                <w:rPr>
                  <w:rFonts w:ascii="Arial Narrow" w:hAnsi="Arial Narrow"/>
                  <w:sz w:val="18"/>
                  <w:szCs w:val="18"/>
                </w:rPr>
                <w:delText>Bez osobitnej prílohy</w:delText>
              </w:r>
            </w:del>
          </w:p>
        </w:tc>
      </w:tr>
      <w:tr w:rsidR="00D53FAB" w:rsidRPr="00385B43" w:rsidDel="007A7C18" w14:paraId="7352B6AD" w14:textId="5809D7C3" w:rsidTr="004928E9">
        <w:trPr>
          <w:trHeight w:val="122"/>
          <w:del w:id="268" w:author="Autor"/>
        </w:trPr>
        <w:tc>
          <w:tcPr>
            <w:tcW w:w="7054" w:type="dxa"/>
            <w:vAlign w:val="center"/>
          </w:tcPr>
          <w:p w14:paraId="6B9808DB" w14:textId="621D3C29" w:rsidR="00D53FAB" w:rsidRPr="00CD4ABE" w:rsidDel="007A7C18" w:rsidRDefault="00D53FAB" w:rsidP="004B6328">
            <w:pPr>
              <w:pStyle w:val="Odsekzoznamu"/>
              <w:numPr>
                <w:ilvl w:val="0"/>
                <w:numId w:val="8"/>
              </w:numPr>
              <w:autoSpaceDE w:val="0"/>
              <w:autoSpaceDN w:val="0"/>
              <w:ind w:left="426"/>
              <w:rPr>
                <w:del w:id="269" w:author="Autor"/>
                <w:rFonts w:ascii="Arial Narrow" w:hAnsi="Arial Narrow"/>
                <w:sz w:val="18"/>
                <w:szCs w:val="18"/>
              </w:rPr>
            </w:pPr>
            <w:del w:id="270" w:author="Autor">
              <w:r w:rsidRPr="00CD4ABE" w:rsidDel="007A7C18">
                <w:rPr>
                  <w:rFonts w:ascii="Arial Narrow" w:hAnsi="Arial Narrow"/>
                  <w:sz w:val="18"/>
                  <w:szCs w:val="18"/>
                </w:rPr>
                <w:delText>Súlad s požiadavkami v oblasti dopadu projektu na územia sústavy NATURA 2000</w:delText>
              </w:r>
              <w:r w:rsidR="008A0977" w:rsidDel="007A7C18">
                <w:rPr>
                  <w:rFonts w:ascii="Arial Narrow" w:hAnsi="Arial Narrow"/>
                  <w:sz w:val="18"/>
                  <w:szCs w:val="18"/>
                </w:rPr>
                <w:delText xml:space="preserve"> </w:delText>
              </w:r>
            </w:del>
          </w:p>
        </w:tc>
        <w:tc>
          <w:tcPr>
            <w:tcW w:w="7405" w:type="dxa"/>
            <w:vAlign w:val="center"/>
          </w:tcPr>
          <w:p w14:paraId="429899D7" w14:textId="3632DB0A" w:rsidR="00D53FAB" w:rsidDel="007A7C18" w:rsidRDefault="00D53FAB" w:rsidP="004B6328">
            <w:pPr>
              <w:pStyle w:val="Odsekzoznamu"/>
              <w:autoSpaceDE w:val="0"/>
              <w:autoSpaceDN w:val="0"/>
              <w:ind w:left="1478" w:hanging="1412"/>
              <w:jc w:val="left"/>
              <w:rPr>
                <w:del w:id="271" w:author="Autor"/>
                <w:rFonts w:ascii="Arial Narrow" w:hAnsi="Arial Narrow"/>
                <w:sz w:val="18"/>
                <w:szCs w:val="18"/>
              </w:rPr>
            </w:pPr>
            <w:del w:id="272" w:author="Autor">
              <w:r w:rsidDel="007A7C18">
                <w:rPr>
                  <w:rFonts w:ascii="Arial Narrow" w:hAnsi="Arial Narrow"/>
                  <w:sz w:val="18"/>
                  <w:szCs w:val="18"/>
                </w:rPr>
                <w:delText xml:space="preserve">Príloha č. </w:delText>
              </w:r>
              <w:r w:rsidR="004B6328" w:rsidDel="007A7C18">
                <w:rPr>
                  <w:rFonts w:ascii="Arial Narrow" w:hAnsi="Arial Narrow"/>
                  <w:sz w:val="18"/>
                  <w:szCs w:val="18"/>
                </w:rPr>
                <w:delText>11</w:delText>
              </w:r>
              <w:r w:rsidDel="007A7C18">
                <w:rPr>
                  <w:rFonts w:ascii="Arial Narrow" w:hAnsi="Arial Narrow"/>
                  <w:sz w:val="18"/>
                  <w:szCs w:val="18"/>
                </w:rPr>
                <w:delText xml:space="preserve"> ŽoPr – </w:delText>
              </w:r>
              <w:r w:rsidRPr="00CD4ABE" w:rsidDel="007A7C18">
                <w:rPr>
                  <w:rFonts w:ascii="Arial Narrow" w:hAnsi="Arial Narrow"/>
                  <w:sz w:val="18"/>
                  <w:szCs w:val="18"/>
                </w:rPr>
                <w:tab/>
              </w:r>
              <w:r w:rsidRPr="00AD7E3C" w:rsidDel="007A7C18">
                <w:rPr>
                  <w:rFonts w:ascii="Arial Narrow" w:hAnsi="Arial Narrow"/>
                  <w:sz w:val="18"/>
                  <w:szCs w:val="18"/>
                </w:rPr>
                <w:delText>Doklady preukazujúce súlad s požiadavkami v oblasti dopadu projektu na územia sústavy NATURA 2000</w:delText>
              </w:r>
            </w:del>
          </w:p>
        </w:tc>
      </w:tr>
      <w:tr w:rsidR="00CD4ABE" w:rsidRPr="00385B43" w:rsidDel="007A7C18" w14:paraId="5106B4F2" w14:textId="417BF719" w:rsidTr="00B51F3B">
        <w:trPr>
          <w:trHeight w:val="122"/>
          <w:del w:id="273" w:author="Autor"/>
        </w:trPr>
        <w:tc>
          <w:tcPr>
            <w:tcW w:w="7054" w:type="dxa"/>
            <w:vAlign w:val="center"/>
          </w:tcPr>
          <w:p w14:paraId="72E9E11F" w14:textId="343E70BF" w:rsidR="00CD4ABE" w:rsidRPr="00385B43" w:rsidDel="007A7C18" w:rsidRDefault="00CD4ABE" w:rsidP="004B6328">
            <w:pPr>
              <w:pStyle w:val="Odsekzoznamu"/>
              <w:numPr>
                <w:ilvl w:val="0"/>
                <w:numId w:val="8"/>
              </w:numPr>
              <w:autoSpaceDE w:val="0"/>
              <w:autoSpaceDN w:val="0"/>
              <w:ind w:left="426"/>
              <w:rPr>
                <w:del w:id="274" w:author="Autor"/>
                <w:rFonts w:ascii="Arial Narrow" w:hAnsi="Arial Narrow"/>
                <w:sz w:val="18"/>
                <w:szCs w:val="18"/>
              </w:rPr>
            </w:pPr>
            <w:del w:id="275" w:author="Autor">
              <w:r w:rsidRPr="00CD4ABE" w:rsidDel="007A7C18">
                <w:rPr>
                  <w:rFonts w:ascii="Arial Narrow" w:hAnsi="Arial Narrow"/>
                  <w:sz w:val="18"/>
                  <w:szCs w:val="18"/>
                </w:rPr>
                <w:delText>Súlad s požiadavkami v oblasti posudzovania vplyvov na životné prostredie</w:delText>
              </w:r>
              <w:r w:rsidR="008A0977" w:rsidDel="007A7C18">
                <w:rPr>
                  <w:rFonts w:ascii="Arial Narrow" w:hAnsi="Arial Narrow"/>
                  <w:sz w:val="18"/>
                  <w:szCs w:val="18"/>
                </w:rPr>
                <w:delText xml:space="preserve"> </w:delText>
              </w:r>
            </w:del>
          </w:p>
        </w:tc>
        <w:tc>
          <w:tcPr>
            <w:tcW w:w="7405" w:type="dxa"/>
            <w:vAlign w:val="center"/>
          </w:tcPr>
          <w:p w14:paraId="116E56DA" w14:textId="197891BE" w:rsidR="00CD4ABE" w:rsidRPr="00385B43" w:rsidDel="007A7C18" w:rsidRDefault="00CD4ABE" w:rsidP="004B6328">
            <w:pPr>
              <w:pStyle w:val="Odsekzoznamu"/>
              <w:autoSpaceDE w:val="0"/>
              <w:autoSpaceDN w:val="0"/>
              <w:ind w:left="1478" w:hanging="1412"/>
              <w:jc w:val="left"/>
              <w:rPr>
                <w:del w:id="276" w:author="Autor"/>
                <w:rFonts w:ascii="Arial Narrow" w:hAnsi="Arial Narrow"/>
                <w:sz w:val="18"/>
                <w:szCs w:val="18"/>
              </w:rPr>
            </w:pPr>
            <w:del w:id="277" w:author="Autor">
              <w:r w:rsidDel="007A7C18">
                <w:rPr>
                  <w:rFonts w:ascii="Arial Narrow" w:hAnsi="Arial Narrow"/>
                  <w:sz w:val="18"/>
                  <w:szCs w:val="18"/>
                </w:rPr>
                <w:delText xml:space="preserve">Príloha č. </w:delText>
              </w:r>
              <w:r w:rsidR="004B6328" w:rsidDel="007A7C18">
                <w:rPr>
                  <w:rFonts w:ascii="Arial Narrow" w:hAnsi="Arial Narrow"/>
                  <w:sz w:val="18"/>
                  <w:szCs w:val="18"/>
                </w:rPr>
                <w:delText>12</w:delText>
              </w:r>
              <w:r w:rsidDel="007A7C18">
                <w:rPr>
                  <w:rFonts w:ascii="Arial Narrow" w:hAnsi="Arial Narrow"/>
                  <w:sz w:val="18"/>
                  <w:szCs w:val="18"/>
                </w:rPr>
                <w:delText xml:space="preserve"> ŽoPr – </w:delText>
              </w:r>
              <w:r w:rsidRPr="00CD4ABE" w:rsidDel="007A7C18">
                <w:rPr>
                  <w:rFonts w:ascii="Arial Narrow" w:hAnsi="Arial Narrow"/>
                  <w:sz w:val="18"/>
                  <w:szCs w:val="18"/>
                </w:rPr>
                <w:tab/>
                <w:delText>Doklady preukazujúce plnenie požiadaviek v oblasti posudzovania vplyvov na životné prostredie</w:delText>
              </w:r>
            </w:del>
          </w:p>
        </w:tc>
      </w:tr>
    </w:tbl>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65F5B85B"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812B23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278" w:author="Autor">
              <w:r w:rsidR="00BF348E">
                <w:rPr>
                  <w:rFonts w:ascii="Arial Narrow" w:hAnsi="Arial Narrow" w:cs="Times New Roman"/>
                  <w:color w:val="000000"/>
                  <w:szCs w:val="24"/>
                </w:rPr>
                <w:t xml:space="preserve"> poskytnutie</w:t>
              </w:r>
            </w:ins>
            <w:r w:rsidRPr="00385B43">
              <w:rPr>
                <w:rFonts w:ascii="Arial Narrow" w:hAnsi="Arial Narrow" w:cs="Times New Roman"/>
                <w:color w:val="000000"/>
                <w:szCs w:val="24"/>
              </w:rPr>
              <w:t xml:space="preserve"> príspev</w:t>
            </w:r>
            <w:ins w:id="279" w:author="Autor">
              <w:r w:rsidR="00BF348E">
                <w:rPr>
                  <w:rFonts w:ascii="Arial Narrow" w:hAnsi="Arial Narrow" w:cs="Times New Roman"/>
                  <w:color w:val="000000"/>
                  <w:szCs w:val="24"/>
                </w:rPr>
                <w:t>ku</w:t>
              </w:r>
            </w:ins>
            <w:del w:id="280" w:author="Autor">
              <w:r w:rsidRPr="00385B43" w:rsidDel="00BF348E">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2A8790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w:t>
            </w:r>
            <w:ins w:id="281" w:author="Autor">
              <w:r w:rsidR="00952386">
                <w:rPr>
                  <w:rFonts w:ascii="Arial Narrow" w:hAnsi="Arial Narrow" w:cs="Times New Roman"/>
                  <w:color w:val="000000"/>
                  <w:szCs w:val="24"/>
                </w:rPr>
                <w:t xml:space="preserve">od finančného </w:t>
              </w:r>
            </w:ins>
            <w:del w:id="282" w:author="Autor">
              <w:r w:rsidRPr="00385B43" w:rsidDel="00952386">
                <w:rPr>
                  <w:rFonts w:ascii="Arial Narrow" w:hAnsi="Arial Narrow" w:cs="Times New Roman"/>
                  <w:color w:val="000000"/>
                  <w:szCs w:val="24"/>
                </w:rPr>
                <w:delText>od</w:delText>
              </w:r>
              <w:r w:rsidR="004B6328" w:rsidDel="00952386">
                <w:rPr>
                  <w:rFonts w:ascii="Arial Narrow" w:hAnsi="Arial Narrow" w:cs="Times New Roman"/>
                  <w:color w:val="000000"/>
                  <w:szCs w:val="24"/>
                </w:rPr>
                <w:delText xml:space="preserve"> </w:delText>
              </w:r>
            </w:del>
            <w:r w:rsidR="004B6328">
              <w:rPr>
                <w:rFonts w:ascii="Arial Narrow" w:hAnsi="Arial Narrow" w:cs="Times New Roman"/>
                <w:color w:val="000000"/>
                <w:szCs w:val="24"/>
              </w:rPr>
              <w:t>ukončenia realizácie projektu,</w:t>
            </w:r>
          </w:p>
          <w:p w14:paraId="1C76E31F" w14:textId="77777777" w:rsidR="00BA42C6" w:rsidRDefault="00BA42C6" w:rsidP="00BA42C6">
            <w:pPr>
              <w:pStyle w:val="Odsekzoznamu"/>
              <w:numPr>
                <w:ilvl w:val="0"/>
                <w:numId w:val="15"/>
              </w:numPr>
              <w:autoSpaceDE w:val="0"/>
              <w:autoSpaceDN w:val="0"/>
              <w:adjustRightInd w:val="0"/>
              <w:spacing w:before="120" w:after="120" w:line="240" w:lineRule="auto"/>
              <w:ind w:left="426" w:right="111"/>
              <w:rPr>
                <w:ins w:id="283" w:author="Autor"/>
                <w:rFonts w:ascii="Arial Narrow" w:hAnsi="Arial Narrow" w:cs="Times New Roman"/>
                <w:color w:val="000000"/>
                <w:szCs w:val="24"/>
              </w:rPr>
            </w:pPr>
            <w:ins w:id="284" w:author="Auto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17F3D270" w14:textId="3EF84300" w:rsidR="00BA42C6" w:rsidRPr="00385B43" w:rsidRDefault="00BA42C6" w:rsidP="00BA42C6">
            <w:pPr>
              <w:pStyle w:val="Odsekzoznamu"/>
              <w:numPr>
                <w:ilvl w:val="0"/>
                <w:numId w:val="15"/>
              </w:numPr>
              <w:autoSpaceDE w:val="0"/>
              <w:autoSpaceDN w:val="0"/>
              <w:adjustRightInd w:val="0"/>
              <w:spacing w:before="120" w:after="120" w:line="240" w:lineRule="auto"/>
              <w:ind w:left="397" w:right="111"/>
              <w:rPr>
                <w:ins w:id="285" w:author="Autor"/>
                <w:rFonts w:ascii="Arial Narrow" w:hAnsi="Arial Narrow" w:cs="Times New Roman"/>
                <w:color w:val="000000"/>
                <w:szCs w:val="24"/>
              </w:rPr>
            </w:pPr>
            <w:ins w:id="286"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del w:id="287" w:author="Autor">
                <w:r w:rsidDel="00C03918">
                  <w:rPr>
                    <w:rFonts w:ascii="Arial Narrow" w:hAnsi="Arial Narrow" w:cs="Times New Roman"/>
                    <w:color w:val="000000"/>
                    <w:szCs w:val="24"/>
                  </w:rPr>
                  <w:delText>30.09</w:delText>
                </w:r>
              </w:del>
              <w:r w:rsidR="00C03918">
                <w:rPr>
                  <w:rFonts w:ascii="Arial Narrow" w:hAnsi="Arial Narrow" w:cs="Times New Roman"/>
                  <w:color w:val="000000"/>
                  <w:szCs w:val="24"/>
                </w:rPr>
                <w:t>06.12</w:t>
              </w:r>
              <w:r>
                <w:rPr>
                  <w:rFonts w:ascii="Arial Narrow" w:hAnsi="Arial Narrow" w:cs="Times New Roman"/>
                  <w:color w:val="000000"/>
                  <w:szCs w:val="24"/>
                </w:rPr>
                <w:t>.2023,</w:t>
              </w:r>
            </w:ins>
          </w:p>
          <w:p w14:paraId="0578BF1F" w14:textId="30CE7685" w:rsidR="00AF02F5" w:rsidRPr="00385B43" w:rsidDel="00BA42C6" w:rsidRDefault="00AF02F5" w:rsidP="00AF02F5">
            <w:pPr>
              <w:pStyle w:val="Odsekzoznamu"/>
              <w:numPr>
                <w:ilvl w:val="0"/>
                <w:numId w:val="15"/>
              </w:numPr>
              <w:autoSpaceDE w:val="0"/>
              <w:autoSpaceDN w:val="0"/>
              <w:adjustRightInd w:val="0"/>
              <w:spacing w:before="120" w:after="120" w:line="240" w:lineRule="auto"/>
              <w:ind w:left="426" w:right="111"/>
              <w:rPr>
                <w:ins w:id="288" w:author="Autor"/>
                <w:del w:id="289" w:author="Autor"/>
                <w:rFonts w:ascii="Arial Narrow" w:hAnsi="Arial Narrow" w:cs="Times New Roman"/>
                <w:color w:val="000000"/>
                <w:szCs w:val="24"/>
              </w:rPr>
            </w:pPr>
            <w:ins w:id="290" w:author="Autor">
              <w:del w:id="291" w:author="Autor">
                <w:r w:rsidDel="00BA42C6">
                  <w:rPr>
                    <w:rFonts w:ascii="Arial Narrow" w:hAnsi="Arial Narrow" w:cs="Times New Roman"/>
                    <w:color w:val="000000"/>
                    <w:szCs w:val="24"/>
                  </w:rPr>
                  <w:delText>som nezačal realizáciu projektu pred predložením ŽoPr na MAS</w:delText>
                </w:r>
                <w:r w:rsidRPr="00385B43" w:rsidDel="00BA42C6">
                  <w:rPr>
                    <w:rFonts w:ascii="Arial Narrow" w:hAnsi="Arial Narrow" w:cs="Times New Roman"/>
                    <w:color w:val="000000"/>
                    <w:szCs w:val="24"/>
                  </w:rPr>
                  <w:delText>,</w:delText>
                </w:r>
              </w:del>
            </w:ins>
          </w:p>
          <w:p w14:paraId="114F4029" w14:textId="663B2148" w:rsidR="0040496B" w:rsidDel="00AF02F5" w:rsidRDefault="006A3CC2" w:rsidP="006C3E35">
            <w:pPr>
              <w:pStyle w:val="Odsekzoznamu"/>
              <w:numPr>
                <w:ilvl w:val="0"/>
                <w:numId w:val="15"/>
              </w:numPr>
              <w:autoSpaceDE w:val="0"/>
              <w:autoSpaceDN w:val="0"/>
              <w:adjustRightInd w:val="0"/>
              <w:spacing w:before="120" w:after="120" w:line="240" w:lineRule="auto"/>
              <w:ind w:left="426" w:right="111"/>
              <w:rPr>
                <w:del w:id="292" w:author="Autor"/>
                <w:rFonts w:ascii="Arial Narrow" w:hAnsi="Arial Narrow" w:cs="Times New Roman"/>
                <w:color w:val="000000"/>
                <w:szCs w:val="24"/>
              </w:rPr>
            </w:pPr>
            <w:del w:id="293" w:author="Autor">
              <w:r w:rsidRPr="00385B43" w:rsidDel="00AF02F5">
                <w:rPr>
                  <w:rFonts w:ascii="Arial Narrow" w:hAnsi="Arial Narrow" w:cs="Times New Roman"/>
                  <w:color w:val="000000"/>
                  <w:szCs w:val="24"/>
                </w:rPr>
                <w:delText>nezačnem s prácami na projekte pred nadobudnutím účinnosti zmluvy o</w:delText>
              </w:r>
              <w:r w:rsidR="004B6328" w:rsidDel="00AF02F5">
                <w:rPr>
                  <w:rFonts w:ascii="Arial Narrow" w:hAnsi="Arial Narrow" w:cs="Times New Roman"/>
                  <w:color w:val="000000"/>
                  <w:szCs w:val="24"/>
                </w:rPr>
                <w:delText> </w:delText>
              </w:r>
              <w:r w:rsidRPr="00385B43" w:rsidDel="00AF02F5">
                <w:rPr>
                  <w:rFonts w:ascii="Arial Narrow" w:hAnsi="Arial Narrow" w:cs="Times New Roman"/>
                  <w:color w:val="000000"/>
                  <w:szCs w:val="24"/>
                </w:rPr>
                <w:delText>príspevku</w:delText>
              </w:r>
              <w:r w:rsidR="004B6328" w:rsidDel="00AF02F5">
                <w:rPr>
                  <w:rFonts w:ascii="Arial Narrow" w:hAnsi="Arial Narrow" w:cs="Times New Roman"/>
                  <w:color w:val="000000"/>
                  <w:szCs w:val="24"/>
                </w:rPr>
                <w:delText>,</w:delText>
              </w:r>
            </w:del>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7B402324"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ukončím práce na projekte do 9 mesiacov od nadobudnutia účinnosti zmluvy o príspevku,</w:t>
            </w:r>
          </w:p>
          <w:p w14:paraId="2B4F477C" w14:textId="77777777" w:rsidR="004B6328"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B6328">
              <w:rPr>
                <w:rFonts w:ascii="Arial Narrow" w:hAnsi="Arial Narrow" w:cs="Times New Roman"/>
                <w:color w:val="000000"/>
                <w:szCs w:val="24"/>
              </w:rPr>
              <w:t>uznesenia/výpisy z uznesení o schválení programu rozvoja obce/spoločného programu rozvoja obcí</w:t>
            </w:r>
            <w:bookmarkStart w:id="294" w:name="_Ref500347763"/>
            <w:r w:rsidR="00613B6F" w:rsidRPr="00385B43">
              <w:rPr>
                <w:rStyle w:val="Odkaznapoznmkupodiarou"/>
                <w:rFonts w:ascii="Arial Narrow" w:hAnsi="Arial Narrow" w:cs="Times New Roman"/>
                <w:color w:val="000000"/>
                <w:szCs w:val="24"/>
              </w:rPr>
              <w:footnoteReference w:id="2"/>
            </w:r>
            <w:bookmarkEnd w:id="294"/>
            <w:r w:rsidR="001F0E97" w:rsidRPr="004B6328">
              <w:rPr>
                <w:rFonts w:ascii="Arial Narrow" w:hAnsi="Arial Narrow" w:cs="Times New Roman"/>
                <w:color w:val="000000"/>
                <w:szCs w:val="24"/>
              </w:rPr>
              <w:t xml:space="preserve"> sú zverejnené na webovom sídle: ..............</w:t>
            </w:r>
            <w:r w:rsidR="00BA35F0" w:rsidRPr="004B6328">
              <w:rPr>
                <w:rFonts w:ascii="Arial Narrow" w:hAnsi="Arial Narrow" w:cs="Times New Roman"/>
                <w:color w:val="000000"/>
                <w:szCs w:val="24"/>
              </w:rPr>
              <w:t xml:space="preserve">. </w:t>
            </w:r>
            <w:r w:rsidR="004B6328">
              <w:rPr>
                <w:rFonts w:ascii="Arial Narrow" w:hAnsi="Arial Narrow" w:cs="Times New Roman"/>
                <w:color w:val="000000"/>
                <w:szCs w:val="24"/>
              </w:rPr>
              <w:t>,</w:t>
            </w:r>
          </w:p>
          <w:p w14:paraId="4F3232D7" w14:textId="0EE80064" w:rsidR="00221DA9" w:rsidRPr="004B6328"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B6328">
              <w:rPr>
                <w:rFonts w:ascii="Arial Narrow" w:hAnsi="Arial Narrow" w:cs="Times New Roman"/>
                <w:color w:val="000000"/>
                <w:szCs w:val="24"/>
              </w:rPr>
              <w:t>uznesenia/výpisy z uznesení o schválení príslušnej územnoplánovacej dokumentácie</w:t>
            </w:r>
            <w:bookmarkStart w:id="295" w:name="_Ref500347672"/>
            <w:r w:rsidR="00613B6F" w:rsidRPr="004B6328">
              <w:rPr>
                <w:rFonts w:ascii="Arial Narrow" w:hAnsi="Arial Narrow" w:cs="Times New Roman"/>
                <w:color w:val="000000"/>
                <w:szCs w:val="24"/>
              </w:rPr>
              <w:t xml:space="preserve"> obce</w:t>
            </w:r>
            <w:r w:rsidR="00613B6F" w:rsidRPr="004B6328">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95"/>
            <w:r w:rsidR="00BA35F0" w:rsidRPr="004B6328">
              <w:rPr>
                <w:rFonts w:ascii="Arial Narrow" w:hAnsi="Arial Narrow" w:cs="Times New Roman"/>
                <w:color w:val="000000"/>
                <w:szCs w:val="24"/>
                <w:vertAlign w:val="superscript"/>
              </w:rPr>
              <w:t xml:space="preserve"> </w:t>
            </w:r>
            <w:r w:rsidR="002244A2" w:rsidRPr="004B6328">
              <w:rPr>
                <w:rFonts w:ascii="Arial Narrow" w:hAnsi="Arial Narrow" w:cs="Times New Roman"/>
                <w:color w:val="000000"/>
                <w:szCs w:val="24"/>
              </w:rPr>
              <w:t>sú zverejnené na</w:t>
            </w:r>
            <w:r w:rsidR="004B6328">
              <w:rPr>
                <w:rFonts w:ascii="Arial Narrow" w:hAnsi="Arial Narrow" w:cs="Times New Roman"/>
                <w:color w:val="000000"/>
                <w:szCs w:val="24"/>
              </w:rPr>
              <w:t xml:space="preserve"> webovom sídle: ...............,</w:t>
            </w:r>
          </w:p>
          <w:p w14:paraId="58840DC0" w14:textId="77777777" w:rsidR="004B6328" w:rsidRDefault="00221DA9"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B6328">
              <w:rPr>
                <w:rFonts w:ascii="Arial Narrow" w:hAnsi="Arial Narrow" w:cs="Times New Roman"/>
                <w:color w:val="000000"/>
                <w:szCs w:val="24"/>
              </w:rPr>
              <w:t>v zmysle § 11 Stavebného zákona nie</w:t>
            </w:r>
            <w:r w:rsidR="00613B6F" w:rsidRPr="004B6328">
              <w:rPr>
                <w:rFonts w:ascii="Arial Narrow" w:hAnsi="Arial Narrow" w:cs="Times New Roman"/>
                <w:color w:val="000000"/>
                <w:szCs w:val="24"/>
              </w:rPr>
              <w:t xml:space="preserve"> je obec </w:t>
            </w:r>
            <w:r w:rsidRPr="004B6328">
              <w:rPr>
                <w:rFonts w:ascii="Arial Narrow" w:hAnsi="Arial Narrow" w:cs="Times New Roman"/>
                <w:color w:val="000000"/>
                <w:szCs w:val="24"/>
              </w:rPr>
              <w:t>povinn</w:t>
            </w:r>
            <w:r w:rsidR="00613B6F" w:rsidRPr="004B6328">
              <w:rPr>
                <w:rFonts w:ascii="Arial Narrow" w:hAnsi="Arial Narrow" w:cs="Times New Roman"/>
                <w:color w:val="000000"/>
                <w:szCs w:val="24"/>
              </w:rPr>
              <w:t>á</w:t>
            </w:r>
            <w:r w:rsidRPr="004B6328">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4B6328">
              <w:rPr>
                <w:rFonts w:ascii="Arial Narrow" w:hAnsi="Arial Narrow" w:cs="Times New Roman"/>
                <w:color w:val="000000"/>
                <w:szCs w:val="24"/>
              </w:rPr>
              <w:t>,</w:t>
            </w:r>
          </w:p>
          <w:p w14:paraId="32618183" w14:textId="316A6D68" w:rsidR="00A0535A" w:rsidRPr="004B6328"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B6328">
              <w:rPr>
                <w:rFonts w:ascii="Arial Narrow" w:hAnsi="Arial Narrow" w:cs="Times New Roman"/>
                <w:color w:val="000000"/>
                <w:szCs w:val="24"/>
              </w:rPr>
              <w:t>projektová dokumentáci</w:t>
            </w:r>
            <w:r w:rsidR="001F63D9" w:rsidRPr="004B6328">
              <w:rPr>
                <w:rFonts w:ascii="Arial Narrow" w:hAnsi="Arial Narrow" w:cs="Times New Roman"/>
                <w:color w:val="000000"/>
                <w:szCs w:val="24"/>
              </w:rPr>
              <w:t>a</w:t>
            </w:r>
            <w:r w:rsidRPr="004B6328">
              <w:rPr>
                <w:rFonts w:ascii="Arial Narrow" w:hAnsi="Arial Narrow" w:cs="Times New Roman"/>
                <w:color w:val="000000"/>
                <w:szCs w:val="24"/>
              </w:rPr>
              <w:t xml:space="preserve"> je kompletná a je zhodná s projektovou dokumentáciou, ktorá bola </w:t>
            </w:r>
            <w:r w:rsidR="0030117A" w:rsidRPr="004B6328">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4B6328">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C8E4D75" w14:textId="77777777" w:rsidR="0006681C" w:rsidRPr="00385B43" w:rsidRDefault="0006681C" w:rsidP="0006681C">
            <w:pPr>
              <w:pStyle w:val="Odsekzoznamu"/>
              <w:numPr>
                <w:ilvl w:val="0"/>
                <w:numId w:val="15"/>
              </w:numPr>
              <w:autoSpaceDE w:val="0"/>
              <w:autoSpaceDN w:val="0"/>
              <w:adjustRightInd w:val="0"/>
              <w:spacing w:before="120" w:after="120" w:line="240" w:lineRule="auto"/>
              <w:ind w:left="426" w:right="111"/>
              <w:rPr>
                <w:ins w:id="296" w:author="Autor"/>
                <w:rFonts w:ascii="Arial Narrow" w:hAnsi="Arial Narrow" w:cs="Times New Roman"/>
                <w:color w:val="000000"/>
                <w:szCs w:val="24"/>
              </w:rPr>
            </w:pPr>
            <w:ins w:id="297" w:author="Auto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Pr>
                  <w:rFonts w:ascii="Arial Narrow" w:hAnsi="Arial Narrow" w:cs="Times New Roman"/>
                  <w:color w:val="000000"/>
                  <w:szCs w:val="24"/>
                </w:rPr>
                <w:t>schvaľovania</w:t>
              </w:r>
              <w:r w:rsidRPr="00385B43">
                <w:rPr>
                  <w:rFonts w:ascii="Arial Narrow" w:hAnsi="Arial Narrow" w:cs="Times New Roman"/>
                  <w:color w:val="000000"/>
                  <w:szCs w:val="24"/>
                </w:rPr>
                <w:t xml:space="preserve"> o žiadosti o</w:t>
              </w:r>
              <w:r>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ins>
          </w:p>
          <w:p w14:paraId="6781490F" w14:textId="3A8E34D9" w:rsidR="00F16CD3" w:rsidRPr="00385B43" w:rsidDel="0006681C" w:rsidRDefault="005206F0" w:rsidP="006C3E35">
            <w:pPr>
              <w:pStyle w:val="Odsekzoznamu"/>
              <w:numPr>
                <w:ilvl w:val="0"/>
                <w:numId w:val="15"/>
              </w:numPr>
              <w:autoSpaceDE w:val="0"/>
              <w:autoSpaceDN w:val="0"/>
              <w:adjustRightInd w:val="0"/>
              <w:spacing w:before="120" w:after="120" w:line="240" w:lineRule="auto"/>
              <w:ind w:left="426" w:right="111"/>
              <w:rPr>
                <w:del w:id="298" w:author="Autor"/>
                <w:rFonts w:ascii="Arial Narrow" w:hAnsi="Arial Narrow" w:cs="Times New Roman"/>
                <w:color w:val="000000"/>
                <w:szCs w:val="24"/>
              </w:rPr>
            </w:pPr>
            <w:del w:id="299" w:author="Autor">
              <w:r w:rsidRPr="00385B43" w:rsidDel="0006681C">
                <w:rPr>
                  <w:rFonts w:ascii="Arial Narrow" w:hAnsi="Arial Narrow" w:cs="Times New Roman"/>
                  <w:color w:val="000000"/>
                  <w:szCs w:val="24"/>
                </w:rPr>
                <w:delTex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delText>
              </w:r>
              <w:r w:rsidR="00F16CD3" w:rsidRPr="00385B43" w:rsidDel="0006681C">
                <w:rPr>
                  <w:rFonts w:ascii="Arial Narrow" w:hAnsi="Arial Narrow" w:cs="Times New Roman"/>
                  <w:color w:val="000000"/>
                  <w:szCs w:val="24"/>
                </w:rPr>
                <w:delText>,</w:delText>
              </w:r>
            </w:del>
          </w:p>
          <w:p w14:paraId="3FCFB718" w14:textId="383AEB08" w:rsidR="00704D30" w:rsidRPr="00204EA5" w:rsidDel="00C165F5" w:rsidRDefault="0041126F" w:rsidP="00AC4A1D">
            <w:pPr>
              <w:pStyle w:val="Odsekzoznamu"/>
              <w:numPr>
                <w:ilvl w:val="0"/>
                <w:numId w:val="15"/>
              </w:numPr>
              <w:autoSpaceDE w:val="0"/>
              <w:autoSpaceDN w:val="0"/>
              <w:adjustRightInd w:val="0"/>
              <w:spacing w:before="120" w:after="120" w:line="240" w:lineRule="auto"/>
              <w:ind w:left="426" w:right="111"/>
              <w:rPr>
                <w:del w:id="300" w:author="Autor"/>
                <w:rFonts w:ascii="Arial Narrow" w:hAnsi="Arial Narrow" w:cs="Times New Roman"/>
                <w:b/>
                <w:color w:val="000000"/>
                <w:szCs w:val="24"/>
              </w:rPr>
            </w:pPr>
            <w:del w:id="301" w:author="Autor">
              <w:r w:rsidRPr="00AC4A1D" w:rsidDel="00C165F5">
                <w:rPr>
                  <w:rFonts w:ascii="Arial Narrow" w:hAnsi="Arial Narrow" w:cs="Times New Roman"/>
                  <w:color w:val="000000"/>
                  <w:szCs w:val="24"/>
                </w:rPr>
                <w:delText>nie som podnikom v</w:delText>
              </w:r>
              <w:r w:rsidR="004B6328" w:rsidDel="00C165F5">
                <w:rPr>
                  <w:rFonts w:ascii="Arial Narrow" w:hAnsi="Arial Narrow" w:cs="Times New Roman"/>
                  <w:color w:val="000000"/>
                  <w:szCs w:val="24"/>
                </w:rPr>
                <w:delText> </w:delText>
              </w:r>
              <w:r w:rsidRPr="00AC4A1D" w:rsidDel="00C165F5">
                <w:rPr>
                  <w:rFonts w:ascii="Arial Narrow" w:hAnsi="Arial Narrow" w:cs="Times New Roman"/>
                  <w:color w:val="000000"/>
                  <w:szCs w:val="24"/>
                </w:rPr>
                <w:delText>ťažkostiach</w:delText>
              </w:r>
              <w:r w:rsidR="004B6328" w:rsidDel="00C165F5">
                <w:rPr>
                  <w:rFonts w:ascii="Arial Narrow" w:hAnsi="Arial Narrow" w:cs="Times New Roman"/>
                  <w:color w:val="000000"/>
                  <w:szCs w:val="24"/>
                </w:rPr>
                <w:delText>,</w:delText>
              </w:r>
            </w:del>
          </w:p>
          <w:p w14:paraId="6F31D643" w14:textId="77777777" w:rsidR="006E2638"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6E2638">
              <w:rPr>
                <w:rFonts w:ascii="Arial Narrow" w:hAnsi="Arial Narrow" w:cs="Times New Roman"/>
                <w:color w:val="000000"/>
                <w:szCs w:val="24"/>
              </w:rPr>
              <w:t>,</w:t>
            </w:r>
          </w:p>
          <w:p w14:paraId="68688B41" w14:textId="7594F96E"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 w:author="Autor" w:initials="A">
    <w:p w14:paraId="7713C82B" w14:textId="62C6BAB8" w:rsidR="003961FD" w:rsidRDefault="003961FD">
      <w:pPr>
        <w:pStyle w:val="Textkomentra"/>
      </w:pPr>
      <w:r>
        <w:rPr>
          <w:rStyle w:val="Odkaznakomentr"/>
        </w:rPr>
        <w:annotationRef/>
      </w:r>
      <w:r w:rsidRPr="003961FD">
        <w:rPr>
          <w:highlight w:val="yellow"/>
        </w:rPr>
        <w:t>Odstrániť aktivít</w:t>
      </w:r>
    </w:p>
  </w:comment>
  <w:comment w:id="137" w:author="Autor" w:initials="A">
    <w:p w14:paraId="69B44084" w14:textId="112CAD04" w:rsidR="00C63FB7" w:rsidRDefault="00C63FB7">
      <w:pPr>
        <w:pStyle w:val="Textkomentra"/>
      </w:pPr>
      <w:r>
        <w:rPr>
          <w:rStyle w:val="Odkaznakomentr"/>
        </w:rPr>
        <w:annotationRef/>
      </w:r>
      <w:r w:rsidRPr="00C63FB7">
        <w:rPr>
          <w:highlight w:val="yellow"/>
        </w:rPr>
        <w:t>Odstrániť aktivít</w:t>
      </w:r>
    </w:p>
  </w:comment>
  <w:comment w:id="240" w:author="Autor" w:initials="A">
    <w:p w14:paraId="515B8307" w14:textId="30067558" w:rsidR="003961FD" w:rsidRPr="001348A6" w:rsidRDefault="003961FD" w:rsidP="0059214B">
      <w:pPr>
        <w:pStyle w:val="Textkomentra"/>
        <w:rPr>
          <w:strike/>
        </w:rPr>
      </w:pPr>
      <w:r>
        <w:rPr>
          <w:rStyle w:val="Odkaznakomentr"/>
        </w:rPr>
        <w:annotationRef/>
      </w:r>
      <w:r>
        <w:t xml:space="preserve">Odstrániť túto prílohu – pre opatrenier B2 a prečíslovať ostatné prílohy - a pozor na prečíslovanie kapitol – IM ver.2.0 - </w:t>
      </w:r>
      <w:r w:rsidRPr="004B6FD8">
        <w:t>Predmetná podmienka poskytnutia príspevku je povinná pre aktivity spadajúce pod Špecifický cieľ 5.1.</w:t>
      </w:r>
      <w:r w:rsidRPr="00DB14E0">
        <w:rPr>
          <w:highlight w:val="yellow"/>
        </w:rPr>
        <w:t>2 (s výnimkou aktivity B2)</w:t>
      </w:r>
    </w:p>
    <w:p w14:paraId="10AB9F48" w14:textId="5A96460D" w:rsidR="003961FD" w:rsidRDefault="003961FD">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13C82B" w15:done="0"/>
  <w15:commentEx w15:paraId="69B44084" w15:done="0"/>
  <w15:commentEx w15:paraId="10AB9F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13C82B" w16cid:durableId="27A9A6EC"/>
  <w16cid:commentId w16cid:paraId="69B44084" w16cid:durableId="27A9A6ED"/>
  <w16cid:commentId w16cid:paraId="10AB9F48" w16cid:durableId="277A7A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6B150" w14:textId="77777777" w:rsidR="00047C07" w:rsidRDefault="00047C07" w:rsidP="00297396">
      <w:pPr>
        <w:spacing w:after="0" w:line="240" w:lineRule="auto"/>
      </w:pPr>
      <w:r>
        <w:separator/>
      </w:r>
    </w:p>
  </w:endnote>
  <w:endnote w:type="continuationSeparator" w:id="0">
    <w:p w14:paraId="34B7937A" w14:textId="77777777" w:rsidR="00047C07" w:rsidRDefault="00047C07" w:rsidP="00297396">
      <w:pPr>
        <w:spacing w:after="0" w:line="240" w:lineRule="auto"/>
      </w:pPr>
      <w:r>
        <w:continuationSeparator/>
      </w:r>
    </w:p>
  </w:endnote>
  <w:endnote w:type="continuationNotice" w:id="1">
    <w:p w14:paraId="2CDE3E28" w14:textId="77777777" w:rsidR="00047C07" w:rsidRDefault="00047C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961FD" w:rsidRPr="00016F1C" w:rsidRDefault="003961F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1584" behindDoc="0" locked="0" layoutInCell="1" allowOverlap="1" wp14:anchorId="4B90EDBA" wp14:editId="3062BA8E">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B5FC15B" id="Rovná spojnica 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372CAEA" w:rsidR="003961FD" w:rsidRPr="001A4E70" w:rsidRDefault="003961FD"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63FB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961FD" w:rsidRDefault="003961F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4656" behindDoc="0" locked="0" layoutInCell="1" allowOverlap="1" wp14:anchorId="72FC0423" wp14:editId="3D5670F7">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55BCE05" id="Rovná spojnica 1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5F68684D" w:rsidR="003961FD" w:rsidRPr="001A4E70" w:rsidRDefault="003961F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3632" behindDoc="0" locked="0" layoutInCell="1" allowOverlap="1" wp14:anchorId="00C49271" wp14:editId="2C8D21CD">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8E4722" id="Rovná spojnica 1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0560" behindDoc="0" locked="0" layoutInCell="1" allowOverlap="1" wp14:anchorId="5CB75F43" wp14:editId="1F2382EF">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3EF2D6" id="Rovná spojnica 8"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63FB7">
      <w:rPr>
        <w:rFonts w:ascii="Arial Narrow" w:eastAsia="Times New Roman" w:hAnsi="Arial Narrow" w:cs="Times New Roman"/>
        <w:noProof/>
        <w:szCs w:val="24"/>
        <w:lang w:eastAsia="sk-SK"/>
      </w:rPr>
      <w:t>6</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961FD" w:rsidRDefault="003961F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776" behindDoc="0" locked="0" layoutInCell="1" allowOverlap="1" wp14:anchorId="68C7CE88" wp14:editId="665868D4">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A7921EF" id="Rovná spojnica 1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31DEC937" w:rsidR="003961FD" w:rsidRPr="00B13A79" w:rsidRDefault="003961F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8752" behindDoc="0" locked="0" layoutInCell="1" allowOverlap="1" wp14:anchorId="6042FFA6" wp14:editId="1D33C6A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DA52737" id="Rovná spojnica 1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56704" behindDoc="0" locked="0" layoutInCell="1" allowOverlap="1" wp14:anchorId="61B552C5" wp14:editId="6DE39CF7">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9B71A4B" id="Rovná spojnica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63FB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961FD" w:rsidRDefault="003961FD"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3872" behindDoc="0" locked="0" layoutInCell="1" allowOverlap="1" wp14:anchorId="085B4FF9" wp14:editId="0895951B">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D1E2F1E" id="Rovná spojnica 2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4044435F" w:rsidR="003961FD" w:rsidRPr="00B13A79" w:rsidRDefault="003961FD"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2848" behindDoc="0" locked="0" layoutInCell="1" allowOverlap="1" wp14:anchorId="50E356BD" wp14:editId="08DFB0FD">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21B1EEC" id="Rovná spojnica 2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0800" behindDoc="0" locked="0" layoutInCell="1" allowOverlap="1" wp14:anchorId="1B45A365" wp14:editId="68BA7264">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56AB592" id="Rovná spojnica 2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63FB7">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961FD" w:rsidRPr="00016F1C" w:rsidRDefault="003961FD"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680" behindDoc="0" locked="0" layoutInCell="1" allowOverlap="1" wp14:anchorId="49201C79" wp14:editId="3838961D">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6EC7073" id="Rovná spojnica 5"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86049DD" w:rsidR="003961FD" w:rsidRPr="00B13A79" w:rsidRDefault="003961FD"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63FB7">
      <w:rPr>
        <w:rFonts w:ascii="Arial Narrow" w:eastAsia="Times New Roman" w:hAnsi="Arial Narrow" w:cs="Times New Roman"/>
        <w:noProof/>
        <w:szCs w:val="24"/>
        <w:lang w:eastAsia="sk-SK"/>
      </w:rPr>
      <w:t>13</w:t>
    </w:r>
    <w:r w:rsidRPr="00B13A79">
      <w:rPr>
        <w:rFonts w:ascii="Arial Narrow" w:eastAsia="Times New Roman" w:hAnsi="Arial Narrow" w:cs="Times New Roman"/>
        <w:szCs w:val="24"/>
        <w:lang w:eastAsia="sk-SK"/>
      </w:rPr>
      <w:fldChar w:fldCharType="end"/>
    </w:r>
  </w:p>
  <w:p w14:paraId="597798E8" w14:textId="77777777" w:rsidR="003961FD" w:rsidRPr="00570367" w:rsidRDefault="003961FD"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2FDA5" w14:textId="77777777" w:rsidR="00047C07" w:rsidRDefault="00047C07" w:rsidP="00297396">
      <w:pPr>
        <w:spacing w:after="0" w:line="240" w:lineRule="auto"/>
      </w:pPr>
      <w:r>
        <w:separator/>
      </w:r>
    </w:p>
  </w:footnote>
  <w:footnote w:type="continuationSeparator" w:id="0">
    <w:p w14:paraId="1B098CC3" w14:textId="77777777" w:rsidR="00047C07" w:rsidRDefault="00047C07" w:rsidP="00297396">
      <w:pPr>
        <w:spacing w:after="0" w:line="240" w:lineRule="auto"/>
      </w:pPr>
      <w:r>
        <w:continuationSeparator/>
      </w:r>
    </w:p>
  </w:footnote>
  <w:footnote w:type="continuationNotice" w:id="1">
    <w:p w14:paraId="6D701A82" w14:textId="77777777" w:rsidR="00047C07" w:rsidRDefault="00047C07">
      <w:pPr>
        <w:spacing w:after="0" w:line="240" w:lineRule="auto"/>
      </w:pPr>
    </w:p>
  </w:footnote>
  <w:footnote w:id="2">
    <w:p w14:paraId="6BBEF93C" w14:textId="109A2203" w:rsidR="003961FD" w:rsidRPr="00221DA9" w:rsidRDefault="003961FD"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961FD" w:rsidRPr="00221DA9" w:rsidRDefault="003961FD"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961FD" w:rsidRPr="00613B6F" w:rsidRDefault="003961FD"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3961FD" w:rsidRDefault="003961FD"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1D8CC74A" w:rsidR="003961FD" w:rsidRDefault="003961FD"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w:t>
      </w:r>
      <w:del w:id="302" w:author="Autor">
        <w:r w:rsidRPr="00CD4ABE" w:rsidDel="004A0499">
          <w:rPr>
            <w:rStyle w:val="Odkaznapoznmkupodiarou"/>
            <w:rFonts w:ascii="Arial Narrow" w:hAnsi="Arial Narrow"/>
            <w:sz w:val="18"/>
            <w:vertAlign w:val="baseline"/>
          </w:rPr>
          <w:delText xml:space="preserve">je </w:delText>
        </w:r>
      </w:del>
      <w:ins w:id="303" w:author="Autor">
        <w:r w:rsidRPr="00CD4ABE">
          <w:rPr>
            <w:rStyle w:val="Odkaznapoznmkupodiarou"/>
            <w:rFonts w:ascii="Arial Narrow" w:hAnsi="Arial Narrow"/>
            <w:sz w:val="18"/>
            <w:vertAlign w:val="baseline"/>
          </w:rPr>
          <w:t>j</w:t>
        </w:r>
        <w:r>
          <w:rPr>
            <w:rStyle w:val="Odkaznapoznmkupodiarou"/>
            <w:rFonts w:ascii="Arial Narrow" w:hAnsi="Arial Narrow"/>
            <w:sz w:val="18"/>
            <w:vertAlign w:val="baseline"/>
          </w:rPr>
          <w:t>u</w:t>
        </w:r>
        <w:r w:rsidRPr="00CD4ABE">
          <w:rPr>
            <w:rStyle w:val="Odkaznapoznmkupodiarou"/>
            <w:rFonts w:ascii="Arial Narrow" w:hAnsi="Arial Narrow"/>
            <w:sz w:val="18"/>
            <w:vertAlign w:val="baseline"/>
          </w:rPr>
          <w:t xml:space="preserve"> </w:t>
        </w:r>
      </w:ins>
      <w:r w:rsidRPr="00CD4ABE">
        <w:rPr>
          <w:rStyle w:val="Odkaznapoznmkupodiarou"/>
          <w:rFonts w:ascii="Arial Narrow" w:hAnsi="Arial Narrow"/>
          <w:sz w:val="18"/>
          <w:vertAlign w:val="baseline"/>
        </w:rPr>
        <w:t>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961FD" w:rsidRPr="00627EA3" w:rsidRDefault="003961FD"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BA2CE" w14:textId="60D66373" w:rsidR="003961FD" w:rsidRDefault="003961FD">
    <w:pPr>
      <w:pStyle w:val="Hlavika"/>
    </w:pPr>
    <w:ins w:id="108" w:author="Autor">
      <w:r>
        <w:rPr>
          <w:noProof/>
          <w:lang w:eastAsia="sk-SK"/>
        </w:rPr>
        <w:drawing>
          <wp:inline distT="0" distB="0" distL="0" distR="0" wp14:anchorId="0BA9F113" wp14:editId="1192114A">
            <wp:extent cx="441960" cy="411480"/>
            <wp:effectExtent l="0" t="0" r="0" b="7620"/>
            <wp:docPr id="3" name="Picture 193" descr="logo mas turiec"/>
            <wp:cNvGraphicFramePr/>
            <a:graphic xmlns:a="http://schemas.openxmlformats.org/drawingml/2006/main">
              <a:graphicData uri="http://schemas.openxmlformats.org/drawingml/2006/picture">
                <pic:pic xmlns:pic="http://schemas.openxmlformats.org/drawingml/2006/picture">
                  <pic:nvPicPr>
                    <pic:cNvPr id="193" name="Picture 193" descr="logo mas turie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11480"/>
                    </a:xfrm>
                    <a:prstGeom prst="rect">
                      <a:avLst/>
                    </a:prstGeom>
                    <a:noFill/>
                    <a:ln>
                      <a:noFill/>
                    </a:ln>
                  </pic:spPr>
                </pic:pic>
              </a:graphicData>
            </a:graphic>
          </wp:inline>
        </w:drawing>
      </w:r>
    </w:ins>
    <w:r w:rsidRPr="00180A26">
      <w:rPr>
        <w:rFonts w:ascii="Monotype Corsiva" w:hAnsi="Monotype Corsiva"/>
        <w:noProof/>
        <w:sz w:val="20"/>
        <w:lang w:eastAsia="sk-SK"/>
      </w:rPr>
      <w:drawing>
        <wp:anchor distT="0" distB="0" distL="114300" distR="114300" simplePos="0" relativeHeight="251663360" behindDoc="1" locked="0" layoutInCell="1" allowOverlap="1" wp14:anchorId="4146A59A" wp14:editId="53C35D50">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0A26">
      <w:rPr>
        <w:rFonts w:ascii="Monotype Corsiva" w:hAnsi="Monotype Corsiva"/>
        <w:noProof/>
        <w:sz w:val="20"/>
        <w:lang w:eastAsia="sk-SK"/>
      </w:rPr>
      <w:drawing>
        <wp:anchor distT="0" distB="0" distL="114300" distR="114300" simplePos="0" relativeHeight="251651072" behindDoc="1" locked="0" layoutInCell="1" allowOverlap="1" wp14:anchorId="26999D6E" wp14:editId="569BA81C">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0A26">
      <w:rPr>
        <w:rFonts w:ascii="Monotype Corsiva" w:hAnsi="Monotype Corsiva"/>
        <w:noProof/>
        <w:sz w:val="20"/>
        <w:lang w:eastAsia="sk-SK"/>
      </w:rPr>
      <w:drawing>
        <wp:anchor distT="0" distB="0" distL="114300" distR="114300" simplePos="0" relativeHeight="251657216" behindDoc="1" locked="0" layoutInCell="1" allowOverlap="1" wp14:anchorId="35A01954" wp14:editId="5009A60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961FD" w:rsidRDefault="003961FD"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961FD" w:rsidRDefault="003961FD"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478545382">
    <w:abstractNumId w:val="5"/>
  </w:num>
  <w:num w:numId="2" w16cid:durableId="1522276904">
    <w:abstractNumId w:val="0"/>
  </w:num>
  <w:num w:numId="3" w16cid:durableId="1577132515">
    <w:abstractNumId w:val="4"/>
  </w:num>
  <w:num w:numId="4" w16cid:durableId="1266961581">
    <w:abstractNumId w:val="1"/>
  </w:num>
  <w:num w:numId="5" w16cid:durableId="2128619549">
    <w:abstractNumId w:val="25"/>
  </w:num>
  <w:num w:numId="6" w16cid:durableId="1849101596">
    <w:abstractNumId w:val="22"/>
  </w:num>
  <w:num w:numId="7" w16cid:durableId="1614314985">
    <w:abstractNumId w:val="10"/>
  </w:num>
  <w:num w:numId="8" w16cid:durableId="853569170">
    <w:abstractNumId w:val="7"/>
  </w:num>
  <w:num w:numId="9" w16cid:durableId="5116498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0821419">
    <w:abstractNumId w:val="21"/>
  </w:num>
  <w:num w:numId="11" w16cid:durableId="149952610">
    <w:abstractNumId w:val="14"/>
  </w:num>
  <w:num w:numId="12" w16cid:durableId="1580169263">
    <w:abstractNumId w:val="9"/>
  </w:num>
  <w:num w:numId="13" w16cid:durableId="1002202906">
    <w:abstractNumId w:val="3"/>
  </w:num>
  <w:num w:numId="14" w16cid:durableId="1745445729">
    <w:abstractNumId w:val="27"/>
  </w:num>
  <w:num w:numId="15" w16cid:durableId="1869023026">
    <w:abstractNumId w:val="20"/>
  </w:num>
  <w:num w:numId="16" w16cid:durableId="881135261">
    <w:abstractNumId w:val="6"/>
  </w:num>
  <w:num w:numId="17" w16cid:durableId="1113329050">
    <w:abstractNumId w:val="11"/>
  </w:num>
  <w:num w:numId="18" w16cid:durableId="1887795791">
    <w:abstractNumId w:val="19"/>
  </w:num>
  <w:num w:numId="19" w16cid:durableId="1733504704">
    <w:abstractNumId w:val="26"/>
  </w:num>
  <w:num w:numId="20" w16cid:durableId="1934629104">
    <w:abstractNumId w:val="23"/>
  </w:num>
  <w:num w:numId="21" w16cid:durableId="1864590571">
    <w:abstractNumId w:val="15"/>
  </w:num>
  <w:num w:numId="22" w16cid:durableId="110902490">
    <w:abstractNumId w:val="2"/>
  </w:num>
  <w:num w:numId="23" w16cid:durableId="1805738247">
    <w:abstractNumId w:val="12"/>
  </w:num>
  <w:num w:numId="24" w16cid:durableId="883441648">
    <w:abstractNumId w:val="28"/>
  </w:num>
  <w:num w:numId="25" w16cid:durableId="1776098081">
    <w:abstractNumId w:val="24"/>
  </w:num>
  <w:num w:numId="26" w16cid:durableId="994459404">
    <w:abstractNumId w:val="18"/>
  </w:num>
  <w:num w:numId="27" w16cid:durableId="1318455229">
    <w:abstractNumId w:val="13"/>
  </w:num>
  <w:num w:numId="28" w16cid:durableId="2136756309">
    <w:abstractNumId w:val="8"/>
  </w:num>
  <w:num w:numId="29" w16cid:durableId="378867242">
    <w:abstractNumId w:val="5"/>
  </w:num>
  <w:num w:numId="30" w16cid:durableId="1296595919">
    <w:abstractNumId w:val="17"/>
  </w:num>
  <w:num w:numId="31" w16cid:durableId="7411729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3345"/>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C07"/>
    <w:rsid w:val="00047D10"/>
    <w:rsid w:val="00050586"/>
    <w:rsid w:val="000507A8"/>
    <w:rsid w:val="00053993"/>
    <w:rsid w:val="00054CDE"/>
    <w:rsid w:val="00060B13"/>
    <w:rsid w:val="00061D73"/>
    <w:rsid w:val="00062B88"/>
    <w:rsid w:val="000631CF"/>
    <w:rsid w:val="0006321E"/>
    <w:rsid w:val="00064B9C"/>
    <w:rsid w:val="0006681C"/>
    <w:rsid w:val="000668A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B7BE7"/>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588"/>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377"/>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0A26"/>
    <w:rsid w:val="001847B1"/>
    <w:rsid w:val="001864BF"/>
    <w:rsid w:val="0018659F"/>
    <w:rsid w:val="00187776"/>
    <w:rsid w:val="00187ED9"/>
    <w:rsid w:val="00190B46"/>
    <w:rsid w:val="00192FAA"/>
    <w:rsid w:val="00197367"/>
    <w:rsid w:val="001A09E5"/>
    <w:rsid w:val="001A3CF3"/>
    <w:rsid w:val="001A4AB6"/>
    <w:rsid w:val="001A4E70"/>
    <w:rsid w:val="001A69BA"/>
    <w:rsid w:val="001A7188"/>
    <w:rsid w:val="001B0626"/>
    <w:rsid w:val="001B14FC"/>
    <w:rsid w:val="001B15BC"/>
    <w:rsid w:val="001B1726"/>
    <w:rsid w:val="001B1E99"/>
    <w:rsid w:val="001B2816"/>
    <w:rsid w:val="001B3055"/>
    <w:rsid w:val="001B62D3"/>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6DB0"/>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490B"/>
    <w:rsid w:val="00246131"/>
    <w:rsid w:val="00247132"/>
    <w:rsid w:val="00247264"/>
    <w:rsid w:val="0025567F"/>
    <w:rsid w:val="00256195"/>
    <w:rsid w:val="002617BC"/>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25EB"/>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4067"/>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1FD"/>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59C6"/>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499"/>
    <w:rsid w:val="004A0BD5"/>
    <w:rsid w:val="004A0EA2"/>
    <w:rsid w:val="004A18B5"/>
    <w:rsid w:val="004A6B1B"/>
    <w:rsid w:val="004A6D1F"/>
    <w:rsid w:val="004B1DAD"/>
    <w:rsid w:val="004B486E"/>
    <w:rsid w:val="004B6328"/>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D6DEB"/>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5408"/>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214B"/>
    <w:rsid w:val="00595FAF"/>
    <w:rsid w:val="00596962"/>
    <w:rsid w:val="00597848"/>
    <w:rsid w:val="005A02F7"/>
    <w:rsid w:val="005A0719"/>
    <w:rsid w:val="005A1B24"/>
    <w:rsid w:val="005A3055"/>
    <w:rsid w:val="005A3FDA"/>
    <w:rsid w:val="005A5406"/>
    <w:rsid w:val="005A5A96"/>
    <w:rsid w:val="005A7995"/>
    <w:rsid w:val="005B237D"/>
    <w:rsid w:val="005B34A2"/>
    <w:rsid w:val="005B3DFE"/>
    <w:rsid w:val="005B4155"/>
    <w:rsid w:val="005B491E"/>
    <w:rsid w:val="005B67E7"/>
    <w:rsid w:val="005C0212"/>
    <w:rsid w:val="005C0BB3"/>
    <w:rsid w:val="005C135C"/>
    <w:rsid w:val="005C2A37"/>
    <w:rsid w:val="005C3BF1"/>
    <w:rsid w:val="005C4E94"/>
    <w:rsid w:val="005C6566"/>
    <w:rsid w:val="005D0460"/>
    <w:rsid w:val="005D09F2"/>
    <w:rsid w:val="005D312F"/>
    <w:rsid w:val="005D339C"/>
    <w:rsid w:val="005D767B"/>
    <w:rsid w:val="005E0074"/>
    <w:rsid w:val="005E1124"/>
    <w:rsid w:val="005E1704"/>
    <w:rsid w:val="005E1820"/>
    <w:rsid w:val="005E42F8"/>
    <w:rsid w:val="005E45F4"/>
    <w:rsid w:val="005E4C1B"/>
    <w:rsid w:val="005E5AAE"/>
    <w:rsid w:val="005E6741"/>
    <w:rsid w:val="005F05B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2638"/>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48E9"/>
    <w:rsid w:val="00757031"/>
    <w:rsid w:val="0076000B"/>
    <w:rsid w:val="00760313"/>
    <w:rsid w:val="00760DE9"/>
    <w:rsid w:val="00761133"/>
    <w:rsid w:val="00762036"/>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C18"/>
    <w:rsid w:val="007A7D86"/>
    <w:rsid w:val="007B1169"/>
    <w:rsid w:val="007B16B6"/>
    <w:rsid w:val="007B37FC"/>
    <w:rsid w:val="007B3E5C"/>
    <w:rsid w:val="007B4E53"/>
    <w:rsid w:val="007B510B"/>
    <w:rsid w:val="007B6766"/>
    <w:rsid w:val="007C0688"/>
    <w:rsid w:val="007C1E56"/>
    <w:rsid w:val="007C2E4A"/>
    <w:rsid w:val="007C4635"/>
    <w:rsid w:val="007C63BE"/>
    <w:rsid w:val="007D1784"/>
    <w:rsid w:val="007D1CC4"/>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165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386"/>
    <w:rsid w:val="00952E4A"/>
    <w:rsid w:val="009546F7"/>
    <w:rsid w:val="009548F9"/>
    <w:rsid w:val="009555E3"/>
    <w:rsid w:val="009635E0"/>
    <w:rsid w:val="00966699"/>
    <w:rsid w:val="00971A41"/>
    <w:rsid w:val="009722BD"/>
    <w:rsid w:val="009728F6"/>
    <w:rsid w:val="00974A40"/>
    <w:rsid w:val="00974D36"/>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3AD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02F5"/>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10FD"/>
    <w:rsid w:val="00B623A8"/>
    <w:rsid w:val="00B63124"/>
    <w:rsid w:val="00B635B3"/>
    <w:rsid w:val="00B63CAA"/>
    <w:rsid w:val="00B63D98"/>
    <w:rsid w:val="00B640BC"/>
    <w:rsid w:val="00B65F09"/>
    <w:rsid w:val="00B7017E"/>
    <w:rsid w:val="00B71360"/>
    <w:rsid w:val="00B72C46"/>
    <w:rsid w:val="00B73CA4"/>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42C6"/>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48E"/>
    <w:rsid w:val="00BF41C1"/>
    <w:rsid w:val="00C0311B"/>
    <w:rsid w:val="00C03918"/>
    <w:rsid w:val="00C052FF"/>
    <w:rsid w:val="00C05727"/>
    <w:rsid w:val="00C0655E"/>
    <w:rsid w:val="00C10E17"/>
    <w:rsid w:val="00C11A6E"/>
    <w:rsid w:val="00C1257F"/>
    <w:rsid w:val="00C165F5"/>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1980"/>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3FB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5BEC"/>
    <w:rsid w:val="00CB6945"/>
    <w:rsid w:val="00CC157A"/>
    <w:rsid w:val="00CC2CCE"/>
    <w:rsid w:val="00CC2E19"/>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82B"/>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DF5F24"/>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14A"/>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0E9B"/>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45C3"/>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09B4"/>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963C6"/>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6DF"/>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32B65"/>
    <w:rsid w:val="00147404"/>
    <w:rsid w:val="0015687B"/>
    <w:rsid w:val="0024675C"/>
    <w:rsid w:val="0031009D"/>
    <w:rsid w:val="00370346"/>
    <w:rsid w:val="003B20BC"/>
    <w:rsid w:val="003C4D1D"/>
    <w:rsid w:val="00416306"/>
    <w:rsid w:val="00417961"/>
    <w:rsid w:val="0045432C"/>
    <w:rsid w:val="0046276E"/>
    <w:rsid w:val="0050057B"/>
    <w:rsid w:val="00503470"/>
    <w:rsid w:val="00506C57"/>
    <w:rsid w:val="00514765"/>
    <w:rsid w:val="00517339"/>
    <w:rsid w:val="00580E5E"/>
    <w:rsid w:val="005A698A"/>
    <w:rsid w:val="006845DE"/>
    <w:rsid w:val="007B0225"/>
    <w:rsid w:val="00803F6C"/>
    <w:rsid w:val="008A5F9C"/>
    <w:rsid w:val="008F0B6E"/>
    <w:rsid w:val="009400AE"/>
    <w:rsid w:val="00947A88"/>
    <w:rsid w:val="00966EEE"/>
    <w:rsid w:val="00976238"/>
    <w:rsid w:val="009B4DB2"/>
    <w:rsid w:val="009C3CCC"/>
    <w:rsid w:val="00A118B3"/>
    <w:rsid w:val="00A15D86"/>
    <w:rsid w:val="00A53D11"/>
    <w:rsid w:val="00A933CD"/>
    <w:rsid w:val="00AA6FC2"/>
    <w:rsid w:val="00B21DAE"/>
    <w:rsid w:val="00BE51E0"/>
    <w:rsid w:val="00BF0D6B"/>
    <w:rsid w:val="00CA2A54"/>
    <w:rsid w:val="00CE79F2"/>
    <w:rsid w:val="00D200AF"/>
    <w:rsid w:val="00D217A8"/>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A2A54"/>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F8495-EE65-4C72-84E6-44D28F85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4577</Words>
  <Characters>26092</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2023-03-01T09:29:00Z</dcterms:created>
  <dcterms:modified xsi:type="dcterms:W3CDTF">2023-03-01T09:29:00Z</dcterms:modified>
</cp:coreProperties>
</file>