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713BD">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713BD">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713BD">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559A56D2" w:rsidR="00A97A10" w:rsidRPr="00385B43" w:rsidRDefault="002471BE" w:rsidP="002471BE">
            <w:pPr>
              <w:jc w:val="left"/>
              <w:rPr>
                <w:rFonts w:ascii="Arial Narrow" w:hAnsi="Arial Narrow"/>
                <w:bCs/>
                <w:sz w:val="18"/>
                <w:szCs w:val="18"/>
                <w:highlight w:val="yellow"/>
              </w:rPr>
            </w:pPr>
            <w:ins w:id="0" w:author="Autor">
              <w:r>
                <w:rPr>
                  <w:rFonts w:ascii="Arial Narrow" w:hAnsi="Arial Narrow"/>
                  <w:bCs/>
                  <w:sz w:val="18"/>
                  <w:szCs w:val="18"/>
                </w:rPr>
                <w:t>0Z „Partnerstvo pre MAS Turiec“</w:t>
              </w:r>
              <w:r w:rsidR="009B29FD">
                <w:rPr>
                  <w:rFonts w:ascii="Arial Narrow" w:hAnsi="Arial Narrow"/>
                  <w:bCs/>
                  <w:sz w:val="18"/>
                  <w:szCs w:val="18"/>
                </w:rPr>
                <w:t xml:space="preserve"> </w:t>
              </w:r>
            </w:ins>
          </w:p>
        </w:tc>
      </w:tr>
      <w:tr w:rsidR="0048348A" w:rsidRPr="00385B43" w14:paraId="34F52CDE" w14:textId="77777777" w:rsidTr="006713BD">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6713BD" w:rsidRDefault="00A97A10" w:rsidP="00B4260D">
            <w:pPr>
              <w:rPr>
                <w:rFonts w:ascii="Arial Narrow" w:hAnsi="Arial Narrow"/>
                <w:i/>
                <w:iCs/>
              </w:rPr>
            </w:pPr>
            <w:r w:rsidRPr="006713BD">
              <w:rPr>
                <w:rFonts w:ascii="Arial Narrow" w:hAnsi="Arial Narrow"/>
                <w:bCs/>
                <w:i/>
                <w:iCs/>
                <w:sz w:val="18"/>
                <w:szCs w:val="18"/>
              </w:rPr>
              <w:t>Uveďte názov žiadateľa (obchodné meno, alebo meno a priezvisko v prípade fyzickej osoby - podnikateľa)</w:t>
            </w:r>
          </w:p>
        </w:tc>
      </w:tr>
      <w:tr w:rsidR="000F3A18" w:rsidRPr="00385B43" w14:paraId="222E09AE" w14:textId="77777777" w:rsidTr="006713BD">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6713BD" w:rsidRDefault="000F3A18" w:rsidP="00A97A10">
            <w:pPr>
              <w:rPr>
                <w:rFonts w:ascii="Arial Narrow" w:hAnsi="Arial Narrow"/>
                <w:bCs/>
                <w:i/>
                <w:iCs/>
                <w:sz w:val="18"/>
                <w:szCs w:val="18"/>
              </w:rPr>
            </w:pPr>
            <w:r w:rsidRPr="006713BD">
              <w:rPr>
                <w:rFonts w:ascii="Arial Narrow" w:hAnsi="Arial Narrow"/>
                <w:bCs/>
                <w:i/>
                <w:iCs/>
                <w:sz w:val="18"/>
                <w:szCs w:val="18"/>
              </w:rPr>
              <w:t>Uveďte presný názov projektu. V prípade, že sa názov projektu v ŽoP</w:t>
            </w:r>
            <w:r w:rsidR="00A97A10" w:rsidRPr="006713BD">
              <w:rPr>
                <w:rFonts w:ascii="Arial Narrow" w:hAnsi="Arial Narrow"/>
                <w:bCs/>
                <w:i/>
                <w:iCs/>
                <w:sz w:val="18"/>
                <w:szCs w:val="18"/>
              </w:rPr>
              <w:t>r</w:t>
            </w:r>
            <w:r w:rsidRPr="006713BD">
              <w:rPr>
                <w:rFonts w:ascii="Arial Narrow" w:hAnsi="Arial Narrow"/>
                <w:bCs/>
                <w:i/>
                <w:iCs/>
                <w:sz w:val="18"/>
                <w:szCs w:val="18"/>
              </w:rPr>
              <w:t xml:space="preserve"> vrátane jej príloh opakuje, dbajte na to, aby bol v každej jej časti rovnaký.</w:t>
            </w:r>
          </w:p>
        </w:tc>
      </w:tr>
      <w:tr w:rsidR="00A97A10" w:rsidRPr="00385B43" w14:paraId="56E7B35F" w14:textId="77777777" w:rsidTr="006713BD">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29E0AB50" w:rsidR="00A97A10" w:rsidRPr="00385B43" w:rsidRDefault="00442EAF" w:rsidP="002471BE">
            <w:pPr>
              <w:rPr>
                <w:rFonts w:ascii="Arial Narrow" w:hAnsi="Arial Narrow"/>
                <w:bCs/>
                <w:sz w:val="18"/>
                <w:szCs w:val="18"/>
                <w:highlight w:val="yellow"/>
              </w:rPr>
            </w:pPr>
            <w:bookmarkStart w:id="1" w:name="_Hlk792329"/>
            <w:r w:rsidRPr="00361DE8">
              <w:rPr>
                <w:rFonts w:ascii="Arial Narrow" w:hAnsi="Arial Narrow"/>
                <w:bCs/>
                <w:sz w:val="18"/>
                <w:szCs w:val="18"/>
              </w:rPr>
              <w:t>IROP-CLLD-</w:t>
            </w:r>
            <w:ins w:id="2" w:author="Autor">
              <w:r w:rsidR="002471BE">
                <w:rPr>
                  <w:rFonts w:ascii="Arial Narrow" w:hAnsi="Arial Narrow"/>
                  <w:bCs/>
                  <w:sz w:val="18"/>
                  <w:szCs w:val="18"/>
                </w:rPr>
                <w:t>Q446-511-002</w:t>
              </w:r>
            </w:ins>
            <w:bookmarkEnd w:id="1"/>
          </w:p>
        </w:tc>
      </w:tr>
      <w:tr w:rsidR="00A97A10" w:rsidRPr="00385B43" w14:paraId="20D5B697" w14:textId="77777777" w:rsidTr="006713BD">
        <w:trPr>
          <w:trHeight w:val="567"/>
        </w:trPr>
        <w:tc>
          <w:tcPr>
            <w:tcW w:w="3794" w:type="dxa"/>
            <w:shd w:val="clear" w:color="auto" w:fill="548DD4" w:themeFill="text2" w:themeFillTint="99"/>
            <w:vAlign w:val="center"/>
          </w:tcPr>
          <w:p w14:paraId="38ED52D2" w14:textId="15AEA128"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05261F80"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17EDE1A1" w14:textId="77777777" w:rsidR="00A81F5F" w:rsidRPr="00335488" w:rsidRDefault="00A81F5F" w:rsidP="00A81F5F">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1BF5A905" w14:textId="77777777" w:rsidR="00A81F5F" w:rsidRPr="00335488" w:rsidRDefault="00A81F5F" w:rsidP="00A81F5F">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3A61DBE4" w14:textId="77777777" w:rsidR="00A81F5F" w:rsidRDefault="00A81F5F" w:rsidP="00A81F5F">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209" w:type="dxa"/>
        <w:tblLook w:val="04A0" w:firstRow="1" w:lastRow="0" w:firstColumn="1" w:lastColumn="0" w:noHBand="0" w:noVBand="1"/>
      </w:tblPr>
      <w:tblGrid>
        <w:gridCol w:w="2508"/>
        <w:gridCol w:w="2515"/>
        <w:gridCol w:w="1474"/>
        <w:gridCol w:w="2712"/>
      </w:tblGrid>
      <w:tr w:rsidR="00DE377F" w:rsidRPr="00385B43" w14:paraId="7D66A90C" w14:textId="77777777" w:rsidTr="00343A58">
        <w:trPr>
          <w:trHeight w:val="425"/>
        </w:trPr>
        <w:tc>
          <w:tcPr>
            <w:tcW w:w="9209" w:type="dxa"/>
            <w:gridSpan w:val="4"/>
            <w:shd w:val="clear" w:color="auto" w:fill="548DD4" w:themeFill="text2" w:themeFillTint="99"/>
            <w:vAlign w:val="center"/>
            <w:hideMark/>
          </w:tcPr>
          <w:p w14:paraId="20B290B8" w14:textId="28C9439C" w:rsidR="00DE377F" w:rsidRPr="00385B43" w:rsidRDefault="00DE377F" w:rsidP="004C1FE7">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343A58">
        <w:trPr>
          <w:trHeight w:val="330"/>
        </w:trPr>
        <w:tc>
          <w:tcPr>
            <w:tcW w:w="9209"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343A58">
        <w:trPr>
          <w:trHeight w:val="330"/>
        </w:trPr>
        <w:tc>
          <w:tcPr>
            <w:tcW w:w="9209"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343A58">
        <w:trPr>
          <w:trHeight w:val="330"/>
        </w:trPr>
        <w:tc>
          <w:tcPr>
            <w:tcW w:w="9209"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343A58">
        <w:trPr>
          <w:trHeight w:val="330"/>
        </w:trPr>
        <w:tc>
          <w:tcPr>
            <w:tcW w:w="9209"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343A58">
        <w:trPr>
          <w:trHeight w:val="330"/>
        </w:trPr>
        <w:tc>
          <w:tcPr>
            <w:tcW w:w="9209"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343A58">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102CD"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186"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343A58">
        <w:trPr>
          <w:trHeight w:val="330"/>
        </w:trPr>
        <w:tc>
          <w:tcPr>
            <w:tcW w:w="9209"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343A58">
        <w:trPr>
          <w:trHeight w:val="481"/>
        </w:trPr>
        <w:tc>
          <w:tcPr>
            <w:tcW w:w="9209"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343A58">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2712"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343A58">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2712"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343A58">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2712"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209" w:type="dxa"/>
        <w:tblLook w:val="04A0" w:firstRow="1" w:lastRow="0" w:firstColumn="1" w:lastColumn="0" w:noHBand="0" w:noVBand="1"/>
      </w:tblPr>
      <w:tblGrid>
        <w:gridCol w:w="2385"/>
        <w:gridCol w:w="2447"/>
        <w:gridCol w:w="1515"/>
        <w:gridCol w:w="1702"/>
        <w:gridCol w:w="1160"/>
      </w:tblGrid>
      <w:tr w:rsidR="00CD6015" w:rsidRPr="00385B43" w14:paraId="335FEB76" w14:textId="77777777" w:rsidTr="00343A58">
        <w:trPr>
          <w:trHeight w:val="404"/>
        </w:trPr>
        <w:tc>
          <w:tcPr>
            <w:tcW w:w="9209" w:type="dxa"/>
            <w:gridSpan w:val="5"/>
            <w:shd w:val="clear" w:color="auto" w:fill="548DD4" w:themeFill="text2" w:themeFillTint="99"/>
            <w:vAlign w:val="center"/>
            <w:hideMark/>
          </w:tcPr>
          <w:p w14:paraId="63078AAD" w14:textId="67A5D1EB" w:rsidR="00CD6015" w:rsidRPr="00385B43" w:rsidRDefault="006D62D4" w:rsidP="004C1FE7">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343A58">
        <w:trPr>
          <w:trHeight w:val="330"/>
        </w:trPr>
        <w:tc>
          <w:tcPr>
            <w:tcW w:w="9209"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1AA9E96E" w:rsidR="009227C0" w:rsidRPr="006713BD" w:rsidRDefault="009227C0" w:rsidP="006713BD">
            <w:pPr>
              <w:pStyle w:val="Odsekzoznamu"/>
              <w:numPr>
                <w:ilvl w:val="0"/>
                <w:numId w:val="9"/>
              </w:numPr>
              <w:jc w:val="left"/>
              <w:rPr>
                <w:rFonts w:ascii="Arial Narrow" w:hAnsi="Arial Narrow"/>
                <w:sz w:val="18"/>
                <w:szCs w:val="18"/>
              </w:rPr>
            </w:pPr>
            <w:r w:rsidRPr="006713BD">
              <w:rPr>
                <w:rFonts w:ascii="Arial Narrow" w:hAnsi="Arial Narrow"/>
                <w:sz w:val="18"/>
                <w:szCs w:val="18"/>
              </w:rPr>
              <w:t>člen štatutárneho orgánu - adresa doručovania musí v tomto prípade korešpondovať s adresou uvedenou v tab. č. 1 formulára ŽoP</w:t>
            </w:r>
            <w:r w:rsidR="006D62D4" w:rsidRPr="006713BD">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343A58">
        <w:trPr>
          <w:trHeight w:val="330"/>
        </w:trPr>
        <w:tc>
          <w:tcPr>
            <w:tcW w:w="9209"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343A58">
        <w:trPr>
          <w:trHeight w:val="330"/>
        </w:trPr>
        <w:tc>
          <w:tcPr>
            <w:tcW w:w="2385" w:type="dxa"/>
            <w:vAlign w:val="center"/>
            <w:hideMark/>
          </w:tcPr>
          <w:p w14:paraId="2DE1C3C7" w14:textId="77777777" w:rsidR="00CD6015" w:rsidRPr="00874389" w:rsidRDefault="00CD6015" w:rsidP="004C1FE7">
            <w:pPr>
              <w:jc w:val="center"/>
              <w:rPr>
                <w:rFonts w:ascii="Arial Narrow" w:hAnsi="Arial Narrow"/>
                <w:b/>
                <w:bCs/>
                <w:i/>
              </w:rPr>
            </w:pPr>
            <w:r w:rsidRPr="00874389">
              <w:rPr>
                <w:rFonts w:ascii="Arial Narrow" w:hAnsi="Arial Narrow"/>
                <w:b/>
                <w:bCs/>
                <w:i/>
              </w:rPr>
              <w:t>Titul</w:t>
            </w:r>
          </w:p>
        </w:tc>
        <w:tc>
          <w:tcPr>
            <w:tcW w:w="2447" w:type="dxa"/>
            <w:vAlign w:val="center"/>
            <w:hideMark/>
          </w:tcPr>
          <w:p w14:paraId="49208395" w14:textId="77777777" w:rsidR="00CD6015" w:rsidRPr="00874389" w:rsidRDefault="00CD6015" w:rsidP="004C1FE7">
            <w:pPr>
              <w:jc w:val="center"/>
              <w:rPr>
                <w:rFonts w:ascii="Arial Narrow" w:hAnsi="Arial Narrow"/>
                <w:b/>
                <w:bCs/>
                <w:i/>
              </w:rPr>
            </w:pPr>
            <w:r w:rsidRPr="00874389">
              <w:rPr>
                <w:rFonts w:ascii="Arial Narrow" w:hAnsi="Arial Narrow"/>
                <w:b/>
                <w:bCs/>
                <w:i/>
              </w:rPr>
              <w:t>Meno</w:t>
            </w:r>
          </w:p>
        </w:tc>
        <w:tc>
          <w:tcPr>
            <w:tcW w:w="1515" w:type="dxa"/>
            <w:vAlign w:val="center"/>
            <w:hideMark/>
          </w:tcPr>
          <w:p w14:paraId="7F64C03E" w14:textId="77777777" w:rsidR="00CD6015" w:rsidRPr="00874389" w:rsidRDefault="00CD6015" w:rsidP="004C1FE7">
            <w:pPr>
              <w:jc w:val="center"/>
              <w:rPr>
                <w:rFonts w:ascii="Arial Narrow" w:hAnsi="Arial Narrow"/>
                <w:b/>
                <w:bCs/>
                <w:i/>
              </w:rPr>
            </w:pPr>
            <w:r w:rsidRPr="00874389">
              <w:rPr>
                <w:rFonts w:ascii="Arial Narrow" w:hAnsi="Arial Narrow"/>
                <w:b/>
                <w:bCs/>
                <w:i/>
              </w:rPr>
              <w:t>Priezvisko</w:t>
            </w:r>
          </w:p>
        </w:tc>
        <w:tc>
          <w:tcPr>
            <w:tcW w:w="1702" w:type="dxa"/>
            <w:vAlign w:val="center"/>
            <w:hideMark/>
          </w:tcPr>
          <w:p w14:paraId="573017E9" w14:textId="77777777" w:rsidR="00CD6015" w:rsidRPr="00874389" w:rsidRDefault="00CD6015" w:rsidP="004C1FE7">
            <w:pPr>
              <w:jc w:val="center"/>
              <w:rPr>
                <w:rFonts w:ascii="Arial Narrow" w:hAnsi="Arial Narrow"/>
                <w:b/>
                <w:bCs/>
                <w:i/>
              </w:rPr>
            </w:pPr>
            <w:r w:rsidRPr="00874389">
              <w:rPr>
                <w:rFonts w:ascii="Arial Narrow" w:hAnsi="Arial Narrow"/>
                <w:b/>
                <w:bCs/>
                <w:i/>
              </w:rPr>
              <w:t>Titul za menom</w:t>
            </w:r>
          </w:p>
        </w:tc>
        <w:tc>
          <w:tcPr>
            <w:tcW w:w="1160" w:type="dxa"/>
            <w:vAlign w:val="center"/>
          </w:tcPr>
          <w:p w14:paraId="6B123C8E" w14:textId="77777777" w:rsidR="00CD6015" w:rsidRPr="00874389" w:rsidRDefault="00CD6015" w:rsidP="004C1FE7">
            <w:pPr>
              <w:jc w:val="center"/>
              <w:rPr>
                <w:rFonts w:ascii="Arial Narrow" w:hAnsi="Arial Narrow"/>
                <w:b/>
                <w:bCs/>
                <w:i/>
              </w:rPr>
            </w:pPr>
            <w:r w:rsidRPr="00874389">
              <w:rPr>
                <w:rFonts w:ascii="Arial Narrow" w:hAnsi="Arial Narrow"/>
                <w:b/>
                <w:bCs/>
                <w:i/>
              </w:rPr>
              <w:t>Subjekt</w:t>
            </w:r>
          </w:p>
        </w:tc>
      </w:tr>
      <w:tr w:rsidR="00CD6015" w:rsidRPr="00385B43" w14:paraId="28B2A2A2" w14:textId="77777777" w:rsidTr="00343A58">
        <w:trPr>
          <w:trHeight w:val="330"/>
        </w:trPr>
        <w:tc>
          <w:tcPr>
            <w:tcW w:w="2385" w:type="dxa"/>
            <w:vAlign w:val="center"/>
            <w:hideMark/>
          </w:tcPr>
          <w:p w14:paraId="548A4EF6" w14:textId="3F12A8CB" w:rsidR="00CD6015" w:rsidRPr="00385B43" w:rsidRDefault="00CD6015" w:rsidP="004C1FE7">
            <w:pPr>
              <w:jc w:val="center"/>
              <w:rPr>
                <w:rFonts w:ascii="Arial Narrow" w:hAnsi="Arial Narrow"/>
                <w:b/>
                <w:bCs/>
              </w:rPr>
            </w:pPr>
          </w:p>
        </w:tc>
        <w:tc>
          <w:tcPr>
            <w:tcW w:w="2447" w:type="dxa"/>
            <w:vAlign w:val="center"/>
            <w:hideMark/>
          </w:tcPr>
          <w:p w14:paraId="5904076F" w14:textId="49E25C1F" w:rsidR="00CD6015" w:rsidRPr="00385B43" w:rsidRDefault="00CD6015" w:rsidP="004C1FE7">
            <w:pPr>
              <w:jc w:val="center"/>
              <w:rPr>
                <w:rFonts w:ascii="Arial Narrow" w:hAnsi="Arial Narrow"/>
                <w:b/>
                <w:bCs/>
              </w:rPr>
            </w:pPr>
          </w:p>
        </w:tc>
        <w:tc>
          <w:tcPr>
            <w:tcW w:w="1515" w:type="dxa"/>
            <w:vAlign w:val="center"/>
            <w:hideMark/>
          </w:tcPr>
          <w:p w14:paraId="0A9E25E3" w14:textId="0BF4EC14" w:rsidR="00CD6015" w:rsidRPr="00385B43" w:rsidRDefault="00CD6015" w:rsidP="004C1FE7">
            <w:pPr>
              <w:jc w:val="center"/>
              <w:rPr>
                <w:rFonts w:ascii="Arial Narrow" w:hAnsi="Arial Narrow"/>
                <w:b/>
                <w:bCs/>
              </w:rPr>
            </w:pPr>
          </w:p>
        </w:tc>
        <w:tc>
          <w:tcPr>
            <w:tcW w:w="1702" w:type="dxa"/>
            <w:vAlign w:val="center"/>
            <w:hideMark/>
          </w:tcPr>
          <w:p w14:paraId="702032E7" w14:textId="4E11746F" w:rsidR="00CD6015" w:rsidRPr="00385B43" w:rsidRDefault="00CD6015" w:rsidP="004C1FE7">
            <w:pPr>
              <w:jc w:val="center"/>
              <w:rPr>
                <w:rFonts w:ascii="Arial Narrow" w:hAnsi="Arial Narrow"/>
                <w:b/>
                <w:bCs/>
              </w:rPr>
            </w:pPr>
          </w:p>
        </w:tc>
        <w:tc>
          <w:tcPr>
            <w:tcW w:w="1160" w:type="dxa"/>
            <w:vAlign w:val="center"/>
          </w:tcPr>
          <w:p w14:paraId="1E4DC606" w14:textId="37BF86B8" w:rsidR="00CD6015" w:rsidRPr="00385B43" w:rsidRDefault="00EB2269" w:rsidP="004C1FE7">
            <w:pPr>
              <w:jc w:val="cente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343A58">
        <w:trPr>
          <w:trHeight w:val="330"/>
        </w:trPr>
        <w:tc>
          <w:tcPr>
            <w:tcW w:w="9209"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343A58">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377"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356" w:type="dxa"/>
        <w:tblInd w:w="-5" w:type="dxa"/>
        <w:shd w:val="clear" w:color="auto" w:fill="DBE5F1" w:themeFill="accent1" w:themeFillTint="33"/>
        <w:tblLook w:val="04A0" w:firstRow="1" w:lastRow="0" w:firstColumn="1" w:lastColumn="0" w:noHBand="0" w:noVBand="1"/>
        <w:tblPrChange w:id="3" w:author="Autor">
          <w:tblPr>
            <w:tblStyle w:val="Mriekatabuky"/>
            <w:tblW w:w="9782" w:type="dxa"/>
            <w:tblInd w:w="-289" w:type="dxa"/>
            <w:shd w:val="clear" w:color="auto" w:fill="DBE5F1" w:themeFill="accent1" w:themeFillTint="33"/>
            <w:tblLook w:val="04A0" w:firstRow="1" w:lastRow="0" w:firstColumn="1" w:lastColumn="0" w:noHBand="0" w:noVBand="1"/>
          </w:tblPr>
        </w:tblPrChange>
      </w:tblPr>
      <w:tblGrid>
        <w:gridCol w:w="588"/>
        <w:gridCol w:w="1084"/>
        <w:gridCol w:w="558"/>
        <w:gridCol w:w="1398"/>
        <w:gridCol w:w="67"/>
        <w:gridCol w:w="1464"/>
        <w:gridCol w:w="426"/>
        <w:gridCol w:w="1956"/>
        <w:gridCol w:w="222"/>
        <w:gridCol w:w="1562"/>
        <w:gridCol w:w="31"/>
        <w:tblGridChange w:id="4">
          <w:tblGrid>
            <w:gridCol w:w="289"/>
            <w:gridCol w:w="588"/>
            <w:gridCol w:w="1079"/>
            <w:gridCol w:w="563"/>
            <w:gridCol w:w="1393"/>
            <w:gridCol w:w="72"/>
            <w:gridCol w:w="1464"/>
            <w:gridCol w:w="421"/>
            <w:gridCol w:w="1956"/>
            <w:gridCol w:w="227"/>
            <w:gridCol w:w="1562"/>
            <w:gridCol w:w="168"/>
          </w:tblGrid>
        </w:tblGridChange>
      </w:tblGrid>
      <w:tr w:rsidR="00681A6E" w:rsidRPr="00385B43" w14:paraId="402D87EA" w14:textId="77777777" w:rsidTr="000102CD">
        <w:trPr>
          <w:gridAfter w:val="1"/>
          <w:wAfter w:w="31" w:type="dxa"/>
          <w:trHeight w:val="283"/>
          <w:trPrChange w:id="5" w:author="Autor">
            <w:trPr>
              <w:gridBefore w:val="1"/>
              <w:gridAfter w:val="1"/>
              <w:wBefore w:w="289" w:type="dxa"/>
              <w:wAfter w:w="168" w:type="dxa"/>
              <w:trHeight w:val="283"/>
            </w:trPr>
          </w:trPrChange>
        </w:trPr>
        <w:tc>
          <w:tcPr>
            <w:tcW w:w="9325" w:type="dxa"/>
            <w:gridSpan w:val="10"/>
            <w:tcBorders>
              <w:bottom w:val="single" w:sz="4" w:space="0" w:color="auto"/>
            </w:tcBorders>
            <w:shd w:val="clear" w:color="auto" w:fill="548DD4" w:themeFill="text2" w:themeFillTint="99"/>
            <w:tcPrChange w:id="6" w:author="Autor">
              <w:tcPr>
                <w:tcW w:w="9325" w:type="dxa"/>
                <w:gridSpan w:val="10"/>
                <w:tcBorders>
                  <w:bottom w:val="single" w:sz="4" w:space="0" w:color="auto"/>
                </w:tcBorders>
                <w:shd w:val="clear" w:color="auto" w:fill="548DD4" w:themeFill="text2" w:themeFillTint="99"/>
              </w:tcPr>
            </w:tcPrChange>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0ACCAFF6"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w:t>
            </w:r>
            <w:del w:id="7" w:author="Autor">
              <w:r w:rsidR="00681A6E" w:rsidRPr="00385B43" w:rsidDel="00343A58">
                <w:rPr>
                  <w:rFonts w:ascii="Arial Narrow" w:hAnsi="Arial Narrow"/>
                  <w:sz w:val="18"/>
                  <w:szCs w:val="18"/>
                </w:rPr>
                <w:delText xml:space="preserve">v podmienkach tejto výzvy </w:delText>
              </w:r>
            </w:del>
            <w:r w:rsidR="00681A6E" w:rsidRPr="00385B43">
              <w:rPr>
                <w:rFonts w:ascii="Arial Narrow" w:hAnsi="Arial Narrow"/>
                <w:sz w:val="18"/>
                <w:szCs w:val="18"/>
              </w:rPr>
              <w:t>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6E45A435" w:rsidR="00176889" w:rsidRPr="00385B43" w:rsidRDefault="00343A58" w:rsidP="00176889">
            <w:pPr>
              <w:rPr>
                <w:rFonts w:ascii="Arial Narrow" w:hAnsi="Arial Narrow"/>
                <w:b/>
                <w:bCs/>
                <w:sz w:val="18"/>
                <w:szCs w:val="18"/>
              </w:rPr>
            </w:pPr>
            <w:ins w:id="8" w:author="Autor">
              <w:r w:rsidRPr="00385B43">
                <w:rPr>
                  <w:rFonts w:ascii="Arial Narrow" w:hAnsi="Arial Narrow"/>
                  <w:sz w:val="18"/>
                  <w:szCs w:val="18"/>
                </w:rPr>
                <w:t>prípade mobilných zariadení</w:t>
              </w:r>
              <w:r>
                <w:rPr>
                  <w:rFonts w:ascii="Arial Narrow" w:hAnsi="Arial Narrow"/>
                  <w:sz w:val="18"/>
                  <w:szCs w:val="18"/>
                </w:rPr>
                <w:t>, ktoré nemajú stále miesto ich využitia,</w:t>
              </w:r>
              <w:r w:rsidRPr="00385B43">
                <w:rPr>
                  <w:rFonts w:ascii="Arial Narrow" w:hAnsi="Arial Narrow"/>
                  <w:sz w:val="18"/>
                  <w:szCs w:val="18"/>
                </w:rPr>
                <w:t xml:space="preserve"> sa uvádza </w:t>
              </w:r>
              <w:r>
                <w:rPr>
                  <w:rFonts w:ascii="Arial Narrow" w:hAnsi="Arial Narrow"/>
                  <w:sz w:val="18"/>
                  <w:szCs w:val="18"/>
                </w:rPr>
                <w:t>sídlo žiadateľa, resp. adresa prevádzkarne, v rámci ktorej sa mobilné zariadenia využívajú.</w:t>
              </w:r>
            </w:ins>
            <w:del w:id="9" w:author="Autor">
              <w:r w:rsidR="00176889" w:rsidRPr="00385B43" w:rsidDel="00343A58">
                <w:rPr>
                  <w:rFonts w:ascii="Arial Narrow" w:hAnsi="Arial Narrow"/>
                  <w:sz w:val="18"/>
                  <w:szCs w:val="18"/>
                </w:rPr>
                <w:delText>V prípade mobilných zariadení sa uvádza miesto bežného výskytu, napr. miesto prevádzkarne. (V prípade nákupu autobusov miesto garáže, resp. parkovacieho státia (depo), kde sa mobilné zariadenie nachádza pokiaľ nevykonáva činnosť).</w:delText>
              </w:r>
            </w:del>
          </w:p>
        </w:tc>
      </w:tr>
      <w:tr w:rsidR="00681A6E" w:rsidRPr="00385B43" w14:paraId="41BA59D4" w14:textId="77777777" w:rsidTr="000102CD">
        <w:trPr>
          <w:gridAfter w:val="1"/>
          <w:wAfter w:w="31" w:type="dxa"/>
          <w:trHeight w:val="396"/>
          <w:trPrChange w:id="10" w:author="Autor">
            <w:trPr>
              <w:gridBefore w:val="1"/>
              <w:gridAfter w:val="1"/>
              <w:wBefore w:w="289" w:type="dxa"/>
              <w:wAfter w:w="168" w:type="dxa"/>
              <w:trHeight w:val="396"/>
            </w:trPr>
          </w:trPrChange>
        </w:trPr>
        <w:tc>
          <w:tcPr>
            <w:tcW w:w="588" w:type="dxa"/>
            <w:shd w:val="clear" w:color="auto" w:fill="auto"/>
            <w:vAlign w:val="center"/>
            <w:hideMark/>
            <w:tcPrChange w:id="11" w:author="Autor">
              <w:tcPr>
                <w:tcW w:w="588" w:type="dxa"/>
                <w:shd w:val="clear" w:color="auto" w:fill="auto"/>
                <w:vAlign w:val="center"/>
                <w:hideMark/>
              </w:tcPr>
            </w:tcPrChange>
          </w:tcPr>
          <w:p w14:paraId="2DC3E763" w14:textId="34B802BD" w:rsidR="00681A6E" w:rsidRPr="00874389" w:rsidRDefault="00681A6E" w:rsidP="004C1FE7">
            <w:pPr>
              <w:jc w:val="center"/>
              <w:rPr>
                <w:rFonts w:ascii="Arial Narrow" w:hAnsi="Arial Narrow"/>
                <w:b/>
                <w:bCs/>
                <w:i/>
              </w:rPr>
            </w:pPr>
            <w:r w:rsidRPr="00874389">
              <w:rPr>
                <w:rFonts w:ascii="Arial Narrow" w:hAnsi="Arial Narrow"/>
                <w:b/>
                <w:bCs/>
                <w:i/>
              </w:rPr>
              <w:lastRenderedPageBreak/>
              <w:t>P.č.</w:t>
            </w:r>
          </w:p>
        </w:tc>
        <w:tc>
          <w:tcPr>
            <w:tcW w:w="1642" w:type="dxa"/>
            <w:gridSpan w:val="2"/>
            <w:shd w:val="clear" w:color="auto" w:fill="auto"/>
            <w:vAlign w:val="center"/>
            <w:tcPrChange w:id="12" w:author="Autor">
              <w:tcPr>
                <w:tcW w:w="1642" w:type="dxa"/>
                <w:gridSpan w:val="2"/>
                <w:shd w:val="clear" w:color="auto" w:fill="auto"/>
                <w:vAlign w:val="center"/>
              </w:tcPr>
            </w:tcPrChange>
          </w:tcPr>
          <w:p w14:paraId="4F909077" w14:textId="21C04E00" w:rsidR="00681A6E" w:rsidRPr="00874389" w:rsidRDefault="00681A6E" w:rsidP="004C1FE7">
            <w:pPr>
              <w:jc w:val="center"/>
              <w:rPr>
                <w:rFonts w:ascii="Arial Narrow" w:hAnsi="Arial Narrow"/>
                <w:b/>
                <w:bCs/>
                <w:i/>
              </w:rPr>
            </w:pPr>
            <w:r w:rsidRPr="00874389">
              <w:rPr>
                <w:rFonts w:ascii="Arial Narrow" w:hAnsi="Arial Narrow"/>
                <w:b/>
                <w:bCs/>
                <w:i/>
              </w:rPr>
              <w:t>Okres</w:t>
            </w:r>
          </w:p>
        </w:tc>
        <w:tc>
          <w:tcPr>
            <w:tcW w:w="1465" w:type="dxa"/>
            <w:gridSpan w:val="2"/>
            <w:shd w:val="clear" w:color="auto" w:fill="auto"/>
            <w:vAlign w:val="center"/>
            <w:tcPrChange w:id="13" w:author="Autor">
              <w:tcPr>
                <w:tcW w:w="1465" w:type="dxa"/>
                <w:gridSpan w:val="2"/>
                <w:shd w:val="clear" w:color="auto" w:fill="auto"/>
                <w:vAlign w:val="center"/>
              </w:tcPr>
            </w:tcPrChange>
          </w:tcPr>
          <w:p w14:paraId="7802F45A" w14:textId="1D45E410" w:rsidR="00681A6E" w:rsidRPr="00874389" w:rsidRDefault="00681A6E" w:rsidP="004C1FE7">
            <w:pPr>
              <w:jc w:val="center"/>
              <w:rPr>
                <w:rFonts w:ascii="Arial Narrow" w:hAnsi="Arial Narrow"/>
                <w:b/>
                <w:bCs/>
                <w:i/>
              </w:rPr>
            </w:pPr>
            <w:r w:rsidRPr="00874389">
              <w:rPr>
                <w:rFonts w:ascii="Arial Narrow" w:hAnsi="Arial Narrow"/>
                <w:b/>
                <w:bCs/>
                <w:i/>
              </w:rPr>
              <w:t>Obec</w:t>
            </w:r>
          </w:p>
        </w:tc>
        <w:tc>
          <w:tcPr>
            <w:tcW w:w="1464" w:type="dxa"/>
            <w:shd w:val="clear" w:color="auto" w:fill="auto"/>
            <w:vAlign w:val="center"/>
            <w:tcPrChange w:id="14" w:author="Autor">
              <w:tcPr>
                <w:tcW w:w="1464" w:type="dxa"/>
                <w:shd w:val="clear" w:color="auto" w:fill="auto"/>
                <w:vAlign w:val="center"/>
              </w:tcPr>
            </w:tcPrChange>
          </w:tcPr>
          <w:p w14:paraId="246519B5" w14:textId="2243A6DE" w:rsidR="00681A6E" w:rsidRPr="00874389" w:rsidRDefault="00681A6E" w:rsidP="004C1FE7">
            <w:pPr>
              <w:jc w:val="center"/>
              <w:rPr>
                <w:rFonts w:ascii="Arial Narrow" w:hAnsi="Arial Narrow"/>
                <w:b/>
                <w:bCs/>
                <w:i/>
              </w:rPr>
            </w:pPr>
            <w:r w:rsidRPr="00874389">
              <w:rPr>
                <w:rFonts w:ascii="Arial Narrow" w:hAnsi="Arial Narrow"/>
                <w:b/>
                <w:bCs/>
                <w:i/>
              </w:rPr>
              <w:t>PSČ</w:t>
            </w:r>
          </w:p>
        </w:tc>
        <w:tc>
          <w:tcPr>
            <w:tcW w:w="2604" w:type="dxa"/>
            <w:gridSpan w:val="3"/>
            <w:shd w:val="clear" w:color="auto" w:fill="auto"/>
            <w:vAlign w:val="center"/>
            <w:tcPrChange w:id="15" w:author="Autor">
              <w:tcPr>
                <w:tcW w:w="2604" w:type="dxa"/>
                <w:gridSpan w:val="3"/>
                <w:shd w:val="clear" w:color="auto" w:fill="auto"/>
                <w:vAlign w:val="center"/>
              </w:tcPr>
            </w:tcPrChange>
          </w:tcPr>
          <w:p w14:paraId="1E8AB682" w14:textId="3BE4E894" w:rsidR="00681A6E" w:rsidRPr="00874389" w:rsidRDefault="00681A6E" w:rsidP="004C1FE7">
            <w:pPr>
              <w:jc w:val="center"/>
              <w:rPr>
                <w:rFonts w:ascii="Arial Narrow" w:hAnsi="Arial Narrow"/>
                <w:b/>
                <w:bCs/>
                <w:i/>
              </w:rPr>
            </w:pPr>
            <w:r w:rsidRPr="00874389">
              <w:rPr>
                <w:rFonts w:ascii="Arial Narrow" w:hAnsi="Arial Narrow"/>
                <w:b/>
                <w:bCs/>
                <w:i/>
              </w:rPr>
              <w:t>Ulica</w:t>
            </w:r>
          </w:p>
        </w:tc>
        <w:tc>
          <w:tcPr>
            <w:tcW w:w="1562" w:type="dxa"/>
            <w:shd w:val="clear" w:color="auto" w:fill="auto"/>
            <w:vAlign w:val="center"/>
            <w:tcPrChange w:id="16" w:author="Autor">
              <w:tcPr>
                <w:tcW w:w="1562" w:type="dxa"/>
                <w:shd w:val="clear" w:color="auto" w:fill="auto"/>
                <w:vAlign w:val="center"/>
              </w:tcPr>
            </w:tcPrChange>
          </w:tcPr>
          <w:p w14:paraId="5597F5B7" w14:textId="36ACCEEA" w:rsidR="00681A6E" w:rsidRPr="00874389" w:rsidRDefault="00681A6E" w:rsidP="004C1FE7">
            <w:pPr>
              <w:jc w:val="center"/>
              <w:rPr>
                <w:rFonts w:ascii="Arial Narrow" w:hAnsi="Arial Narrow"/>
                <w:b/>
                <w:bCs/>
                <w:i/>
              </w:rPr>
            </w:pPr>
            <w:r w:rsidRPr="00874389">
              <w:rPr>
                <w:rFonts w:ascii="Arial Narrow" w:hAnsi="Arial Narrow"/>
                <w:b/>
                <w:bCs/>
                <w:i/>
              </w:rPr>
              <w:t>Popisné číslo</w:t>
            </w:r>
          </w:p>
        </w:tc>
      </w:tr>
      <w:tr w:rsidR="00681A6E" w:rsidRPr="00385B43" w14:paraId="179BC526" w14:textId="77777777" w:rsidTr="000102CD">
        <w:trPr>
          <w:gridAfter w:val="1"/>
          <w:wAfter w:w="31" w:type="dxa"/>
          <w:trHeight w:val="307"/>
          <w:trPrChange w:id="17" w:author="Autor">
            <w:trPr>
              <w:gridBefore w:val="1"/>
              <w:gridAfter w:val="1"/>
              <w:wBefore w:w="289" w:type="dxa"/>
              <w:wAfter w:w="168" w:type="dxa"/>
              <w:trHeight w:val="307"/>
            </w:trPr>
          </w:trPrChange>
        </w:trPr>
        <w:tc>
          <w:tcPr>
            <w:tcW w:w="588" w:type="dxa"/>
            <w:shd w:val="clear" w:color="auto" w:fill="auto"/>
            <w:vAlign w:val="center"/>
            <w:hideMark/>
            <w:tcPrChange w:id="18" w:author="Autor">
              <w:tcPr>
                <w:tcW w:w="588" w:type="dxa"/>
                <w:shd w:val="clear" w:color="auto" w:fill="auto"/>
                <w:vAlign w:val="center"/>
                <w:hideMark/>
              </w:tcPr>
            </w:tcPrChange>
          </w:tcPr>
          <w:p w14:paraId="2514E685" w14:textId="75D65AFF" w:rsidR="00681A6E" w:rsidRPr="00385B43" w:rsidRDefault="00681A6E" w:rsidP="004C1FE7">
            <w:pPr>
              <w:jc w:val="center"/>
              <w:rPr>
                <w:rFonts w:ascii="Arial Narrow" w:hAnsi="Arial Narrow"/>
                <w:bCs/>
                <w:sz w:val="18"/>
              </w:rPr>
            </w:pPr>
            <w:r w:rsidRPr="00385B43">
              <w:rPr>
                <w:rFonts w:ascii="Arial Narrow" w:hAnsi="Arial Narrow"/>
                <w:bCs/>
                <w:sz w:val="18"/>
              </w:rPr>
              <w:t>1</w:t>
            </w:r>
          </w:p>
        </w:tc>
        <w:tc>
          <w:tcPr>
            <w:tcW w:w="1642" w:type="dxa"/>
            <w:gridSpan w:val="2"/>
            <w:shd w:val="clear" w:color="auto" w:fill="auto"/>
            <w:vAlign w:val="center"/>
            <w:tcPrChange w:id="19" w:author="Autor">
              <w:tcPr>
                <w:tcW w:w="1642" w:type="dxa"/>
                <w:gridSpan w:val="2"/>
                <w:shd w:val="clear" w:color="auto" w:fill="auto"/>
                <w:vAlign w:val="center"/>
              </w:tcPr>
            </w:tcPrChange>
          </w:tcPr>
          <w:p w14:paraId="2DDC4140" w14:textId="60C16536" w:rsidR="00681A6E" w:rsidRPr="00385B43" w:rsidRDefault="00681A6E" w:rsidP="004C1FE7">
            <w:pPr>
              <w:jc w:val="center"/>
              <w:rPr>
                <w:rFonts w:ascii="Arial Narrow" w:hAnsi="Arial Narrow"/>
                <w:bCs/>
                <w:sz w:val="18"/>
              </w:rPr>
            </w:pPr>
          </w:p>
        </w:tc>
        <w:tc>
          <w:tcPr>
            <w:tcW w:w="1465" w:type="dxa"/>
            <w:gridSpan w:val="2"/>
            <w:shd w:val="clear" w:color="auto" w:fill="auto"/>
            <w:vAlign w:val="center"/>
            <w:tcPrChange w:id="20" w:author="Autor">
              <w:tcPr>
                <w:tcW w:w="1465" w:type="dxa"/>
                <w:gridSpan w:val="2"/>
                <w:shd w:val="clear" w:color="auto" w:fill="auto"/>
                <w:vAlign w:val="center"/>
              </w:tcPr>
            </w:tcPrChange>
          </w:tcPr>
          <w:p w14:paraId="75C01248" w14:textId="77777777" w:rsidR="00681A6E" w:rsidRPr="00385B43" w:rsidRDefault="00681A6E" w:rsidP="004C1FE7">
            <w:pPr>
              <w:jc w:val="center"/>
              <w:rPr>
                <w:rFonts w:ascii="Arial Narrow" w:hAnsi="Arial Narrow"/>
                <w:bCs/>
                <w:sz w:val="18"/>
              </w:rPr>
            </w:pPr>
          </w:p>
        </w:tc>
        <w:tc>
          <w:tcPr>
            <w:tcW w:w="1464" w:type="dxa"/>
            <w:shd w:val="clear" w:color="auto" w:fill="auto"/>
            <w:vAlign w:val="center"/>
            <w:hideMark/>
            <w:tcPrChange w:id="21" w:author="Autor">
              <w:tcPr>
                <w:tcW w:w="1464" w:type="dxa"/>
                <w:shd w:val="clear" w:color="auto" w:fill="auto"/>
                <w:vAlign w:val="center"/>
                <w:hideMark/>
              </w:tcPr>
            </w:tcPrChange>
          </w:tcPr>
          <w:p w14:paraId="648A52C8" w14:textId="75D8D918" w:rsidR="00681A6E" w:rsidRPr="00385B43" w:rsidRDefault="00681A6E" w:rsidP="004C1FE7">
            <w:pPr>
              <w:jc w:val="center"/>
              <w:rPr>
                <w:rFonts w:ascii="Arial Narrow" w:hAnsi="Arial Narrow"/>
                <w:bCs/>
                <w:sz w:val="18"/>
              </w:rPr>
            </w:pPr>
          </w:p>
        </w:tc>
        <w:tc>
          <w:tcPr>
            <w:tcW w:w="2604" w:type="dxa"/>
            <w:gridSpan w:val="3"/>
            <w:shd w:val="clear" w:color="auto" w:fill="auto"/>
            <w:vAlign w:val="center"/>
            <w:tcPrChange w:id="22" w:author="Autor">
              <w:tcPr>
                <w:tcW w:w="2604" w:type="dxa"/>
                <w:gridSpan w:val="3"/>
                <w:shd w:val="clear" w:color="auto" w:fill="auto"/>
                <w:vAlign w:val="center"/>
              </w:tcPr>
            </w:tcPrChange>
          </w:tcPr>
          <w:p w14:paraId="6E181757" w14:textId="77777777" w:rsidR="00681A6E" w:rsidRPr="00385B43" w:rsidRDefault="00681A6E" w:rsidP="004C1FE7">
            <w:pPr>
              <w:jc w:val="center"/>
              <w:rPr>
                <w:rFonts w:ascii="Arial Narrow" w:hAnsi="Arial Narrow"/>
                <w:bCs/>
                <w:sz w:val="18"/>
              </w:rPr>
            </w:pPr>
          </w:p>
        </w:tc>
        <w:tc>
          <w:tcPr>
            <w:tcW w:w="1562" w:type="dxa"/>
            <w:shd w:val="clear" w:color="auto" w:fill="auto"/>
            <w:vAlign w:val="center"/>
            <w:tcPrChange w:id="23" w:author="Autor">
              <w:tcPr>
                <w:tcW w:w="1562" w:type="dxa"/>
                <w:shd w:val="clear" w:color="auto" w:fill="auto"/>
                <w:vAlign w:val="center"/>
              </w:tcPr>
            </w:tcPrChange>
          </w:tcPr>
          <w:p w14:paraId="2996C1F6" w14:textId="4A88685A" w:rsidR="00681A6E" w:rsidRPr="00385B43" w:rsidRDefault="00681A6E" w:rsidP="004C1FE7">
            <w:pPr>
              <w:jc w:val="center"/>
              <w:rPr>
                <w:rFonts w:ascii="Arial Narrow" w:hAnsi="Arial Narrow"/>
                <w:bCs/>
                <w:sz w:val="18"/>
              </w:rPr>
            </w:pPr>
          </w:p>
        </w:tc>
      </w:tr>
      <w:tr w:rsidR="00343A58" w:rsidRPr="00BF0F4C" w14:paraId="56538C13" w14:textId="77777777" w:rsidTr="000102CD">
        <w:tblPrEx>
          <w:shd w:val="clear" w:color="auto" w:fill="auto"/>
          <w:tblPrExChange w:id="24" w:author="Autor">
            <w:tblPrEx>
              <w:shd w:val="clear" w:color="auto" w:fill="auto"/>
            </w:tblPrEx>
          </w:tblPrExChange>
        </w:tblPrEx>
        <w:trPr>
          <w:trHeight w:val="307"/>
          <w:ins w:id="25" w:author="Autor"/>
          <w:trPrChange w:id="26" w:author="Autor">
            <w:trPr>
              <w:trHeight w:val="307"/>
            </w:trPr>
          </w:trPrChange>
        </w:trPr>
        <w:tc>
          <w:tcPr>
            <w:tcW w:w="9356" w:type="dxa"/>
            <w:gridSpan w:val="11"/>
            <w:vAlign w:val="center"/>
            <w:tcPrChange w:id="27" w:author="Autor">
              <w:tcPr>
                <w:tcW w:w="9782" w:type="dxa"/>
                <w:gridSpan w:val="12"/>
                <w:vAlign w:val="center"/>
              </w:tcPr>
            </w:tcPrChange>
          </w:tcPr>
          <w:p w14:paraId="3CE5C8C2" w14:textId="77777777" w:rsidR="00343A58" w:rsidRPr="00BF0F4C" w:rsidRDefault="00343A58" w:rsidP="00C62D55">
            <w:pPr>
              <w:widowControl w:val="0"/>
              <w:rPr>
                <w:ins w:id="28" w:author="Autor"/>
                <w:rFonts w:ascii="Arial Narrow" w:hAnsi="Arial Narrow"/>
                <w:b/>
                <w:bCs/>
                <w:sz w:val="18"/>
              </w:rPr>
            </w:pPr>
            <w:ins w:id="29" w:author="Auto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Uvedené sa nevzťahuje na projekty, predmetom ktorých je výučne obstaranie hnuteľných vecí, ktoré nebudú mať stále miesto ich využívania (napr.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xml:space="preserve">,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 </w:t>
              </w:r>
            </w:ins>
          </w:p>
        </w:tc>
      </w:tr>
      <w:tr w:rsidR="00343A58" w:rsidRPr="00BF0F4C" w14:paraId="39ABA309" w14:textId="77777777" w:rsidTr="000102CD">
        <w:tblPrEx>
          <w:shd w:val="clear" w:color="auto" w:fill="auto"/>
          <w:tblPrExChange w:id="30" w:author="Autor">
            <w:tblPrEx>
              <w:shd w:val="clear" w:color="auto" w:fill="auto"/>
            </w:tblPrEx>
          </w:tblPrExChange>
        </w:tblPrEx>
        <w:trPr>
          <w:trHeight w:val="307"/>
          <w:ins w:id="31" w:author="Autor"/>
          <w:trPrChange w:id="32" w:author="Autor">
            <w:trPr>
              <w:trHeight w:val="307"/>
            </w:trPr>
          </w:trPrChange>
        </w:trPr>
        <w:tc>
          <w:tcPr>
            <w:tcW w:w="1672" w:type="dxa"/>
            <w:gridSpan w:val="2"/>
            <w:vAlign w:val="center"/>
            <w:tcPrChange w:id="33" w:author="Autor">
              <w:tcPr>
                <w:tcW w:w="1956" w:type="dxa"/>
                <w:gridSpan w:val="3"/>
                <w:vAlign w:val="center"/>
              </w:tcPr>
            </w:tcPrChange>
          </w:tcPr>
          <w:p w14:paraId="5E318752" w14:textId="77777777" w:rsidR="00343A58" w:rsidRPr="00BF0F4C" w:rsidRDefault="00343A58" w:rsidP="00C62D55">
            <w:pPr>
              <w:jc w:val="center"/>
              <w:rPr>
                <w:ins w:id="34" w:author="Autor"/>
                <w:rFonts w:ascii="Arial Narrow" w:hAnsi="Arial Narrow"/>
                <w:b/>
                <w:bCs/>
                <w:sz w:val="18"/>
              </w:rPr>
            </w:pPr>
            <w:ins w:id="35" w:author="Autor">
              <w:r>
                <w:rPr>
                  <w:rFonts w:ascii="Arial Narrow" w:hAnsi="Arial Narrow"/>
                  <w:b/>
                  <w:bCs/>
                  <w:sz w:val="18"/>
                </w:rPr>
                <w:t>Typ</w:t>
              </w:r>
            </w:ins>
          </w:p>
        </w:tc>
        <w:tc>
          <w:tcPr>
            <w:tcW w:w="1956" w:type="dxa"/>
            <w:gridSpan w:val="2"/>
            <w:vAlign w:val="center"/>
            <w:tcPrChange w:id="36" w:author="Autor">
              <w:tcPr>
                <w:tcW w:w="1956" w:type="dxa"/>
                <w:gridSpan w:val="2"/>
                <w:vAlign w:val="center"/>
              </w:tcPr>
            </w:tcPrChange>
          </w:tcPr>
          <w:p w14:paraId="2D214D80" w14:textId="77777777" w:rsidR="00343A58" w:rsidRPr="00BF0F4C" w:rsidRDefault="00343A58" w:rsidP="00C62D55">
            <w:pPr>
              <w:jc w:val="center"/>
              <w:rPr>
                <w:ins w:id="37" w:author="Autor"/>
                <w:rFonts w:ascii="Arial Narrow" w:hAnsi="Arial Narrow"/>
                <w:b/>
                <w:bCs/>
                <w:sz w:val="18"/>
              </w:rPr>
            </w:pPr>
            <w:ins w:id="38" w:author="Autor">
              <w:r>
                <w:rPr>
                  <w:rFonts w:ascii="Arial Narrow" w:hAnsi="Arial Narrow"/>
                  <w:b/>
                  <w:bCs/>
                  <w:sz w:val="18"/>
                </w:rPr>
                <w:t>Katastrálne územie</w:t>
              </w:r>
            </w:ins>
          </w:p>
        </w:tc>
        <w:tc>
          <w:tcPr>
            <w:tcW w:w="1957" w:type="dxa"/>
            <w:gridSpan w:val="3"/>
            <w:vAlign w:val="center"/>
            <w:tcPrChange w:id="39" w:author="Autor">
              <w:tcPr>
                <w:tcW w:w="1957" w:type="dxa"/>
                <w:gridSpan w:val="3"/>
                <w:vAlign w:val="center"/>
              </w:tcPr>
            </w:tcPrChange>
          </w:tcPr>
          <w:p w14:paraId="71A6F2E0" w14:textId="77777777" w:rsidR="00343A58" w:rsidRPr="00BF0F4C" w:rsidRDefault="00343A58" w:rsidP="00C62D55">
            <w:pPr>
              <w:jc w:val="center"/>
              <w:rPr>
                <w:ins w:id="40" w:author="Autor"/>
                <w:rFonts w:ascii="Arial Narrow" w:hAnsi="Arial Narrow"/>
                <w:b/>
                <w:bCs/>
                <w:sz w:val="18"/>
              </w:rPr>
            </w:pPr>
            <w:ins w:id="41" w:author="Autor">
              <w:r>
                <w:rPr>
                  <w:rFonts w:ascii="Arial Narrow" w:hAnsi="Arial Narrow"/>
                  <w:b/>
                  <w:bCs/>
                  <w:sz w:val="18"/>
                </w:rPr>
                <w:t>Č. parcely</w:t>
              </w:r>
            </w:ins>
          </w:p>
        </w:tc>
        <w:tc>
          <w:tcPr>
            <w:tcW w:w="1956" w:type="dxa"/>
            <w:vAlign w:val="center"/>
            <w:tcPrChange w:id="42" w:author="Autor">
              <w:tcPr>
                <w:tcW w:w="1956" w:type="dxa"/>
                <w:vAlign w:val="center"/>
              </w:tcPr>
            </w:tcPrChange>
          </w:tcPr>
          <w:p w14:paraId="2CC0713D" w14:textId="77777777" w:rsidR="00343A58" w:rsidRPr="00BF0F4C" w:rsidRDefault="00343A58" w:rsidP="00C62D55">
            <w:pPr>
              <w:jc w:val="center"/>
              <w:rPr>
                <w:ins w:id="43" w:author="Autor"/>
                <w:rFonts w:ascii="Arial Narrow" w:hAnsi="Arial Narrow"/>
                <w:b/>
                <w:bCs/>
                <w:sz w:val="18"/>
              </w:rPr>
            </w:pPr>
            <w:ins w:id="44" w:author="Autor">
              <w:r>
                <w:rPr>
                  <w:rFonts w:ascii="Arial Narrow" w:hAnsi="Arial Narrow"/>
                  <w:b/>
                  <w:bCs/>
                  <w:sz w:val="18"/>
                </w:rPr>
                <w:t>Č. LV</w:t>
              </w:r>
            </w:ins>
          </w:p>
        </w:tc>
        <w:tc>
          <w:tcPr>
            <w:tcW w:w="1815" w:type="dxa"/>
            <w:gridSpan w:val="3"/>
            <w:vAlign w:val="center"/>
            <w:tcPrChange w:id="45" w:author="Autor">
              <w:tcPr>
                <w:tcW w:w="1957" w:type="dxa"/>
                <w:gridSpan w:val="3"/>
                <w:vAlign w:val="center"/>
              </w:tcPr>
            </w:tcPrChange>
          </w:tcPr>
          <w:p w14:paraId="6DC5005B" w14:textId="77777777" w:rsidR="00343A58" w:rsidRPr="00BF0F4C" w:rsidRDefault="00343A58" w:rsidP="00C62D55">
            <w:pPr>
              <w:jc w:val="center"/>
              <w:rPr>
                <w:ins w:id="46" w:author="Autor"/>
                <w:rFonts w:ascii="Arial Narrow" w:hAnsi="Arial Narrow"/>
                <w:b/>
                <w:bCs/>
                <w:sz w:val="18"/>
              </w:rPr>
            </w:pPr>
            <w:ins w:id="47" w:author="Autor">
              <w:r>
                <w:rPr>
                  <w:rFonts w:ascii="Arial Narrow" w:hAnsi="Arial Narrow"/>
                  <w:b/>
                  <w:bCs/>
                  <w:sz w:val="18"/>
                </w:rPr>
                <w:t>Vzťah žiadateľa k nehnuteľnosti</w:t>
              </w:r>
            </w:ins>
          </w:p>
        </w:tc>
      </w:tr>
      <w:tr w:rsidR="00343A58" w:rsidRPr="00BE0D08" w14:paraId="06CD2955" w14:textId="77777777" w:rsidTr="000102CD">
        <w:tblPrEx>
          <w:shd w:val="clear" w:color="auto" w:fill="auto"/>
          <w:tblPrExChange w:id="48" w:author="Autor">
            <w:tblPrEx>
              <w:shd w:val="clear" w:color="auto" w:fill="auto"/>
            </w:tblPrEx>
          </w:tblPrExChange>
        </w:tblPrEx>
        <w:trPr>
          <w:trHeight w:val="307"/>
          <w:ins w:id="49" w:author="Autor"/>
          <w:trPrChange w:id="50" w:author="Autor">
            <w:trPr>
              <w:trHeight w:val="307"/>
            </w:trPr>
          </w:trPrChange>
        </w:trPr>
        <w:tc>
          <w:tcPr>
            <w:tcW w:w="1672" w:type="dxa"/>
            <w:gridSpan w:val="2"/>
            <w:vAlign w:val="center"/>
            <w:tcPrChange w:id="51" w:author="Autor">
              <w:tcPr>
                <w:tcW w:w="1956" w:type="dxa"/>
                <w:gridSpan w:val="3"/>
                <w:vAlign w:val="center"/>
              </w:tcPr>
            </w:tcPrChange>
          </w:tcPr>
          <w:p w14:paraId="089A7367" w14:textId="77777777" w:rsidR="00343A58" w:rsidRPr="00BE0D08" w:rsidRDefault="00343A58" w:rsidP="00C62D55">
            <w:pPr>
              <w:jc w:val="center"/>
              <w:rPr>
                <w:ins w:id="52" w:author="Autor"/>
                <w:rFonts w:ascii="Arial Narrow" w:hAnsi="Arial Narrow"/>
                <w:b/>
                <w:bCs/>
                <w:i/>
                <w:sz w:val="18"/>
              </w:rPr>
            </w:pPr>
            <w:ins w:id="53" w:author="Autor">
              <w:r w:rsidRPr="00BE0D08">
                <w:rPr>
                  <w:rFonts w:ascii="Arial Narrow" w:hAnsi="Arial Narrow"/>
                  <w:bCs/>
                  <w:i/>
                  <w:sz w:val="18"/>
                </w:rPr>
                <w:t>stavba, pozemok</w:t>
              </w:r>
            </w:ins>
          </w:p>
        </w:tc>
        <w:tc>
          <w:tcPr>
            <w:tcW w:w="1956" w:type="dxa"/>
            <w:gridSpan w:val="2"/>
            <w:vAlign w:val="center"/>
            <w:tcPrChange w:id="54" w:author="Autor">
              <w:tcPr>
                <w:tcW w:w="1956" w:type="dxa"/>
                <w:gridSpan w:val="2"/>
                <w:vAlign w:val="center"/>
              </w:tcPr>
            </w:tcPrChange>
          </w:tcPr>
          <w:p w14:paraId="2849F5CF" w14:textId="77777777" w:rsidR="00343A58" w:rsidRDefault="00343A58" w:rsidP="00C62D55">
            <w:pPr>
              <w:jc w:val="center"/>
              <w:rPr>
                <w:ins w:id="55" w:author="Autor"/>
                <w:rFonts w:ascii="Arial Narrow" w:hAnsi="Arial Narrow"/>
                <w:b/>
                <w:bCs/>
                <w:sz w:val="18"/>
              </w:rPr>
            </w:pPr>
          </w:p>
        </w:tc>
        <w:tc>
          <w:tcPr>
            <w:tcW w:w="1957" w:type="dxa"/>
            <w:gridSpan w:val="3"/>
            <w:vAlign w:val="center"/>
            <w:tcPrChange w:id="56" w:author="Autor">
              <w:tcPr>
                <w:tcW w:w="1957" w:type="dxa"/>
                <w:gridSpan w:val="3"/>
                <w:vAlign w:val="center"/>
              </w:tcPr>
            </w:tcPrChange>
          </w:tcPr>
          <w:p w14:paraId="3867D34D" w14:textId="77777777" w:rsidR="00343A58" w:rsidRDefault="00343A58" w:rsidP="00C62D55">
            <w:pPr>
              <w:jc w:val="center"/>
              <w:rPr>
                <w:ins w:id="57" w:author="Autor"/>
                <w:rFonts w:ascii="Arial Narrow" w:hAnsi="Arial Narrow"/>
                <w:b/>
                <w:bCs/>
                <w:sz w:val="18"/>
              </w:rPr>
            </w:pPr>
          </w:p>
        </w:tc>
        <w:tc>
          <w:tcPr>
            <w:tcW w:w="1956" w:type="dxa"/>
            <w:vAlign w:val="center"/>
            <w:tcPrChange w:id="58" w:author="Autor">
              <w:tcPr>
                <w:tcW w:w="1956" w:type="dxa"/>
                <w:vAlign w:val="center"/>
              </w:tcPr>
            </w:tcPrChange>
          </w:tcPr>
          <w:p w14:paraId="0222074B" w14:textId="77777777" w:rsidR="00343A58" w:rsidRDefault="00343A58" w:rsidP="00C62D55">
            <w:pPr>
              <w:jc w:val="center"/>
              <w:rPr>
                <w:ins w:id="59" w:author="Autor"/>
                <w:rFonts w:ascii="Arial Narrow" w:hAnsi="Arial Narrow"/>
                <w:b/>
                <w:bCs/>
                <w:sz w:val="18"/>
              </w:rPr>
            </w:pPr>
          </w:p>
        </w:tc>
        <w:tc>
          <w:tcPr>
            <w:tcW w:w="1815" w:type="dxa"/>
            <w:gridSpan w:val="3"/>
            <w:vAlign w:val="center"/>
            <w:tcPrChange w:id="60" w:author="Autor">
              <w:tcPr>
                <w:tcW w:w="1957" w:type="dxa"/>
                <w:gridSpan w:val="3"/>
                <w:vAlign w:val="center"/>
              </w:tcPr>
            </w:tcPrChange>
          </w:tcPr>
          <w:p w14:paraId="6E7E854F" w14:textId="77777777" w:rsidR="00343A58" w:rsidRPr="00BE0D08" w:rsidRDefault="00343A58" w:rsidP="00C62D55">
            <w:pPr>
              <w:jc w:val="center"/>
              <w:rPr>
                <w:ins w:id="61" w:author="Autor"/>
                <w:rFonts w:ascii="Arial Narrow" w:hAnsi="Arial Narrow"/>
                <w:b/>
                <w:bCs/>
                <w:i/>
                <w:sz w:val="18"/>
              </w:rPr>
            </w:pPr>
            <w:ins w:id="62" w:author="Autor">
              <w:r w:rsidRPr="00BE0D08">
                <w:rPr>
                  <w:rFonts w:ascii="Arial Narrow" w:hAnsi="Arial Narrow"/>
                  <w:bCs/>
                  <w:i/>
                  <w:sz w:val="18"/>
                </w:rPr>
                <w:t>výlučný vlastník, podielový spoluvlastník, nájomca a pod</w:t>
              </w:r>
            </w:ins>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Y="38"/>
        <w:tblW w:w="9322" w:type="dxa"/>
        <w:tblLook w:val="04A0" w:firstRow="1" w:lastRow="0" w:firstColumn="1" w:lastColumn="0" w:noHBand="0" w:noVBand="1"/>
      </w:tblPr>
      <w:tblGrid>
        <w:gridCol w:w="2943"/>
        <w:gridCol w:w="2835"/>
        <w:gridCol w:w="567"/>
        <w:gridCol w:w="2977"/>
      </w:tblGrid>
      <w:tr w:rsidR="00570367" w:rsidRPr="00385B43" w14:paraId="330BEC38" w14:textId="77777777" w:rsidTr="006713BD">
        <w:trPr>
          <w:trHeight w:val="416"/>
        </w:trPr>
        <w:tc>
          <w:tcPr>
            <w:tcW w:w="9322" w:type="dxa"/>
            <w:gridSpan w:val="4"/>
            <w:shd w:val="clear" w:color="auto" w:fill="548DD4" w:themeFill="text2" w:themeFillTint="99"/>
            <w:vAlign w:val="center"/>
            <w:hideMark/>
          </w:tcPr>
          <w:p w14:paraId="1B5F5350" w14:textId="23EA9675" w:rsidR="009754AC" w:rsidRPr="00385B43" w:rsidRDefault="00570367" w:rsidP="004C1FE7">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6713BD">
        <w:trPr>
          <w:trHeight w:val="276"/>
        </w:trPr>
        <w:tc>
          <w:tcPr>
            <w:tcW w:w="5778" w:type="dxa"/>
            <w:gridSpan w:val="2"/>
            <w:tcBorders>
              <w:bottom w:val="single" w:sz="4" w:space="0" w:color="auto"/>
            </w:tcBorders>
            <w:shd w:val="clear" w:color="auto" w:fill="B8CCE4" w:themeFill="accent1" w:themeFillTint="66"/>
          </w:tcPr>
          <w:p w14:paraId="6B71F71C" w14:textId="2B0D1ED4" w:rsidR="00570367" w:rsidRPr="00385B43" w:rsidRDefault="00570367" w:rsidP="00570367">
            <w:pPr>
              <w:rPr>
                <w:rFonts w:ascii="Arial Narrow" w:hAnsi="Arial Narrow"/>
                <w:b/>
                <w:bCs/>
              </w:rPr>
            </w:pPr>
            <w:r w:rsidRPr="00385B43">
              <w:rPr>
                <w:rFonts w:ascii="Arial Narrow" w:hAnsi="Arial Narrow"/>
                <w:b/>
                <w:bCs/>
              </w:rPr>
              <w:t xml:space="preserve">Celková dĺžka realizácie </w:t>
            </w:r>
            <w:del w:id="63" w:author="Autor">
              <w:r w:rsidRPr="00385B43" w:rsidDel="00542C80">
                <w:rPr>
                  <w:rFonts w:ascii="Arial Narrow" w:hAnsi="Arial Narrow"/>
                  <w:b/>
                  <w:bCs/>
                </w:rPr>
                <w:delText>aktivít</w:delText>
              </w:r>
            </w:del>
            <w:r w:rsidRPr="00385B43">
              <w:rPr>
                <w:rFonts w:ascii="Arial Narrow" w:hAnsi="Arial Narrow"/>
                <w:b/>
                <w:bCs/>
              </w:rPr>
              <w:t xml:space="preserve"> projektu </w:t>
            </w:r>
            <w:r w:rsidRPr="00385B43">
              <w:rPr>
                <w:rFonts w:ascii="Arial Narrow" w:hAnsi="Arial Narrow"/>
                <w:sz w:val="18"/>
                <w:szCs w:val="18"/>
              </w:rPr>
              <w:t>(v mesiacoch)</w:t>
            </w:r>
            <w:r w:rsidRPr="00385B43">
              <w:rPr>
                <w:rFonts w:ascii="Arial Narrow" w:hAnsi="Arial Narrow"/>
                <w:b/>
                <w:bCs/>
              </w:rPr>
              <w:t>:</w:t>
            </w:r>
          </w:p>
        </w:tc>
        <w:tc>
          <w:tcPr>
            <w:tcW w:w="3544" w:type="dxa"/>
            <w:gridSpan w:val="2"/>
            <w:tcBorders>
              <w:bottom w:val="single" w:sz="4" w:space="0" w:color="auto"/>
            </w:tcBorders>
            <w:shd w:val="clear" w:color="auto" w:fill="FFFFFF" w:themeFill="background1"/>
            <w:vAlign w:val="center"/>
          </w:tcPr>
          <w:p w14:paraId="0E21D40D" w14:textId="5E86ABE9" w:rsidR="00570367" w:rsidRPr="00385B43" w:rsidRDefault="00CE63F5" w:rsidP="0009206F">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w:t>
            </w:r>
            <w:del w:id="64" w:author="Autor">
              <w:r w:rsidR="0009206F" w:rsidRPr="00385B43" w:rsidDel="007D2CC8">
                <w:rPr>
                  <w:rFonts w:ascii="Arial Narrow" w:hAnsi="Arial Narrow"/>
                  <w:sz w:val="18"/>
                  <w:szCs w:val="18"/>
                </w:rPr>
                <w:delText>pričom berie do úvahy začiatok realizácie aktivity projektu, ktorá začína ako prvá a koniec realizácie aktivity projektu, ktorá končí ako posledná.</w:delText>
              </w:r>
              <w:r w:rsidR="00570367" w:rsidRPr="00385B43" w:rsidDel="007D2CC8">
                <w:rPr>
                  <w:rFonts w:ascii="Arial Narrow" w:hAnsi="Arial Narrow"/>
                  <w:sz w:val="18"/>
                  <w:szCs w:val="18"/>
                </w:rPr>
                <w:delText xml:space="preserve"> </w:delText>
              </w:r>
            </w:del>
          </w:p>
        </w:tc>
      </w:tr>
      <w:tr w:rsidR="00505686" w:rsidRPr="00385B43" w14:paraId="183579F1" w14:textId="77777777" w:rsidTr="006713BD">
        <w:trPr>
          <w:trHeight w:val="433"/>
        </w:trPr>
        <w:tc>
          <w:tcPr>
            <w:tcW w:w="2943" w:type="dxa"/>
            <w:shd w:val="clear" w:color="auto" w:fill="B8CCE4" w:themeFill="accent1" w:themeFillTint="66"/>
            <w:vAlign w:val="center"/>
            <w:hideMark/>
          </w:tcPr>
          <w:p w14:paraId="37E1C565" w14:textId="26DB75B8" w:rsidR="00505686" w:rsidRPr="004C1FE7" w:rsidRDefault="00505686" w:rsidP="004C1FE7">
            <w:pPr>
              <w:jc w:val="center"/>
              <w:rPr>
                <w:rFonts w:ascii="Arial Narrow" w:hAnsi="Arial Narrow"/>
                <w:b/>
                <w:bCs/>
                <w:i/>
              </w:rPr>
            </w:pPr>
            <w:r w:rsidRPr="004C1FE7">
              <w:rPr>
                <w:rFonts w:ascii="Arial Narrow" w:hAnsi="Arial Narrow"/>
                <w:b/>
                <w:bCs/>
                <w:i/>
              </w:rPr>
              <w:t>Hlavné aktivity projektu</w:t>
            </w:r>
          </w:p>
        </w:tc>
        <w:tc>
          <w:tcPr>
            <w:tcW w:w="3402" w:type="dxa"/>
            <w:gridSpan w:val="2"/>
            <w:shd w:val="clear" w:color="auto" w:fill="B8CCE4" w:themeFill="accent1" w:themeFillTint="66"/>
            <w:vAlign w:val="center"/>
            <w:hideMark/>
          </w:tcPr>
          <w:p w14:paraId="6B5E964B" w14:textId="1EA67694" w:rsidR="00505686" w:rsidRPr="004C1FE7" w:rsidRDefault="00505686" w:rsidP="004C1FE7">
            <w:pPr>
              <w:jc w:val="center"/>
              <w:rPr>
                <w:rFonts w:ascii="Arial Narrow" w:hAnsi="Arial Narrow"/>
                <w:b/>
                <w:bCs/>
                <w:i/>
              </w:rPr>
            </w:pPr>
            <w:r w:rsidRPr="004C1FE7">
              <w:rPr>
                <w:rFonts w:ascii="Arial Narrow" w:hAnsi="Arial Narrow"/>
                <w:b/>
                <w:bCs/>
                <w:i/>
              </w:rPr>
              <w:t xml:space="preserve">Začiatok realizácie </w:t>
            </w:r>
            <w:ins w:id="65" w:author="Autor">
              <w:r w:rsidR="00542C80">
                <w:rPr>
                  <w:rFonts w:ascii="Arial Narrow" w:hAnsi="Arial Narrow"/>
                  <w:b/>
                  <w:bCs/>
                  <w:i/>
                </w:rPr>
                <w:t>projektu</w:t>
              </w:r>
            </w:ins>
            <w:del w:id="66" w:author="Autor">
              <w:r w:rsidRPr="004C1FE7" w:rsidDel="00542C80">
                <w:rPr>
                  <w:rFonts w:ascii="Arial Narrow" w:hAnsi="Arial Narrow"/>
                  <w:b/>
                  <w:bCs/>
                  <w:i/>
                </w:rPr>
                <w:delText>aktivity</w:delText>
              </w:r>
            </w:del>
          </w:p>
        </w:tc>
        <w:tc>
          <w:tcPr>
            <w:tcW w:w="2977" w:type="dxa"/>
            <w:shd w:val="clear" w:color="auto" w:fill="B8CCE4" w:themeFill="accent1" w:themeFillTint="66"/>
            <w:vAlign w:val="center"/>
            <w:hideMark/>
          </w:tcPr>
          <w:p w14:paraId="26B8BCF3" w14:textId="133D6D40" w:rsidR="00505686" w:rsidRPr="004C1FE7" w:rsidRDefault="00505686" w:rsidP="004C1FE7">
            <w:pPr>
              <w:jc w:val="center"/>
              <w:rPr>
                <w:rFonts w:ascii="Arial Narrow" w:hAnsi="Arial Narrow"/>
                <w:b/>
                <w:bCs/>
                <w:i/>
              </w:rPr>
            </w:pPr>
            <w:r w:rsidRPr="004C1FE7">
              <w:rPr>
                <w:rFonts w:ascii="Arial Narrow" w:hAnsi="Arial Narrow"/>
                <w:b/>
                <w:bCs/>
                <w:i/>
              </w:rPr>
              <w:t xml:space="preserve">Koniec realizácie </w:t>
            </w:r>
            <w:del w:id="67" w:author="Autor">
              <w:r w:rsidRPr="004C1FE7" w:rsidDel="00542C80">
                <w:rPr>
                  <w:rFonts w:ascii="Arial Narrow" w:hAnsi="Arial Narrow"/>
                  <w:b/>
                  <w:bCs/>
                  <w:i/>
                </w:rPr>
                <w:delText>aktivity</w:delText>
              </w:r>
            </w:del>
            <w:ins w:id="68" w:author="Autor">
              <w:r w:rsidR="00542C80">
                <w:rPr>
                  <w:rFonts w:ascii="Arial Narrow" w:hAnsi="Arial Narrow"/>
                  <w:b/>
                  <w:bCs/>
                  <w:i/>
                </w:rPr>
                <w:t>projektu</w:t>
              </w:r>
            </w:ins>
          </w:p>
        </w:tc>
      </w:tr>
      <w:tr w:rsidR="0009206F" w:rsidRPr="00385B43" w14:paraId="110C77D5" w14:textId="77777777" w:rsidTr="004C1FE7">
        <w:trPr>
          <w:trHeight w:val="712"/>
        </w:trPr>
        <w:tc>
          <w:tcPr>
            <w:tcW w:w="2943" w:type="dxa"/>
            <w:hideMark/>
          </w:tcPr>
          <w:p w14:paraId="679E5965" w14:textId="2964BCF0" w:rsidR="00CD0FA6" w:rsidRPr="00385B43" w:rsidRDefault="00D92637" w:rsidP="004C1FE7">
            <w:pPr>
              <w:spacing w:before="120"/>
              <w:rPr>
                <w:rFonts w:ascii="Arial Narrow" w:hAnsi="Arial Narrow"/>
                <w:sz w:val="18"/>
                <w:szCs w:val="18"/>
              </w:rPr>
            </w:pPr>
            <w:r w:rsidRPr="00385B43">
              <w:rPr>
                <w:rFonts w:ascii="Arial Narrow" w:hAnsi="Arial Narrow"/>
                <w:sz w:val="18"/>
                <w:szCs w:val="18"/>
              </w:rPr>
              <w:t>A1 Podpora podnikania a inovácií</w:t>
            </w:r>
          </w:p>
        </w:tc>
        <w:tc>
          <w:tcPr>
            <w:tcW w:w="3402" w:type="dxa"/>
            <w:gridSpan w:val="2"/>
            <w:hideMark/>
          </w:tcPr>
          <w:p w14:paraId="505454FD" w14:textId="7D3ECA7E" w:rsidR="0009206F" w:rsidRPr="00385B43" w:rsidRDefault="0009206F" w:rsidP="002E3182">
            <w:pPr>
              <w:rPr>
                <w:rFonts w:ascii="Arial Narrow" w:hAnsi="Arial Narrow"/>
                <w:sz w:val="18"/>
                <w:szCs w:val="18"/>
              </w:rPr>
            </w:pPr>
            <w:r w:rsidRPr="00385B43">
              <w:rPr>
                <w:rFonts w:ascii="Arial Narrow" w:hAnsi="Arial Narrow"/>
                <w:sz w:val="18"/>
                <w:szCs w:val="18"/>
              </w:rPr>
              <w:t xml:space="preserve">Žiadateľ uvedie deň, mesiac a rok začiatku </w:t>
            </w:r>
            <w:del w:id="69" w:author="Autor">
              <w:r w:rsidRPr="00385B43" w:rsidDel="00542C80">
                <w:rPr>
                  <w:rFonts w:ascii="Arial Narrow" w:hAnsi="Arial Narrow"/>
                  <w:sz w:val="18"/>
                  <w:szCs w:val="18"/>
                </w:rPr>
                <w:delText>každej aktivity</w:delText>
              </w:r>
            </w:del>
            <w:ins w:id="70" w:author="Autor">
              <w:r w:rsidR="00542C80">
                <w:rPr>
                  <w:rFonts w:ascii="Arial Narrow" w:hAnsi="Arial Narrow"/>
                  <w:sz w:val="18"/>
                  <w:szCs w:val="18"/>
                </w:rPr>
                <w:t>realizácie</w:t>
              </w:r>
            </w:ins>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2E3182">
            <w:pPr>
              <w:rPr>
                <w:rFonts w:ascii="Arial Narrow" w:hAnsi="Arial Narrow"/>
                <w:sz w:val="18"/>
                <w:szCs w:val="18"/>
              </w:rPr>
            </w:pPr>
          </w:p>
          <w:p w14:paraId="3AA1FC45" w14:textId="77777777" w:rsidR="00EA7579" w:rsidRPr="00385B43" w:rsidRDefault="00EA7579" w:rsidP="00EA7579">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EA7579">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EA7579">
            <w:pPr>
              <w:rPr>
                <w:rFonts w:ascii="Arial Narrow" w:hAnsi="Arial Narrow"/>
                <w:sz w:val="18"/>
                <w:szCs w:val="18"/>
              </w:rPr>
            </w:pPr>
          </w:p>
          <w:p w14:paraId="25E6A94C" w14:textId="2598054B" w:rsidR="0009206F" w:rsidRPr="004C1FE7" w:rsidRDefault="00D92637" w:rsidP="00505686">
            <w:pPr>
              <w:rPr>
                <w:rFonts w:ascii="Arial Narrow" w:hAnsi="Arial Narrow"/>
                <w:sz w:val="18"/>
                <w:szCs w:val="18"/>
              </w:rPr>
            </w:pPr>
            <w:r w:rsidRPr="004C1FE7">
              <w:rPr>
                <w:rFonts w:ascii="Arial Narrow" w:hAnsi="Arial Narrow"/>
                <w:sz w:val="18"/>
                <w:szCs w:val="18"/>
              </w:rPr>
              <w:t>ReS, resp. užívateľ môže začať s </w:t>
            </w:r>
            <w:r w:rsidR="0009206F" w:rsidRPr="004C1FE7">
              <w:rPr>
                <w:rFonts w:ascii="Arial Narrow" w:hAnsi="Arial Narrow"/>
                <w:sz w:val="18"/>
                <w:szCs w:val="18"/>
              </w:rPr>
              <w:t>realizáci</w:t>
            </w:r>
            <w:r w:rsidRPr="004C1FE7">
              <w:rPr>
                <w:rFonts w:ascii="Arial Narrow" w:hAnsi="Arial Narrow"/>
                <w:sz w:val="18"/>
                <w:szCs w:val="18"/>
              </w:rPr>
              <w:t>ou</w:t>
            </w:r>
            <w:r w:rsidR="0009206F" w:rsidRPr="004C1FE7">
              <w:rPr>
                <w:rFonts w:ascii="Arial Narrow" w:hAnsi="Arial Narrow"/>
                <w:sz w:val="18"/>
                <w:szCs w:val="18"/>
              </w:rPr>
              <w:t xml:space="preserve"> </w:t>
            </w:r>
            <w:del w:id="71" w:author="Autor">
              <w:r w:rsidR="0009206F" w:rsidRPr="004C1FE7" w:rsidDel="00542C80">
                <w:rPr>
                  <w:rFonts w:ascii="Arial Narrow" w:hAnsi="Arial Narrow"/>
                  <w:sz w:val="18"/>
                  <w:szCs w:val="18"/>
                </w:rPr>
                <w:delText>aktiv</w:delText>
              </w:r>
              <w:r w:rsidRPr="004C1FE7" w:rsidDel="00542C80">
                <w:rPr>
                  <w:rFonts w:ascii="Arial Narrow" w:hAnsi="Arial Narrow"/>
                  <w:sz w:val="18"/>
                  <w:szCs w:val="18"/>
                </w:rPr>
                <w:delText>í</w:delText>
              </w:r>
              <w:r w:rsidR="0009206F" w:rsidRPr="004C1FE7" w:rsidDel="00542C80">
                <w:rPr>
                  <w:rFonts w:ascii="Arial Narrow" w:hAnsi="Arial Narrow"/>
                  <w:sz w:val="18"/>
                  <w:szCs w:val="18"/>
                </w:rPr>
                <w:delText xml:space="preserve">t </w:delText>
              </w:r>
            </w:del>
            <w:r w:rsidR="0009206F" w:rsidRPr="004C1FE7">
              <w:rPr>
                <w:rFonts w:ascii="Arial Narrow" w:hAnsi="Arial Narrow"/>
                <w:sz w:val="18"/>
                <w:szCs w:val="18"/>
              </w:rPr>
              <w:t xml:space="preserve">projektu </w:t>
            </w:r>
            <w:r w:rsidRPr="004C1FE7">
              <w:rPr>
                <w:rFonts w:ascii="Arial Narrow" w:hAnsi="Arial Narrow"/>
                <w:sz w:val="18"/>
                <w:szCs w:val="18"/>
              </w:rPr>
              <w:t xml:space="preserve">až </w:t>
            </w:r>
            <w:r w:rsidR="0009206F" w:rsidRPr="004C1FE7">
              <w:rPr>
                <w:rFonts w:ascii="Arial Narrow" w:hAnsi="Arial Narrow"/>
                <w:sz w:val="18"/>
                <w:szCs w:val="18"/>
              </w:rPr>
              <w:t xml:space="preserve">po </w:t>
            </w:r>
            <w:ins w:id="72" w:author="Autor">
              <w:r w:rsidR="00542C80">
                <w:rPr>
                  <w:rFonts w:ascii="Arial Narrow" w:hAnsi="Arial Narrow"/>
                  <w:sz w:val="18"/>
                  <w:szCs w:val="18"/>
                </w:rPr>
                <w:t>predložení tejto ŽoPr na MAS</w:t>
              </w:r>
            </w:ins>
            <w:del w:id="73" w:author="Autor">
              <w:r w:rsidR="00C01E90" w:rsidDel="00542C80">
                <w:rPr>
                  <w:rFonts w:ascii="Arial Narrow" w:hAnsi="Arial Narrow"/>
                  <w:sz w:val="18"/>
                  <w:szCs w:val="18"/>
                </w:rPr>
                <w:delText>po predložení ŽoPr na MAS</w:delText>
              </w:r>
            </w:del>
            <w:r w:rsidR="00C01E90">
              <w:rPr>
                <w:rFonts w:ascii="Arial Narrow" w:hAnsi="Arial Narrow"/>
                <w:sz w:val="18"/>
                <w:szCs w:val="18"/>
              </w:rPr>
              <w:t>.</w:t>
            </w:r>
          </w:p>
          <w:p w14:paraId="4B4E5FEF" w14:textId="195E52C2" w:rsidR="0009206F" w:rsidRPr="00385B43" w:rsidRDefault="0009206F" w:rsidP="00505686">
            <w:pPr>
              <w:rPr>
                <w:rFonts w:ascii="Arial Narrow" w:hAnsi="Arial Narrow"/>
                <w:sz w:val="18"/>
                <w:szCs w:val="18"/>
              </w:rPr>
            </w:pPr>
          </w:p>
        </w:tc>
        <w:tc>
          <w:tcPr>
            <w:tcW w:w="2977" w:type="dxa"/>
            <w:hideMark/>
          </w:tcPr>
          <w:p w14:paraId="7287DF15" w14:textId="4B217BC1" w:rsidR="0009206F" w:rsidRPr="00385B43" w:rsidRDefault="0009206F" w:rsidP="00480855">
            <w:pPr>
              <w:rPr>
                <w:rFonts w:ascii="Arial Narrow" w:hAnsi="Arial Narrow"/>
                <w:sz w:val="18"/>
                <w:szCs w:val="18"/>
              </w:rPr>
            </w:pPr>
            <w:r w:rsidRPr="00385B43">
              <w:rPr>
                <w:rFonts w:ascii="Arial Narrow" w:hAnsi="Arial Narrow"/>
                <w:sz w:val="18"/>
                <w:szCs w:val="18"/>
              </w:rPr>
              <w:t xml:space="preserve">Žiadateľ uvedie </w:t>
            </w:r>
            <w:ins w:id="74" w:author="Autor">
              <w:r w:rsidR="007D2CC8">
                <w:rPr>
                  <w:rFonts w:ascii="Arial Narrow" w:hAnsi="Arial Narrow"/>
                  <w:sz w:val="18"/>
                  <w:szCs w:val="18"/>
                </w:rPr>
                <w:t xml:space="preserve">deň, </w:t>
              </w:r>
            </w:ins>
            <w:r w:rsidRPr="00385B43">
              <w:rPr>
                <w:rFonts w:ascii="Arial Narrow" w:hAnsi="Arial Narrow"/>
                <w:sz w:val="18"/>
                <w:szCs w:val="18"/>
              </w:rPr>
              <w:t xml:space="preserve">mesiac a rok ukončenia </w:t>
            </w:r>
            <w:del w:id="75" w:author="Autor">
              <w:r w:rsidRPr="00385B43" w:rsidDel="00542C80">
                <w:rPr>
                  <w:rFonts w:ascii="Arial Narrow" w:hAnsi="Arial Narrow"/>
                  <w:sz w:val="18"/>
                  <w:szCs w:val="18"/>
                </w:rPr>
                <w:delText xml:space="preserve">aktivity </w:delText>
              </w:r>
            </w:del>
            <w:ins w:id="76" w:author="Autor">
              <w:r w:rsidR="00542C80">
                <w:rPr>
                  <w:rFonts w:ascii="Arial Narrow" w:hAnsi="Arial Narrow"/>
                  <w:sz w:val="18"/>
                  <w:szCs w:val="18"/>
                </w:rPr>
                <w:t xml:space="preserve">realizácie </w:t>
              </w:r>
            </w:ins>
            <w:r w:rsidRPr="00385B43">
              <w:rPr>
                <w:rFonts w:ascii="Arial Narrow" w:hAnsi="Arial Narrow"/>
                <w:sz w:val="18"/>
                <w:szCs w:val="18"/>
              </w:rPr>
              <w:t>projektu.</w:t>
            </w:r>
          </w:p>
          <w:p w14:paraId="61860CF5" w14:textId="77777777" w:rsidR="0009206F" w:rsidRPr="00385B43" w:rsidRDefault="0009206F" w:rsidP="00480855">
            <w:pPr>
              <w:rPr>
                <w:rFonts w:ascii="Arial Narrow" w:hAnsi="Arial Narrow"/>
                <w:sz w:val="18"/>
                <w:szCs w:val="18"/>
              </w:rPr>
            </w:pPr>
          </w:p>
          <w:p w14:paraId="48E0211F" w14:textId="77777777" w:rsidR="00EA7579" w:rsidRPr="00385B43" w:rsidRDefault="00EA7579" w:rsidP="00EA7579">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EA7579">
                <w:pPr>
                  <w:rPr>
                    <w:rFonts w:ascii="Arial Narrow" w:hAnsi="Arial Narrow"/>
                    <w:sz w:val="18"/>
                    <w:szCs w:val="18"/>
                  </w:rPr>
                </w:pPr>
                <w:r w:rsidRPr="00385B43">
                  <w:rPr>
                    <w:rStyle w:val="Zstupntext"/>
                    <w:b/>
                  </w:rPr>
                  <w:t>Kliknutím zadáte dátum.</w:t>
                </w:r>
              </w:p>
            </w:sdtContent>
          </w:sdt>
          <w:p w14:paraId="79CBDCB0" w14:textId="77777777" w:rsidR="00EA7579" w:rsidRDefault="00EA7579" w:rsidP="00EA7579">
            <w:pPr>
              <w:rPr>
                <w:rFonts w:ascii="Arial Narrow" w:hAnsi="Arial Narrow"/>
                <w:sz w:val="18"/>
                <w:szCs w:val="18"/>
              </w:rPr>
            </w:pPr>
          </w:p>
          <w:p w14:paraId="7D2720C4" w14:textId="7A4D4465" w:rsidR="00C42CD4" w:rsidRDefault="00C42CD4" w:rsidP="0009206F">
            <w:pPr>
              <w:rPr>
                <w:rFonts w:ascii="Arial Narrow" w:hAnsi="Arial Narrow"/>
                <w:sz w:val="18"/>
                <w:szCs w:val="18"/>
              </w:rPr>
            </w:pPr>
          </w:p>
          <w:p w14:paraId="6F1E2343" w14:textId="4B9E3950" w:rsidR="00C42CD4" w:rsidRDefault="00C42CD4" w:rsidP="00C42CD4">
            <w:pPr>
              <w:rPr>
                <w:rFonts w:ascii="Arial Narrow" w:hAnsi="Arial Narrow"/>
                <w:bCs/>
                <w:sz w:val="18"/>
                <w:szCs w:val="18"/>
              </w:rPr>
            </w:pPr>
            <w:r w:rsidRPr="00204EA5">
              <w:rPr>
                <w:rFonts w:ascii="Arial Narrow" w:hAnsi="Arial Narrow"/>
                <w:bCs/>
                <w:sz w:val="18"/>
                <w:szCs w:val="18"/>
              </w:rPr>
              <w:t xml:space="preserve">Žiadateľ je povinný ukončiť </w:t>
            </w:r>
            <w:del w:id="77" w:author="Autor">
              <w:r w:rsidRPr="00204EA5" w:rsidDel="00343A58">
                <w:rPr>
                  <w:rFonts w:ascii="Arial Narrow" w:hAnsi="Arial Narrow"/>
                  <w:bCs/>
                  <w:sz w:val="18"/>
                  <w:szCs w:val="18"/>
                </w:rPr>
                <w:delText>práce na</w:delText>
              </w:r>
            </w:del>
            <w:ins w:id="78" w:author="Autor">
              <w:r w:rsidR="00343A58">
                <w:rPr>
                  <w:rFonts w:ascii="Arial Narrow" w:hAnsi="Arial Narrow"/>
                  <w:bCs/>
                  <w:sz w:val="18"/>
                  <w:szCs w:val="18"/>
                </w:rPr>
                <w:t>realizáciu aktivít</w:t>
              </w:r>
            </w:ins>
            <w:r w:rsidRPr="00204EA5">
              <w:rPr>
                <w:rFonts w:ascii="Arial Narrow" w:hAnsi="Arial Narrow"/>
                <w:bCs/>
                <w:sz w:val="18"/>
                <w:szCs w:val="18"/>
              </w:rPr>
              <w:t xml:space="preserve"> projekt</w:t>
            </w:r>
            <w:ins w:id="79" w:author="Autor">
              <w:r w:rsidR="00343A58">
                <w:rPr>
                  <w:rFonts w:ascii="Arial Narrow" w:hAnsi="Arial Narrow"/>
                  <w:bCs/>
                  <w:sz w:val="18"/>
                  <w:szCs w:val="18"/>
                </w:rPr>
                <w:t>u</w:t>
              </w:r>
            </w:ins>
            <w:del w:id="80" w:author="Autor">
              <w:r w:rsidRPr="00204EA5" w:rsidDel="00343A58">
                <w:rPr>
                  <w:rFonts w:ascii="Arial Narrow" w:hAnsi="Arial Narrow"/>
                  <w:bCs/>
                  <w:sz w:val="18"/>
                  <w:szCs w:val="18"/>
                </w:rPr>
                <w:delText>e</w:delText>
              </w:r>
            </w:del>
            <w:r w:rsidRPr="00204EA5">
              <w:rPr>
                <w:rFonts w:ascii="Arial Narrow" w:hAnsi="Arial Narrow"/>
                <w:bCs/>
                <w:sz w:val="18"/>
                <w:szCs w:val="18"/>
              </w:rPr>
              <w:t xml:space="preserve"> do 9 mesiacov od nadobudnutia účinnosti zmluvy o poskytnutí príspevku. </w:t>
            </w:r>
            <w:del w:id="81" w:author="Autor">
              <w:r w:rsidRPr="00204EA5" w:rsidDel="00343A58">
                <w:rPr>
                  <w:rFonts w:ascii="Arial Narrow" w:hAnsi="Arial Narrow"/>
                  <w:bCs/>
                  <w:sz w:val="18"/>
                  <w:szCs w:val="18"/>
                </w:rPr>
                <w:delText xml:space="preserve">Zároveň je žiadateľ povinný zrealizovať hlavnú aktivitu projektu </w:delText>
              </w:r>
            </w:del>
            <w:r w:rsidRPr="00204EA5">
              <w:rPr>
                <w:rFonts w:ascii="Arial Narrow" w:hAnsi="Arial Narrow"/>
                <w:bCs/>
                <w:sz w:val="18"/>
                <w:szCs w:val="18"/>
              </w:rPr>
              <w:t>najneskôr</w:t>
            </w:r>
            <w:ins w:id="82" w:author="Autor">
              <w:r w:rsidR="00343A58">
                <w:rPr>
                  <w:rFonts w:ascii="Arial Narrow" w:hAnsi="Arial Narrow"/>
                  <w:bCs/>
                  <w:sz w:val="18"/>
                  <w:szCs w:val="18"/>
                </w:rPr>
                <w:t xml:space="preserve"> však </w:t>
              </w:r>
            </w:ins>
            <w:r w:rsidRPr="00204EA5">
              <w:rPr>
                <w:rFonts w:ascii="Arial Narrow" w:hAnsi="Arial Narrow"/>
                <w:bCs/>
                <w:sz w:val="18"/>
                <w:szCs w:val="18"/>
              </w:rPr>
              <w:t xml:space="preserve"> do </w:t>
            </w:r>
            <w:del w:id="83" w:author="Autor">
              <w:r w:rsidRPr="00204EA5" w:rsidDel="00542C80">
                <w:rPr>
                  <w:rFonts w:ascii="Arial Narrow" w:hAnsi="Arial Narrow"/>
                  <w:bCs/>
                  <w:sz w:val="18"/>
                  <w:szCs w:val="18"/>
                </w:rPr>
                <w:delText>30</w:delText>
              </w:r>
            </w:del>
            <w:ins w:id="84" w:author="Autor">
              <w:r w:rsidR="00542C80">
                <w:rPr>
                  <w:rFonts w:ascii="Arial Narrow" w:hAnsi="Arial Narrow"/>
                  <w:bCs/>
                  <w:sz w:val="18"/>
                  <w:szCs w:val="18"/>
                </w:rPr>
                <w:t>06</w:t>
              </w:r>
            </w:ins>
            <w:r w:rsidRPr="00204EA5">
              <w:rPr>
                <w:rFonts w:ascii="Arial Narrow" w:hAnsi="Arial Narrow"/>
                <w:bCs/>
                <w:sz w:val="18"/>
                <w:szCs w:val="18"/>
              </w:rPr>
              <w:t>.</w:t>
            </w:r>
            <w:del w:id="85" w:author="Autor">
              <w:r w:rsidRPr="00204EA5" w:rsidDel="00343A58">
                <w:rPr>
                  <w:rFonts w:ascii="Arial Narrow" w:hAnsi="Arial Narrow"/>
                  <w:bCs/>
                  <w:sz w:val="18"/>
                  <w:szCs w:val="18"/>
                </w:rPr>
                <w:delText>6</w:delText>
              </w:r>
            </w:del>
            <w:ins w:id="86" w:author="Autor">
              <w:r w:rsidR="00343A58">
                <w:rPr>
                  <w:rFonts w:ascii="Arial Narrow" w:hAnsi="Arial Narrow"/>
                  <w:bCs/>
                  <w:sz w:val="18"/>
                  <w:szCs w:val="18"/>
                </w:rPr>
                <w:t>1</w:t>
              </w:r>
              <w:r w:rsidR="00542C80">
                <w:rPr>
                  <w:rFonts w:ascii="Arial Narrow" w:hAnsi="Arial Narrow"/>
                  <w:bCs/>
                  <w:sz w:val="18"/>
                  <w:szCs w:val="18"/>
                </w:rPr>
                <w:t>2</w:t>
              </w:r>
              <w:del w:id="87" w:author="Autor">
                <w:r w:rsidR="00343A58" w:rsidDel="00542C80">
                  <w:rPr>
                    <w:rFonts w:ascii="Arial Narrow" w:hAnsi="Arial Narrow"/>
                    <w:bCs/>
                    <w:sz w:val="18"/>
                    <w:szCs w:val="18"/>
                  </w:rPr>
                  <w:delText>1</w:delText>
                </w:r>
              </w:del>
            </w:ins>
            <w:r w:rsidRPr="00204EA5">
              <w:rPr>
                <w:rFonts w:ascii="Arial Narrow" w:hAnsi="Arial Narrow"/>
                <w:bCs/>
                <w:sz w:val="18"/>
                <w:szCs w:val="18"/>
              </w:rPr>
              <w:t>.2023.</w:t>
            </w:r>
          </w:p>
          <w:p w14:paraId="0145D58D" w14:textId="77777777" w:rsidR="00C42CD4" w:rsidRDefault="00C42CD4" w:rsidP="0009206F">
            <w:pPr>
              <w:rPr>
                <w:rFonts w:ascii="Arial Narrow" w:hAnsi="Arial Narrow"/>
                <w:sz w:val="18"/>
                <w:szCs w:val="18"/>
              </w:rPr>
            </w:pPr>
          </w:p>
          <w:p w14:paraId="18C3226D" w14:textId="378E96EF" w:rsidR="002A4B79" w:rsidRPr="002A4B79" w:rsidRDefault="002A4B79" w:rsidP="0009206F">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F2DA9">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tbl>
      <w:tblPr>
        <w:tblStyle w:val="Mriekatabuky"/>
        <w:tblW w:w="0" w:type="auto"/>
        <w:tblLayout w:type="fixed"/>
        <w:tblLook w:val="04A0" w:firstRow="1" w:lastRow="0" w:firstColumn="1" w:lastColumn="0" w:noHBand="0" w:noVBand="1"/>
      </w:tblPr>
      <w:tblGrid>
        <w:gridCol w:w="1951"/>
        <w:gridCol w:w="63"/>
        <w:gridCol w:w="2347"/>
        <w:gridCol w:w="2268"/>
        <w:gridCol w:w="2551"/>
        <w:gridCol w:w="1985"/>
        <w:gridCol w:w="2977"/>
      </w:tblGrid>
      <w:tr w:rsidR="00993330" w:rsidRPr="00385B43" w14:paraId="18F03499" w14:textId="77777777" w:rsidTr="00F73460">
        <w:trPr>
          <w:trHeight w:val="146"/>
        </w:trPr>
        <w:tc>
          <w:tcPr>
            <w:tcW w:w="14142" w:type="dxa"/>
            <w:gridSpan w:val="7"/>
            <w:tcBorders>
              <w:bottom w:val="single" w:sz="4" w:space="0" w:color="auto"/>
            </w:tcBorders>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148A9F70" w:rsidR="00993330" w:rsidRPr="00385B43" w:rsidRDefault="00993330" w:rsidP="00F11710">
            <w:pPr>
              <w:pStyle w:val="Odsekzoznamu"/>
              <w:rPr>
                <w:rFonts w:ascii="Arial Narrow" w:hAnsi="Arial Narrow"/>
                <w:b/>
                <w:bCs/>
              </w:rPr>
            </w:pPr>
            <w:r w:rsidRPr="00385B43">
              <w:rPr>
                <w:rFonts w:ascii="Arial Narrow" w:hAnsi="Arial Narrow"/>
                <w:sz w:val="18"/>
                <w:szCs w:val="18"/>
              </w:rPr>
              <w:t xml:space="preserve">V prípade potreby, ak </w:t>
            </w:r>
            <w:r w:rsidR="00CE63F5" w:rsidRPr="00385B43">
              <w:rPr>
                <w:rFonts w:ascii="Arial Narrow" w:hAnsi="Arial Narrow"/>
                <w:sz w:val="18"/>
                <w:szCs w:val="18"/>
              </w:rPr>
              <w:t>žiadateľ</w:t>
            </w:r>
            <w:r w:rsidRPr="00385B43">
              <w:rPr>
                <w:rFonts w:ascii="Arial Narrow" w:hAnsi="Arial Narrow"/>
                <w:sz w:val="18"/>
                <w:szCs w:val="18"/>
              </w:rPr>
              <w:t xml:space="preserve"> plánuje realizovať viac oprávnených aktivít (ak to výzva umožňuje), uvedie tabuľku </w:t>
            </w:r>
            <w:r w:rsidR="00F11710" w:rsidRPr="00385B43">
              <w:rPr>
                <w:rFonts w:ascii="Arial Narrow" w:hAnsi="Arial Narrow"/>
                <w:sz w:val="18"/>
                <w:szCs w:val="18"/>
              </w:rPr>
              <w:t>5</w:t>
            </w:r>
            <w:r w:rsidRPr="00385B43">
              <w:rPr>
                <w:rFonts w:ascii="Arial Narrow" w:hAnsi="Arial Narrow"/>
                <w:sz w:val="18"/>
                <w:szCs w:val="18"/>
              </w:rPr>
              <w:t xml:space="preserve"> viackrát - pod seba (pre každú aktivitu jednu).</w:t>
            </w:r>
          </w:p>
        </w:tc>
      </w:tr>
      <w:tr w:rsidR="002A4B79" w:rsidRPr="00385B43" w14:paraId="35116F38" w14:textId="77777777" w:rsidTr="006713BD">
        <w:trPr>
          <w:trHeight w:val="146"/>
        </w:trPr>
        <w:tc>
          <w:tcPr>
            <w:tcW w:w="14142" w:type="dxa"/>
            <w:gridSpan w:val="7"/>
            <w:shd w:val="clear" w:color="auto" w:fill="B8CCE4" w:themeFill="accent1" w:themeFillTint="66"/>
          </w:tcPr>
          <w:p w14:paraId="142A47CE" w14:textId="7559A2B4" w:rsidR="002A4B79" w:rsidRPr="00385B43" w:rsidRDefault="002A4B79" w:rsidP="00F11710">
            <w:pPr>
              <w:rPr>
                <w:rFonts w:ascii="Arial Narrow" w:hAnsi="Arial Narrow"/>
                <w:b/>
                <w:bCs/>
              </w:rPr>
            </w:pPr>
            <w:r>
              <w:rPr>
                <w:rFonts w:ascii="Arial Narrow" w:hAnsi="Arial Narrow"/>
                <w:b/>
                <w:bCs/>
              </w:rPr>
              <w:t>NACE projektu</w:t>
            </w:r>
            <w:r w:rsidRPr="00385B43">
              <w:rPr>
                <w:rFonts w:ascii="Arial Narrow" w:hAnsi="Arial Narrow"/>
                <w:b/>
                <w:bCs/>
              </w:rPr>
              <w:t xml:space="preserve">: </w:t>
            </w:r>
            <w:ins w:id="92" w:author="Autor">
              <w:r w:rsidR="00343A58">
                <w:rPr>
                  <w:rFonts w:ascii="Arial Narrow" w:hAnsi="Arial Narrow"/>
                  <w:sz w:val="18"/>
                  <w:szCs w:val="18"/>
                </w:rPr>
                <w:t>Žiadateľ uvedie k projektu príslušný adekvátny kód a názov z</w:t>
              </w:r>
              <w:r w:rsidR="00343A58" w:rsidRPr="00E101A2">
                <w:rPr>
                  <w:rFonts w:ascii="Arial Narrow" w:hAnsi="Arial Narrow"/>
                  <w:sz w:val="18"/>
                  <w:szCs w:val="18"/>
                </w:rPr>
                <w:t xml:space="preserve"> číselníka SK NACE (štatistická klasifikácia ekonomických činností SK NACE Rev. 2 podľa</w:t>
              </w:r>
              <w:r w:rsidR="00343A58">
                <w:rPr>
                  <w:rFonts w:ascii="Arial Narrow" w:hAnsi="Arial Narrow"/>
                  <w:sz w:val="18"/>
                  <w:szCs w:val="18"/>
                </w:rPr>
                <w:t xml:space="preserve"> </w:t>
              </w:r>
              <w:r w:rsidR="00343A58" w:rsidRPr="00E101A2">
                <w:rPr>
                  <w:rFonts w:ascii="Arial Narrow" w:hAnsi="Arial Narrow"/>
                  <w:sz w:val="18"/>
                  <w:szCs w:val="18"/>
                </w:rPr>
                <w:t>Vyhlášky Štatistického úradu SR č. 306/2007 Z. z. z 18.6.2007)</w:t>
              </w:r>
              <w:r w:rsidR="00343A58">
                <w:rPr>
                  <w:rFonts w:ascii="Arial Narrow" w:hAnsi="Arial Narrow"/>
                  <w:sz w:val="18"/>
                  <w:szCs w:val="18"/>
                </w:rPr>
                <w:t xml:space="preserve">, </w:t>
              </w:r>
              <w:r w:rsidR="00343A58" w:rsidRPr="00C5708E">
                <w:rPr>
                  <w:rFonts w:ascii="Arial Narrow" w:hAnsi="Arial Narrow"/>
                  <w:b/>
                  <w:sz w:val="18"/>
                  <w:szCs w:val="18"/>
                </w:rPr>
                <w:t>zodpovedajúci činnosti, na ktorú je zameraný projektu.</w:t>
              </w:r>
              <w:r w:rsidR="00343A58">
                <w:rPr>
                  <w:rFonts w:ascii="Arial Narrow" w:hAnsi="Arial Narrow"/>
                  <w:sz w:val="18"/>
                  <w:szCs w:val="18"/>
                </w:rPr>
                <w:t xml:space="preserve"> SK NACE projektu uvádza žiadateľ na najnižšej možnej úrovni. NACE kód projektu môže byť odlišný od kódu zodpovedajúcemu prevládajúcej činnosti žiadateľa, t.j. ide o NACE projektu, nie žiadateľa.</w:t>
              </w:r>
              <w:r w:rsidR="00343A58" w:rsidRPr="00E101A2">
                <w:rPr>
                  <w:rFonts w:ascii="Arial Narrow" w:hAnsi="Arial Narrow"/>
                  <w:sz w:val="18"/>
                  <w:szCs w:val="18"/>
                </w:rPr>
                <w:t xml:space="preserve"> </w:t>
              </w:r>
            </w:ins>
            <w:del w:id="93" w:author="Autor">
              <w:r w:rsidR="006746F6" w:rsidRPr="006746F6" w:rsidDel="00343A58">
                <w:rPr>
                  <w:rFonts w:ascii="Arial Narrow" w:hAnsi="Arial Narrow"/>
                  <w:sz w:val="18"/>
                  <w:szCs w:val="18"/>
                </w:rPr>
                <w:delText>Žiadateľ uvedie príslušný kód z číselníka SK NACE (štatistická klasifikácia ekonomických činností SK NACE Rev. 2 podľa Vyhlášky Štatistického úradu SR č. 306/2007 Z. z. z 18.6.2007), zodpovedajúci činnosti, na ktorú je zameraný projektu. SK NACE projektu uvádza žiadateľ na najnižšej možnej úrovni. NACE kód projektu môže byť odlišný od kódu zodpovedajúcemu prevládajúcej činnosti žiadateľa</w:delText>
              </w:r>
            </w:del>
            <w:r w:rsidR="006746F6" w:rsidRPr="006746F6">
              <w:rPr>
                <w:rFonts w:ascii="Arial Narrow" w:hAnsi="Arial Narrow"/>
                <w:sz w:val="18"/>
                <w:szCs w:val="18"/>
              </w:rPr>
              <w:t xml:space="preserve">.  </w:t>
            </w:r>
          </w:p>
        </w:tc>
      </w:tr>
      <w:tr w:rsidR="00F11710" w:rsidRPr="00385B43" w14:paraId="3B0EC51C" w14:textId="77777777" w:rsidTr="006713BD">
        <w:trPr>
          <w:trHeight w:val="146"/>
        </w:trPr>
        <w:tc>
          <w:tcPr>
            <w:tcW w:w="14142"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6713BD">
        <w:trPr>
          <w:trHeight w:val="146"/>
        </w:trPr>
        <w:tc>
          <w:tcPr>
            <w:tcW w:w="14142"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F11710">
        <w:trPr>
          <w:trHeight w:val="76"/>
        </w:trPr>
        <w:tc>
          <w:tcPr>
            <w:tcW w:w="14142" w:type="dxa"/>
            <w:gridSpan w:val="7"/>
            <w:shd w:val="clear" w:color="auto" w:fill="FFFFFF" w:themeFill="background1"/>
            <w:hideMark/>
          </w:tcPr>
          <w:p w14:paraId="521E989D" w14:textId="2DC8B8E6" w:rsidR="00F11710" w:rsidRPr="00385B43" w:rsidRDefault="00F11710" w:rsidP="00176889">
            <w:pPr>
              <w:rPr>
                <w:rFonts w:ascii="Arial Narrow" w:eastAsia="Times New Roman" w:hAnsi="Arial Narrow" w:cs="Times New Roman"/>
                <w:b/>
                <w:bCs/>
                <w:sz w:val="18"/>
                <w:szCs w:val="18"/>
              </w:rPr>
            </w:pPr>
            <w:r w:rsidRPr="00385B43">
              <w:rPr>
                <w:rFonts w:ascii="Arial Narrow" w:hAnsi="Arial Narrow"/>
                <w:b/>
                <w:bCs/>
              </w:rPr>
              <w:t>Názov hlavnej aktivity projektu:</w:t>
            </w:r>
            <w:ins w:id="94" w:author="Autor">
              <w:r w:rsidR="00343A58" w:rsidRPr="00385B43">
                <w:rPr>
                  <w:rFonts w:ascii="Arial Narrow" w:hAnsi="Arial Narrow"/>
                  <w:sz w:val="18"/>
                  <w:szCs w:val="18"/>
                </w:rPr>
                <w:t xml:space="preserve"> žiadateľ uvedie názov hlavnej aktivity v súlade s aktivitou vedenou tabuľke 4. </w:t>
              </w:r>
              <w:r w:rsidR="00343A58">
                <w:rPr>
                  <w:rFonts w:ascii="Arial" w:hAnsi="Arial" w:cs="Arial"/>
                  <w:sz w:val="22"/>
                </w:rPr>
                <w:t xml:space="preserve"> </w:t>
              </w:r>
            </w:ins>
            <w:r w:rsidR="00176889" w:rsidRPr="00385B43">
              <w:rPr>
                <w:rFonts w:ascii="Arial Narrow" w:hAnsi="Arial Narrow"/>
                <w:sz w:val="18"/>
                <w:szCs w:val="18"/>
              </w:rPr>
              <w:t xml:space="preserve"> </w:t>
            </w:r>
            <w:sdt>
              <w:sdtPr>
                <w:rPr>
                  <w:rFonts w:ascii="Arial" w:hAnsi="Arial" w:cs="Arial"/>
                  <w:sz w:val="22"/>
                </w:rPr>
                <w:alias w:val="Hlavné aktivity"/>
                <w:tag w:val="Hlavné aktivity"/>
                <w:id w:val="119351146"/>
                <w:placeholder>
                  <w:docPart w:val="03E2D23757ED47E29558934338E00F4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Sociálne služby" w:value="C1 Sociálne služby"/>
                  <w:listItem w:displayText="C2 Komunitné služby" w:value="C2 Komuni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15488D">
                  <w:rPr>
                    <w:rFonts w:ascii="Arial" w:hAnsi="Arial" w:cs="Arial"/>
                    <w:sz w:val="22"/>
                  </w:rPr>
                  <w:t>A1 Podpora podnikania a inovácií</w:t>
                </w:r>
              </w:sdtContent>
            </w:sdt>
          </w:p>
        </w:tc>
      </w:tr>
      <w:tr w:rsidR="00F11710" w:rsidRPr="00385B43" w14:paraId="1475BF6F" w14:textId="77777777" w:rsidTr="00F11710">
        <w:trPr>
          <w:trHeight w:val="735"/>
        </w:trPr>
        <w:tc>
          <w:tcPr>
            <w:tcW w:w="14142" w:type="dxa"/>
            <w:gridSpan w:val="7"/>
            <w:vAlign w:val="center"/>
            <w:hideMark/>
          </w:tcPr>
          <w:p w14:paraId="57020E1D" w14:textId="77777777" w:rsidR="00F11710" w:rsidRPr="00385B43" w:rsidRDefault="00F11710" w:rsidP="00F11710">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p>
          <w:p w14:paraId="39553241" w14:textId="402B6852" w:rsidR="00F11710" w:rsidRPr="00385B43" w:rsidRDefault="00CE63F5" w:rsidP="002A4B79">
            <w:pPr>
              <w:rPr>
                <w:rFonts w:ascii="Arial Narrow" w:hAnsi="Arial Narrow"/>
              </w:rPr>
            </w:pPr>
            <w:r w:rsidRPr="00385B43">
              <w:rPr>
                <w:rFonts w:ascii="Arial Narrow" w:hAnsi="Arial Narrow"/>
                <w:sz w:val="18"/>
                <w:szCs w:val="18"/>
              </w:rPr>
              <w:t xml:space="preserve">Žiadateľ </w:t>
            </w:r>
            <w:r w:rsidR="00C42CD4">
              <w:rPr>
                <w:rFonts w:ascii="Arial Narrow" w:hAnsi="Arial Narrow"/>
                <w:sz w:val="18"/>
                <w:szCs w:val="18"/>
              </w:rPr>
              <w:t xml:space="preserve">uvedie </w:t>
            </w:r>
            <w:r w:rsidR="00F11710" w:rsidRPr="00385B43">
              <w:rPr>
                <w:rFonts w:ascii="Arial Narrow" w:hAnsi="Arial Narrow"/>
                <w:sz w:val="18"/>
                <w:szCs w:val="18"/>
              </w:rPr>
              <w:t>cieľovú hodnotu merateľného ukazovateľa, ktorú plánuje dosiahnuť realizáciou projektu a to pri všetkých relevantných merateľných ukazovateľoch.</w:t>
            </w:r>
            <w:ins w:id="95" w:author="Autor">
              <w:r w:rsidR="00343A58">
                <w:rPr>
                  <w:rFonts w:ascii="Arial Narrow" w:hAnsi="Arial Narrow"/>
                  <w:sz w:val="18"/>
                  <w:szCs w:val="18"/>
                </w:rPr>
                <w:t xml:space="preserve"> Definície a bližšie informácie k merateľným ukazovateľom sú uvedené v prílohe č. 3 výzvy.</w:t>
              </w:r>
            </w:ins>
          </w:p>
        </w:tc>
      </w:tr>
      <w:tr w:rsidR="00F11710" w:rsidRPr="00385B43" w14:paraId="41A49AFF" w14:textId="77777777" w:rsidTr="00F11710">
        <w:trPr>
          <w:trHeight w:val="76"/>
        </w:trPr>
        <w:tc>
          <w:tcPr>
            <w:tcW w:w="1951" w:type="dxa"/>
          </w:tcPr>
          <w:p w14:paraId="043DB44F" w14:textId="77777777" w:rsidR="00F11710" w:rsidRPr="001E3E5F" w:rsidRDefault="00F11710" w:rsidP="006C3E35">
            <w:pPr>
              <w:jc w:val="center"/>
              <w:rPr>
                <w:rFonts w:ascii="Arial Narrow" w:hAnsi="Arial Narrow"/>
                <w:i/>
                <w:sz w:val="18"/>
                <w:szCs w:val="18"/>
              </w:rPr>
            </w:pPr>
            <w:r w:rsidRPr="001E3E5F">
              <w:rPr>
                <w:rFonts w:ascii="Arial Narrow" w:hAnsi="Arial Narrow"/>
                <w:b/>
                <w:bCs/>
                <w:i/>
              </w:rPr>
              <w:t>Kód</w:t>
            </w:r>
          </w:p>
        </w:tc>
        <w:tc>
          <w:tcPr>
            <w:tcW w:w="2410" w:type="dxa"/>
            <w:gridSpan w:val="2"/>
          </w:tcPr>
          <w:p w14:paraId="4E3AE9E7" w14:textId="77777777" w:rsidR="00F11710" w:rsidRPr="001E3E5F" w:rsidRDefault="00F11710" w:rsidP="006C3E35">
            <w:pPr>
              <w:jc w:val="center"/>
              <w:rPr>
                <w:rFonts w:ascii="Arial Narrow" w:hAnsi="Arial Narrow"/>
                <w:i/>
                <w:sz w:val="18"/>
                <w:szCs w:val="18"/>
              </w:rPr>
            </w:pPr>
            <w:r w:rsidRPr="001E3E5F">
              <w:rPr>
                <w:rFonts w:ascii="Arial Narrow" w:hAnsi="Arial Narrow"/>
                <w:b/>
                <w:bCs/>
                <w:i/>
              </w:rPr>
              <w:t>Názov</w:t>
            </w:r>
          </w:p>
        </w:tc>
        <w:tc>
          <w:tcPr>
            <w:tcW w:w="2268" w:type="dxa"/>
          </w:tcPr>
          <w:p w14:paraId="452C2D64" w14:textId="77777777" w:rsidR="00F11710" w:rsidRPr="001E3E5F" w:rsidRDefault="00F11710" w:rsidP="006C3E35">
            <w:pPr>
              <w:jc w:val="center"/>
              <w:rPr>
                <w:rFonts w:ascii="Arial Narrow" w:hAnsi="Arial Narrow"/>
                <w:i/>
                <w:sz w:val="18"/>
                <w:szCs w:val="18"/>
              </w:rPr>
            </w:pPr>
            <w:r w:rsidRPr="001E3E5F">
              <w:rPr>
                <w:rFonts w:ascii="Arial Narrow" w:hAnsi="Arial Narrow"/>
                <w:b/>
                <w:bCs/>
                <w:i/>
              </w:rPr>
              <w:t>Merná jednotka</w:t>
            </w:r>
          </w:p>
        </w:tc>
        <w:tc>
          <w:tcPr>
            <w:tcW w:w="2551" w:type="dxa"/>
          </w:tcPr>
          <w:p w14:paraId="4AD63370" w14:textId="77777777" w:rsidR="00F11710" w:rsidRPr="001E3E5F" w:rsidRDefault="00F11710" w:rsidP="006C3E35">
            <w:pPr>
              <w:jc w:val="center"/>
              <w:rPr>
                <w:rFonts w:ascii="Arial Narrow" w:hAnsi="Arial Narrow"/>
                <w:i/>
                <w:sz w:val="18"/>
                <w:szCs w:val="18"/>
              </w:rPr>
            </w:pPr>
            <w:r w:rsidRPr="001E3E5F">
              <w:rPr>
                <w:rFonts w:ascii="Arial Narrow" w:hAnsi="Arial Narrow"/>
                <w:b/>
                <w:bCs/>
                <w:i/>
              </w:rPr>
              <w:t>Cieľová hodnota</w:t>
            </w:r>
          </w:p>
        </w:tc>
        <w:tc>
          <w:tcPr>
            <w:tcW w:w="1985" w:type="dxa"/>
          </w:tcPr>
          <w:p w14:paraId="16802EED" w14:textId="77777777" w:rsidR="00F11710" w:rsidRPr="001E3E5F" w:rsidRDefault="00F11710" w:rsidP="006C3E35">
            <w:pPr>
              <w:jc w:val="center"/>
              <w:rPr>
                <w:rFonts w:ascii="Arial Narrow" w:hAnsi="Arial Narrow"/>
                <w:i/>
                <w:sz w:val="18"/>
                <w:szCs w:val="18"/>
              </w:rPr>
            </w:pPr>
            <w:r w:rsidRPr="001E3E5F">
              <w:rPr>
                <w:rFonts w:ascii="Arial Narrow" w:hAnsi="Arial Narrow"/>
                <w:b/>
                <w:bCs/>
                <w:i/>
              </w:rPr>
              <w:t>Príznak rizika</w:t>
            </w:r>
          </w:p>
        </w:tc>
        <w:tc>
          <w:tcPr>
            <w:tcW w:w="2977" w:type="dxa"/>
          </w:tcPr>
          <w:p w14:paraId="4E94E867" w14:textId="77777777" w:rsidR="00F11710" w:rsidRPr="001E3E5F" w:rsidRDefault="00F11710" w:rsidP="006C3E35">
            <w:pPr>
              <w:jc w:val="center"/>
              <w:rPr>
                <w:rFonts w:ascii="Arial Narrow" w:hAnsi="Arial Narrow"/>
                <w:i/>
                <w:sz w:val="18"/>
                <w:szCs w:val="18"/>
              </w:rPr>
            </w:pPr>
            <w:r w:rsidRPr="001E3E5F">
              <w:rPr>
                <w:rFonts w:ascii="Arial Narrow" w:hAnsi="Arial Narrow"/>
                <w:b/>
                <w:bCs/>
                <w:i/>
              </w:rPr>
              <w:t>Relevancia k HP</w:t>
            </w:r>
          </w:p>
        </w:tc>
      </w:tr>
      <w:tr w:rsidR="001E3E5F" w:rsidRPr="00385B43" w14:paraId="563945D3" w14:textId="77777777" w:rsidTr="00BC2F91">
        <w:trPr>
          <w:trHeight w:val="76"/>
        </w:trPr>
        <w:tc>
          <w:tcPr>
            <w:tcW w:w="1951" w:type="dxa"/>
            <w:tcBorders>
              <w:bottom w:val="single" w:sz="4" w:space="0" w:color="auto"/>
            </w:tcBorders>
            <w:vAlign w:val="center"/>
          </w:tcPr>
          <w:p w14:paraId="62DB11D6" w14:textId="67121689" w:rsidR="001E3E5F" w:rsidRPr="00385B43" w:rsidRDefault="001E3E5F" w:rsidP="002A4B79">
            <w:pPr>
              <w:jc w:val="center"/>
              <w:rPr>
                <w:rFonts w:ascii="Arial Narrow" w:hAnsi="Arial Narrow"/>
                <w:sz w:val="18"/>
                <w:szCs w:val="18"/>
              </w:rPr>
            </w:pPr>
            <w:r w:rsidRPr="003B3A0D">
              <w:rPr>
                <w:rFonts w:ascii="Arial Narrow" w:hAnsi="Arial Narrow"/>
                <w:sz w:val="18"/>
                <w:szCs w:val="18"/>
              </w:rPr>
              <w:t>A101</w:t>
            </w:r>
          </w:p>
        </w:tc>
        <w:tc>
          <w:tcPr>
            <w:tcW w:w="2410" w:type="dxa"/>
            <w:gridSpan w:val="2"/>
            <w:tcBorders>
              <w:bottom w:val="single" w:sz="4" w:space="0" w:color="auto"/>
            </w:tcBorders>
            <w:vAlign w:val="center"/>
          </w:tcPr>
          <w:p w14:paraId="0948197C" w14:textId="3EAB79A1" w:rsidR="001E3E5F" w:rsidRPr="00385B43" w:rsidRDefault="001E3E5F" w:rsidP="002A4B79">
            <w:pPr>
              <w:jc w:val="center"/>
              <w:rPr>
                <w:rFonts w:ascii="Arial Narrow" w:hAnsi="Arial Narrow"/>
                <w:sz w:val="18"/>
                <w:szCs w:val="18"/>
              </w:rPr>
            </w:pPr>
            <w:r w:rsidRPr="003B3A0D">
              <w:rPr>
                <w:rFonts w:ascii="Arial Narrow" w:hAnsi="Arial Narrow"/>
                <w:sz w:val="18"/>
                <w:szCs w:val="18"/>
              </w:rPr>
              <w:t>Počet produktov, ktoré sú pre firmu nové</w:t>
            </w:r>
          </w:p>
        </w:tc>
        <w:tc>
          <w:tcPr>
            <w:tcW w:w="2268" w:type="dxa"/>
            <w:tcBorders>
              <w:bottom w:val="single" w:sz="4" w:space="0" w:color="auto"/>
            </w:tcBorders>
            <w:vAlign w:val="center"/>
          </w:tcPr>
          <w:p w14:paraId="2E065C40" w14:textId="08701D22" w:rsidR="001E3E5F" w:rsidRPr="00385B43" w:rsidRDefault="001E3E5F" w:rsidP="002A4B79">
            <w:pPr>
              <w:jc w:val="center"/>
              <w:rPr>
                <w:rFonts w:ascii="Arial Narrow" w:hAnsi="Arial Narrow"/>
                <w:sz w:val="18"/>
                <w:szCs w:val="18"/>
              </w:rPr>
            </w:pPr>
            <w:r w:rsidRPr="003B3A0D">
              <w:rPr>
                <w:rFonts w:ascii="Arial Narrow" w:hAnsi="Arial Narrow" w:cstheme="minorHAnsi"/>
                <w:sz w:val="18"/>
                <w:szCs w:val="18"/>
              </w:rPr>
              <w:t>počet</w:t>
            </w:r>
          </w:p>
        </w:tc>
        <w:tc>
          <w:tcPr>
            <w:tcW w:w="2551" w:type="dxa"/>
            <w:tcBorders>
              <w:bottom w:val="single" w:sz="4" w:space="0" w:color="auto"/>
            </w:tcBorders>
            <w:vAlign w:val="center"/>
          </w:tcPr>
          <w:p w14:paraId="450DD18D" w14:textId="1AE7D534" w:rsidR="001E3E5F" w:rsidRPr="00385B43" w:rsidRDefault="001E3E5F" w:rsidP="002A4B79">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1985" w:type="dxa"/>
            <w:tcBorders>
              <w:bottom w:val="single" w:sz="4" w:space="0" w:color="auto"/>
            </w:tcBorders>
            <w:vAlign w:val="center"/>
          </w:tcPr>
          <w:p w14:paraId="3E2CE0F2" w14:textId="1E44B0FE" w:rsidR="001E3E5F" w:rsidRPr="00385B43" w:rsidRDefault="002A4B79" w:rsidP="002A4B79">
            <w:pPr>
              <w:jc w:val="center"/>
              <w:rPr>
                <w:rFonts w:ascii="Arial Narrow" w:hAnsi="Arial Narrow"/>
                <w:sz w:val="18"/>
                <w:szCs w:val="18"/>
              </w:rPr>
            </w:pPr>
            <w:r>
              <w:rPr>
                <w:rFonts w:ascii="Arial Narrow" w:hAnsi="Arial Narrow" w:cstheme="minorHAnsi"/>
                <w:sz w:val="18"/>
                <w:szCs w:val="18"/>
              </w:rPr>
              <w:t>bez príznaku</w:t>
            </w:r>
          </w:p>
        </w:tc>
        <w:tc>
          <w:tcPr>
            <w:tcW w:w="2977" w:type="dxa"/>
            <w:tcBorders>
              <w:bottom w:val="single" w:sz="4" w:space="0" w:color="auto"/>
            </w:tcBorders>
            <w:vAlign w:val="center"/>
          </w:tcPr>
          <w:p w14:paraId="5ABE6BC5" w14:textId="4443941D" w:rsidR="001E3E5F" w:rsidRPr="00385B43" w:rsidRDefault="001E3E5F" w:rsidP="00BC2F91">
            <w:pPr>
              <w:jc w:val="center"/>
              <w:rPr>
                <w:rFonts w:ascii="Arial Narrow" w:hAnsi="Arial Narrow"/>
                <w:sz w:val="18"/>
                <w:szCs w:val="18"/>
              </w:rPr>
            </w:pPr>
            <w:r w:rsidRPr="003B3A0D">
              <w:rPr>
                <w:rFonts w:ascii="Arial Narrow" w:hAnsi="Arial Narrow" w:cstheme="minorHAnsi"/>
                <w:sz w:val="18"/>
                <w:szCs w:val="18"/>
              </w:rPr>
              <w:t>UR</w:t>
            </w:r>
            <w:r w:rsidR="00BC2F91">
              <w:rPr>
                <w:rFonts w:ascii="Arial Narrow" w:hAnsi="Arial Narrow" w:cstheme="minorHAnsi"/>
                <w:sz w:val="18"/>
                <w:szCs w:val="18"/>
              </w:rPr>
              <w:t xml:space="preserve">, </w:t>
            </w:r>
            <w:r w:rsidR="007014AA" w:rsidRPr="007014AA">
              <w:rPr>
                <w:rFonts w:ascii="Arial Narrow" w:hAnsi="Arial Narrow" w:cstheme="minorHAnsi"/>
                <w:sz w:val="18"/>
                <w:szCs w:val="18"/>
              </w:rPr>
              <w:t>RMŽaND</w:t>
            </w:r>
          </w:p>
        </w:tc>
      </w:tr>
      <w:tr w:rsidR="001E3E5F" w:rsidRPr="00385B43" w14:paraId="60C43161" w14:textId="77777777" w:rsidTr="00BC2F91">
        <w:trPr>
          <w:trHeight w:val="76"/>
        </w:trPr>
        <w:tc>
          <w:tcPr>
            <w:tcW w:w="1951" w:type="dxa"/>
            <w:tcBorders>
              <w:bottom w:val="single" w:sz="4" w:space="0" w:color="auto"/>
            </w:tcBorders>
            <w:vAlign w:val="center"/>
          </w:tcPr>
          <w:p w14:paraId="62D2B6FA" w14:textId="3BF77BB5" w:rsidR="001E3E5F" w:rsidRPr="00385B43" w:rsidRDefault="001E3E5F" w:rsidP="002A4B79">
            <w:pPr>
              <w:jc w:val="center"/>
              <w:rPr>
                <w:rFonts w:ascii="Arial Narrow" w:hAnsi="Arial Narrow"/>
                <w:sz w:val="18"/>
                <w:szCs w:val="18"/>
              </w:rPr>
            </w:pPr>
            <w:r w:rsidRPr="003B3A0D">
              <w:rPr>
                <w:rFonts w:ascii="Arial Narrow" w:hAnsi="Arial Narrow"/>
                <w:sz w:val="18"/>
                <w:szCs w:val="18"/>
              </w:rPr>
              <w:t>A102</w:t>
            </w:r>
          </w:p>
        </w:tc>
        <w:tc>
          <w:tcPr>
            <w:tcW w:w="2410" w:type="dxa"/>
            <w:gridSpan w:val="2"/>
            <w:tcBorders>
              <w:bottom w:val="single" w:sz="4" w:space="0" w:color="auto"/>
            </w:tcBorders>
            <w:vAlign w:val="center"/>
          </w:tcPr>
          <w:p w14:paraId="48C28058" w14:textId="4EB9158F" w:rsidR="001E3E5F" w:rsidRPr="00385B43" w:rsidRDefault="001E3E5F" w:rsidP="002A4B79">
            <w:pPr>
              <w:jc w:val="center"/>
              <w:rPr>
                <w:rFonts w:ascii="Arial Narrow" w:hAnsi="Arial Narrow"/>
                <w:sz w:val="18"/>
                <w:szCs w:val="18"/>
              </w:rPr>
            </w:pPr>
            <w:r w:rsidRPr="003B3A0D">
              <w:rPr>
                <w:rFonts w:ascii="Arial Narrow" w:hAnsi="Arial Narrow"/>
                <w:sz w:val="18"/>
                <w:szCs w:val="18"/>
              </w:rPr>
              <w:t>Počet produktov, ktoré sú pre trh nové</w:t>
            </w:r>
          </w:p>
        </w:tc>
        <w:tc>
          <w:tcPr>
            <w:tcW w:w="2268" w:type="dxa"/>
            <w:tcBorders>
              <w:bottom w:val="single" w:sz="4" w:space="0" w:color="auto"/>
            </w:tcBorders>
            <w:vAlign w:val="center"/>
          </w:tcPr>
          <w:p w14:paraId="68C27C8B" w14:textId="2D7CF933" w:rsidR="001E3E5F" w:rsidRPr="00385B43" w:rsidRDefault="001E3E5F" w:rsidP="002A4B79">
            <w:pPr>
              <w:jc w:val="center"/>
              <w:rPr>
                <w:rFonts w:ascii="Arial Narrow" w:hAnsi="Arial Narrow"/>
                <w:sz w:val="18"/>
                <w:szCs w:val="18"/>
              </w:rPr>
            </w:pPr>
            <w:r w:rsidRPr="003B3A0D">
              <w:rPr>
                <w:rFonts w:ascii="Arial Narrow" w:hAnsi="Arial Narrow" w:cstheme="minorHAnsi"/>
                <w:sz w:val="18"/>
                <w:szCs w:val="18"/>
              </w:rPr>
              <w:t>počet</w:t>
            </w:r>
          </w:p>
        </w:tc>
        <w:tc>
          <w:tcPr>
            <w:tcW w:w="2551" w:type="dxa"/>
            <w:tcBorders>
              <w:bottom w:val="single" w:sz="4" w:space="0" w:color="auto"/>
            </w:tcBorders>
            <w:vAlign w:val="center"/>
          </w:tcPr>
          <w:p w14:paraId="0830D2C4" w14:textId="2E70E2BC" w:rsidR="001E3E5F" w:rsidRPr="00385B43" w:rsidRDefault="001E3E5F" w:rsidP="002A4B79">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1985" w:type="dxa"/>
            <w:tcBorders>
              <w:bottom w:val="single" w:sz="4" w:space="0" w:color="auto"/>
            </w:tcBorders>
            <w:vAlign w:val="center"/>
          </w:tcPr>
          <w:p w14:paraId="54125CC1" w14:textId="3D844B3C" w:rsidR="001E3E5F" w:rsidRPr="00385B43" w:rsidRDefault="002A4B79" w:rsidP="002A4B79">
            <w:pPr>
              <w:jc w:val="center"/>
              <w:rPr>
                <w:rFonts w:ascii="Arial Narrow" w:hAnsi="Arial Narrow"/>
                <w:sz w:val="18"/>
                <w:szCs w:val="18"/>
              </w:rPr>
            </w:pPr>
            <w:r>
              <w:rPr>
                <w:rFonts w:ascii="Arial Narrow" w:hAnsi="Arial Narrow" w:cstheme="minorHAnsi"/>
                <w:sz w:val="18"/>
                <w:szCs w:val="18"/>
              </w:rPr>
              <w:t>bez príznaku</w:t>
            </w:r>
          </w:p>
        </w:tc>
        <w:tc>
          <w:tcPr>
            <w:tcW w:w="2977" w:type="dxa"/>
            <w:tcBorders>
              <w:bottom w:val="single" w:sz="4" w:space="0" w:color="auto"/>
            </w:tcBorders>
            <w:vAlign w:val="center"/>
          </w:tcPr>
          <w:p w14:paraId="5F7D30C0" w14:textId="6F95EDD4" w:rsidR="001E3E5F" w:rsidRPr="00385B43" w:rsidRDefault="001E3E5F" w:rsidP="00BC2F91">
            <w:pPr>
              <w:jc w:val="center"/>
              <w:rPr>
                <w:rFonts w:ascii="Arial Narrow" w:hAnsi="Arial Narrow"/>
                <w:sz w:val="18"/>
                <w:szCs w:val="18"/>
              </w:rPr>
            </w:pPr>
            <w:r w:rsidRPr="003B3A0D">
              <w:rPr>
                <w:rFonts w:ascii="Arial Narrow" w:hAnsi="Arial Narrow" w:cstheme="minorHAnsi"/>
                <w:sz w:val="18"/>
                <w:szCs w:val="18"/>
              </w:rPr>
              <w:t>UR</w:t>
            </w:r>
            <w:r w:rsidR="00BC2F91">
              <w:rPr>
                <w:rFonts w:ascii="Arial Narrow" w:hAnsi="Arial Narrow" w:cstheme="minorHAnsi"/>
                <w:sz w:val="18"/>
                <w:szCs w:val="18"/>
              </w:rPr>
              <w:t xml:space="preserve">, </w:t>
            </w:r>
            <w:r w:rsidR="007014AA" w:rsidRPr="007014AA">
              <w:rPr>
                <w:rFonts w:ascii="Arial Narrow" w:hAnsi="Arial Narrow" w:cstheme="minorHAnsi"/>
                <w:sz w:val="18"/>
                <w:szCs w:val="18"/>
              </w:rPr>
              <w:t>RMŽaND</w:t>
            </w:r>
          </w:p>
        </w:tc>
      </w:tr>
      <w:tr w:rsidR="001E3E5F" w:rsidRPr="00385B43" w14:paraId="451F20F6" w14:textId="77777777" w:rsidTr="00BC2F91">
        <w:trPr>
          <w:trHeight w:val="76"/>
        </w:trPr>
        <w:tc>
          <w:tcPr>
            <w:tcW w:w="1951" w:type="dxa"/>
            <w:tcBorders>
              <w:bottom w:val="single" w:sz="4" w:space="0" w:color="auto"/>
            </w:tcBorders>
            <w:vAlign w:val="center"/>
          </w:tcPr>
          <w:p w14:paraId="01F2B21E" w14:textId="2051A4D9" w:rsidR="001E3E5F" w:rsidRPr="00385B43" w:rsidRDefault="001E3E5F" w:rsidP="002A4B79">
            <w:pPr>
              <w:jc w:val="center"/>
              <w:rPr>
                <w:rFonts w:ascii="Arial Narrow" w:hAnsi="Arial Narrow"/>
                <w:sz w:val="18"/>
                <w:szCs w:val="18"/>
              </w:rPr>
            </w:pPr>
            <w:r w:rsidRPr="003B3A0D">
              <w:rPr>
                <w:rFonts w:ascii="Arial Narrow" w:hAnsi="Arial Narrow"/>
                <w:sz w:val="18"/>
                <w:szCs w:val="18"/>
              </w:rPr>
              <w:t>A103</w:t>
            </w:r>
          </w:p>
        </w:tc>
        <w:tc>
          <w:tcPr>
            <w:tcW w:w="2410" w:type="dxa"/>
            <w:gridSpan w:val="2"/>
            <w:tcBorders>
              <w:bottom w:val="single" w:sz="4" w:space="0" w:color="auto"/>
            </w:tcBorders>
            <w:vAlign w:val="center"/>
          </w:tcPr>
          <w:p w14:paraId="56A7D135" w14:textId="27BB0CAD" w:rsidR="001E3E5F" w:rsidRPr="00385B43" w:rsidRDefault="001E3E5F" w:rsidP="002A4B79">
            <w:pPr>
              <w:jc w:val="center"/>
              <w:rPr>
                <w:rFonts w:ascii="Arial Narrow" w:hAnsi="Arial Narrow"/>
                <w:sz w:val="18"/>
                <w:szCs w:val="18"/>
              </w:rPr>
            </w:pPr>
            <w:r w:rsidRPr="003B3A0D">
              <w:rPr>
                <w:rFonts w:ascii="Arial Narrow" w:hAnsi="Arial Narrow"/>
                <w:sz w:val="18"/>
                <w:szCs w:val="18"/>
              </w:rPr>
              <w:t>Počet podnikov, ktorým sa poskytuje podpora</w:t>
            </w:r>
          </w:p>
        </w:tc>
        <w:tc>
          <w:tcPr>
            <w:tcW w:w="2268" w:type="dxa"/>
            <w:tcBorders>
              <w:bottom w:val="single" w:sz="4" w:space="0" w:color="auto"/>
            </w:tcBorders>
            <w:vAlign w:val="center"/>
          </w:tcPr>
          <w:p w14:paraId="7F11D3D1" w14:textId="4DE2058A" w:rsidR="001E3E5F" w:rsidRPr="00385B43" w:rsidRDefault="001E3E5F" w:rsidP="002A4B79">
            <w:pPr>
              <w:jc w:val="center"/>
              <w:rPr>
                <w:rFonts w:ascii="Arial Narrow" w:hAnsi="Arial Narrow"/>
                <w:sz w:val="18"/>
                <w:szCs w:val="18"/>
              </w:rPr>
            </w:pPr>
            <w:r w:rsidRPr="003B3A0D">
              <w:rPr>
                <w:rFonts w:ascii="Arial Narrow" w:hAnsi="Arial Narrow" w:cstheme="minorHAnsi"/>
                <w:sz w:val="18"/>
                <w:szCs w:val="18"/>
              </w:rPr>
              <w:t>podniky</w:t>
            </w:r>
          </w:p>
        </w:tc>
        <w:tc>
          <w:tcPr>
            <w:tcW w:w="2551" w:type="dxa"/>
            <w:tcBorders>
              <w:bottom w:val="single" w:sz="4" w:space="0" w:color="auto"/>
            </w:tcBorders>
            <w:vAlign w:val="center"/>
          </w:tcPr>
          <w:p w14:paraId="69F7E98A" w14:textId="72FB5DEA" w:rsidR="001E3E5F" w:rsidRPr="00385B43" w:rsidRDefault="001E3E5F" w:rsidP="002A4B79">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1985" w:type="dxa"/>
            <w:tcBorders>
              <w:bottom w:val="single" w:sz="4" w:space="0" w:color="auto"/>
            </w:tcBorders>
            <w:vAlign w:val="center"/>
          </w:tcPr>
          <w:p w14:paraId="66C753A2" w14:textId="238DB726" w:rsidR="001E3E5F" w:rsidRPr="00385B43" w:rsidRDefault="002A4B79" w:rsidP="002A4B79">
            <w:pPr>
              <w:jc w:val="center"/>
              <w:rPr>
                <w:rFonts w:ascii="Arial Narrow" w:hAnsi="Arial Narrow"/>
                <w:sz w:val="18"/>
                <w:szCs w:val="18"/>
              </w:rPr>
            </w:pPr>
            <w:r>
              <w:rPr>
                <w:rFonts w:ascii="Arial Narrow" w:hAnsi="Arial Narrow" w:cstheme="minorHAnsi"/>
                <w:sz w:val="18"/>
                <w:szCs w:val="18"/>
              </w:rPr>
              <w:t>bez príznaku</w:t>
            </w:r>
          </w:p>
        </w:tc>
        <w:tc>
          <w:tcPr>
            <w:tcW w:w="2977" w:type="dxa"/>
            <w:tcBorders>
              <w:bottom w:val="single" w:sz="4" w:space="0" w:color="auto"/>
            </w:tcBorders>
            <w:vAlign w:val="center"/>
          </w:tcPr>
          <w:p w14:paraId="07E05B67" w14:textId="65D1E14A" w:rsidR="001E3E5F" w:rsidRPr="00385B43" w:rsidRDefault="00BC2F91" w:rsidP="00BC2F91">
            <w:pPr>
              <w:jc w:val="center"/>
              <w:rPr>
                <w:rFonts w:ascii="Arial Narrow" w:hAnsi="Arial Narrow"/>
                <w:sz w:val="18"/>
                <w:szCs w:val="18"/>
              </w:rPr>
            </w:pPr>
            <w:r w:rsidRPr="003B3A0D">
              <w:rPr>
                <w:rFonts w:ascii="Arial Narrow" w:hAnsi="Arial Narrow" w:cstheme="minorHAnsi"/>
                <w:sz w:val="18"/>
                <w:szCs w:val="18"/>
              </w:rPr>
              <w:t>UR</w:t>
            </w:r>
            <w:r>
              <w:rPr>
                <w:rFonts w:ascii="Arial Narrow" w:hAnsi="Arial Narrow" w:cstheme="minorHAnsi"/>
                <w:sz w:val="18"/>
                <w:szCs w:val="18"/>
              </w:rPr>
              <w:t xml:space="preserve">, </w:t>
            </w:r>
            <w:r w:rsidR="007014AA" w:rsidRPr="007014AA">
              <w:rPr>
                <w:rFonts w:ascii="Arial Narrow" w:hAnsi="Arial Narrow" w:cstheme="minorHAnsi"/>
                <w:sz w:val="18"/>
                <w:szCs w:val="18"/>
              </w:rPr>
              <w:t>RMŽaND</w:t>
            </w:r>
          </w:p>
        </w:tc>
      </w:tr>
      <w:tr w:rsidR="001E3E5F" w:rsidRPr="00385B43" w14:paraId="77686EC7" w14:textId="77777777" w:rsidTr="00BC2F91">
        <w:trPr>
          <w:trHeight w:val="76"/>
        </w:trPr>
        <w:tc>
          <w:tcPr>
            <w:tcW w:w="1951" w:type="dxa"/>
            <w:tcBorders>
              <w:bottom w:val="single" w:sz="4" w:space="0" w:color="auto"/>
            </w:tcBorders>
            <w:vAlign w:val="center"/>
          </w:tcPr>
          <w:p w14:paraId="09DEB431" w14:textId="772DE75B" w:rsidR="001E3E5F" w:rsidRPr="00385B43" w:rsidRDefault="001E3E5F" w:rsidP="002A4B79">
            <w:pPr>
              <w:jc w:val="center"/>
              <w:rPr>
                <w:rFonts w:ascii="Arial Narrow" w:hAnsi="Arial Narrow"/>
                <w:sz w:val="18"/>
                <w:szCs w:val="18"/>
              </w:rPr>
            </w:pPr>
            <w:r w:rsidRPr="003B3A0D">
              <w:rPr>
                <w:rFonts w:ascii="Arial Narrow" w:hAnsi="Arial Narrow"/>
                <w:sz w:val="18"/>
                <w:szCs w:val="18"/>
              </w:rPr>
              <w:t>A104</w:t>
            </w:r>
          </w:p>
        </w:tc>
        <w:tc>
          <w:tcPr>
            <w:tcW w:w="2410" w:type="dxa"/>
            <w:gridSpan w:val="2"/>
            <w:tcBorders>
              <w:bottom w:val="single" w:sz="4" w:space="0" w:color="auto"/>
            </w:tcBorders>
            <w:vAlign w:val="center"/>
          </w:tcPr>
          <w:p w14:paraId="3FB37725" w14:textId="6EA76DA3" w:rsidR="001E3E5F" w:rsidRPr="00385B43" w:rsidRDefault="001E3E5F" w:rsidP="002A4B79">
            <w:pPr>
              <w:jc w:val="center"/>
              <w:rPr>
                <w:rFonts w:ascii="Arial Narrow" w:hAnsi="Arial Narrow"/>
                <w:sz w:val="18"/>
                <w:szCs w:val="18"/>
              </w:rPr>
            </w:pPr>
            <w:r w:rsidRPr="003B3A0D">
              <w:rPr>
                <w:rFonts w:ascii="Arial Narrow" w:hAnsi="Arial Narrow"/>
                <w:sz w:val="18"/>
                <w:szCs w:val="18"/>
              </w:rPr>
              <w:t>Počet vytvorených pracovných miest</w:t>
            </w:r>
          </w:p>
        </w:tc>
        <w:tc>
          <w:tcPr>
            <w:tcW w:w="2268" w:type="dxa"/>
            <w:tcBorders>
              <w:bottom w:val="single" w:sz="4" w:space="0" w:color="auto"/>
            </w:tcBorders>
            <w:vAlign w:val="center"/>
          </w:tcPr>
          <w:p w14:paraId="62EE9AE2" w14:textId="2825F76F" w:rsidR="001E3E5F" w:rsidRPr="00385B43" w:rsidRDefault="001E3E5F" w:rsidP="002A4B79">
            <w:pPr>
              <w:jc w:val="center"/>
              <w:rPr>
                <w:rFonts w:ascii="Arial Narrow" w:hAnsi="Arial Narrow"/>
                <w:sz w:val="18"/>
                <w:szCs w:val="18"/>
              </w:rPr>
            </w:pPr>
            <w:r w:rsidRPr="003B3A0D">
              <w:rPr>
                <w:rFonts w:ascii="Arial Narrow" w:hAnsi="Arial Narrow" w:cstheme="minorHAnsi"/>
                <w:sz w:val="18"/>
                <w:szCs w:val="18"/>
              </w:rPr>
              <w:t>FTE</w:t>
            </w:r>
          </w:p>
        </w:tc>
        <w:tc>
          <w:tcPr>
            <w:tcW w:w="2551" w:type="dxa"/>
            <w:tcBorders>
              <w:bottom w:val="single" w:sz="4" w:space="0" w:color="auto"/>
            </w:tcBorders>
            <w:vAlign w:val="center"/>
          </w:tcPr>
          <w:p w14:paraId="76B8C523" w14:textId="5392227B" w:rsidR="001E3E5F" w:rsidRPr="00385B43" w:rsidRDefault="001E3E5F" w:rsidP="002A4B79">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1985" w:type="dxa"/>
            <w:tcBorders>
              <w:bottom w:val="single" w:sz="4" w:space="0" w:color="auto"/>
            </w:tcBorders>
            <w:vAlign w:val="center"/>
          </w:tcPr>
          <w:p w14:paraId="296FC547" w14:textId="2841BBA0" w:rsidR="001E3E5F" w:rsidRPr="00385B43" w:rsidRDefault="001E3E5F" w:rsidP="002A4B79">
            <w:pPr>
              <w:jc w:val="center"/>
              <w:rPr>
                <w:rFonts w:ascii="Arial Narrow" w:hAnsi="Arial Narrow"/>
                <w:sz w:val="18"/>
                <w:szCs w:val="18"/>
              </w:rPr>
            </w:pPr>
            <w:r w:rsidRPr="003B3A0D">
              <w:rPr>
                <w:rFonts w:ascii="Arial Narrow" w:hAnsi="Arial Narrow" w:cstheme="minorHAnsi"/>
                <w:sz w:val="18"/>
                <w:szCs w:val="18"/>
              </w:rPr>
              <w:t>bez príznaku</w:t>
            </w:r>
          </w:p>
        </w:tc>
        <w:tc>
          <w:tcPr>
            <w:tcW w:w="2977" w:type="dxa"/>
            <w:tcBorders>
              <w:bottom w:val="single" w:sz="4" w:space="0" w:color="auto"/>
            </w:tcBorders>
            <w:vAlign w:val="center"/>
          </w:tcPr>
          <w:p w14:paraId="3FF00E7C" w14:textId="3FBCB6B7" w:rsidR="001E3E5F" w:rsidRPr="00385B43" w:rsidRDefault="00BC2F91" w:rsidP="00BC2F91">
            <w:pPr>
              <w:jc w:val="center"/>
              <w:rPr>
                <w:rFonts w:ascii="Arial Narrow" w:hAnsi="Arial Narrow"/>
                <w:sz w:val="18"/>
                <w:szCs w:val="18"/>
              </w:rPr>
            </w:pPr>
            <w:r w:rsidRPr="003B3A0D">
              <w:rPr>
                <w:rFonts w:ascii="Arial Narrow" w:hAnsi="Arial Narrow" w:cstheme="minorHAnsi"/>
                <w:sz w:val="18"/>
                <w:szCs w:val="18"/>
              </w:rPr>
              <w:t>UR</w:t>
            </w:r>
            <w:r>
              <w:rPr>
                <w:rFonts w:ascii="Arial Narrow" w:hAnsi="Arial Narrow" w:cstheme="minorHAnsi"/>
                <w:sz w:val="18"/>
                <w:szCs w:val="18"/>
              </w:rPr>
              <w:t xml:space="preserve">, </w:t>
            </w:r>
            <w:r w:rsidR="007014AA" w:rsidRPr="007014AA">
              <w:rPr>
                <w:rFonts w:ascii="Arial Narrow" w:hAnsi="Arial Narrow" w:cstheme="minorHAnsi"/>
                <w:sz w:val="18"/>
                <w:szCs w:val="18"/>
              </w:rPr>
              <w:t>RMŽaND</w:t>
            </w:r>
          </w:p>
        </w:tc>
      </w:tr>
      <w:tr w:rsidR="001E3E5F" w:rsidRPr="00385B43" w14:paraId="06FA091D" w14:textId="77777777" w:rsidTr="00F73460">
        <w:trPr>
          <w:trHeight w:val="413"/>
        </w:trPr>
        <w:tc>
          <w:tcPr>
            <w:tcW w:w="14142" w:type="dxa"/>
            <w:gridSpan w:val="7"/>
            <w:shd w:val="clear" w:color="auto" w:fill="548DD4" w:themeFill="text2" w:themeFillTint="99"/>
          </w:tcPr>
          <w:p w14:paraId="3DE14CDD" w14:textId="7FA9FB68" w:rsidR="001E3E5F" w:rsidRPr="00385B43" w:rsidRDefault="001E3E5F"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7C752E65" w:rsidR="001E3E5F" w:rsidRPr="00385B43" w:rsidRDefault="001E3E5F" w:rsidP="005E1704">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 s príznakom</w:t>
            </w:r>
          </w:p>
        </w:tc>
      </w:tr>
      <w:tr w:rsidR="001E3E5F" w:rsidRPr="00385B43" w14:paraId="66A52BFC" w14:textId="77777777" w:rsidTr="006713BD">
        <w:trPr>
          <w:trHeight w:val="330"/>
        </w:trPr>
        <w:tc>
          <w:tcPr>
            <w:tcW w:w="2014" w:type="dxa"/>
            <w:gridSpan w:val="2"/>
            <w:shd w:val="clear" w:color="auto" w:fill="B8CCE4" w:themeFill="accent1" w:themeFillTint="66"/>
            <w:hideMark/>
          </w:tcPr>
          <w:p w14:paraId="413C5E33" w14:textId="77777777" w:rsidR="001E3E5F" w:rsidRPr="00385B43" w:rsidRDefault="001E3E5F" w:rsidP="001E3E5F">
            <w:pPr>
              <w:jc w:val="left"/>
              <w:rPr>
                <w:rFonts w:ascii="Arial Narrow" w:hAnsi="Arial Narrow"/>
                <w:b/>
              </w:rPr>
            </w:pPr>
            <w:r w:rsidRPr="00385B43">
              <w:rPr>
                <w:rFonts w:ascii="Arial Narrow" w:hAnsi="Arial Narrow"/>
                <w:b/>
              </w:rPr>
              <w:t>Názov rizika</w:t>
            </w:r>
          </w:p>
        </w:tc>
        <w:tc>
          <w:tcPr>
            <w:tcW w:w="12128" w:type="dxa"/>
            <w:gridSpan w:val="5"/>
            <w:shd w:val="clear" w:color="auto" w:fill="FFFFFF" w:themeFill="background1"/>
          </w:tcPr>
          <w:p w14:paraId="43F69B00" w14:textId="77777777" w:rsidR="001E3E5F" w:rsidRPr="00385B43" w:rsidRDefault="001E3E5F" w:rsidP="00B11C52">
            <w:pPr>
              <w:jc w:val="center"/>
              <w:rPr>
                <w:rFonts w:ascii="Arial Narrow" w:hAnsi="Arial Narrow"/>
                <w:b/>
              </w:rPr>
            </w:pPr>
          </w:p>
        </w:tc>
      </w:tr>
      <w:tr w:rsidR="001E3E5F" w:rsidRPr="00385B43" w14:paraId="27092851" w14:textId="77777777" w:rsidTr="006713BD">
        <w:trPr>
          <w:trHeight w:val="450"/>
        </w:trPr>
        <w:tc>
          <w:tcPr>
            <w:tcW w:w="2014" w:type="dxa"/>
            <w:gridSpan w:val="2"/>
            <w:shd w:val="clear" w:color="auto" w:fill="B8CCE4" w:themeFill="accent1" w:themeFillTint="66"/>
          </w:tcPr>
          <w:p w14:paraId="69954C58" w14:textId="77777777" w:rsidR="001E3E5F" w:rsidRPr="00385B43" w:rsidRDefault="001E3E5F" w:rsidP="001E3E5F">
            <w:pPr>
              <w:jc w:val="left"/>
              <w:rPr>
                <w:rFonts w:ascii="Arial Narrow" w:hAnsi="Arial Narrow"/>
                <w:b/>
              </w:rPr>
            </w:pPr>
            <w:r w:rsidRPr="00385B43">
              <w:rPr>
                <w:rFonts w:ascii="Arial Narrow" w:hAnsi="Arial Narrow"/>
                <w:b/>
              </w:rPr>
              <w:t>Popis rizika</w:t>
            </w:r>
          </w:p>
        </w:tc>
        <w:tc>
          <w:tcPr>
            <w:tcW w:w="12128" w:type="dxa"/>
            <w:gridSpan w:val="5"/>
            <w:shd w:val="clear" w:color="auto" w:fill="auto"/>
          </w:tcPr>
          <w:p w14:paraId="1F9EB818" w14:textId="3F3CE915" w:rsidR="001E3E5F" w:rsidRPr="00385B43" w:rsidRDefault="001E3E5F" w:rsidP="0080425A">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merateľného/ých ukazovateľa/ov,</w:t>
            </w:r>
            <w:del w:id="96" w:author="Autor">
              <w:r w:rsidRPr="00385B43" w:rsidDel="00343A58">
                <w:rPr>
                  <w:rFonts w:ascii="Arial Narrow" w:hAnsi="Arial Narrow"/>
                  <w:sz w:val="18"/>
                  <w:szCs w:val="18"/>
                </w:rPr>
                <w:delText xml:space="preserve"> ktorý/é bol/i na úrovni výzvy označený/é „s príznakom</w:delText>
              </w:r>
            </w:del>
            <w:r w:rsidRPr="00385B43">
              <w:rPr>
                <w:rFonts w:ascii="Arial Narrow" w:hAnsi="Arial Narrow"/>
                <w:sz w:val="18"/>
                <w:szCs w:val="18"/>
              </w:rPr>
              <w:t>“. Predpoklady nedosiahnutia hodnoty merateľného ukazovateľa uvedené v analýze rizík budú jednou zo skutočností, ktoré MAS posudzuje v súvislosti s implementáciou projektu pri nedosiahnutí plánovanej hodnoty.</w:t>
            </w:r>
          </w:p>
        </w:tc>
      </w:tr>
      <w:tr w:rsidR="001E3E5F" w:rsidRPr="00385B43" w14:paraId="203D3BBB" w14:textId="77777777" w:rsidTr="006713BD">
        <w:trPr>
          <w:trHeight w:val="444"/>
        </w:trPr>
        <w:tc>
          <w:tcPr>
            <w:tcW w:w="2014" w:type="dxa"/>
            <w:gridSpan w:val="2"/>
            <w:shd w:val="clear" w:color="auto" w:fill="B8CCE4" w:themeFill="accent1" w:themeFillTint="66"/>
            <w:hideMark/>
          </w:tcPr>
          <w:p w14:paraId="255C7CBA" w14:textId="33DC9C82" w:rsidR="001E3E5F" w:rsidRPr="00385B43" w:rsidRDefault="001E3E5F" w:rsidP="002A4B79">
            <w:pPr>
              <w:jc w:val="left"/>
              <w:rPr>
                <w:rFonts w:ascii="Arial Narrow" w:hAnsi="Arial Narrow"/>
              </w:rPr>
            </w:pPr>
            <w:r w:rsidRPr="00385B43">
              <w:rPr>
                <w:rFonts w:ascii="Arial Narrow" w:hAnsi="Arial Narrow"/>
                <w:b/>
              </w:rPr>
              <w:t>Závažnosť</w:t>
            </w:r>
          </w:p>
        </w:tc>
        <w:tc>
          <w:tcPr>
            <w:tcW w:w="12128" w:type="dxa"/>
            <w:gridSpan w:val="5"/>
          </w:tcPr>
          <w:p w14:paraId="22643E32" w14:textId="7C06A6A3" w:rsidR="001E3E5F" w:rsidRPr="00385B43" w:rsidRDefault="001E3E5F" w:rsidP="00B11C52">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1E3E5F" w:rsidRPr="00385B43" w:rsidRDefault="000102CD" w:rsidP="00B11C52">
            <w:pPr>
              <w:rPr>
                <w:rFonts w:ascii="Arial Narrow" w:hAnsi="Arial Narrow"/>
              </w:rPr>
            </w:pPr>
            <w:sdt>
              <w:sdtPr>
                <w:rPr>
                  <w:rFonts w:ascii="Arial Narrow" w:hAnsi="Arial Narrow"/>
                  <w:sz w:val="18"/>
                  <w:szCs w:val="18"/>
                </w:rPr>
                <w:id w:val="-660770831"/>
                <w:placeholder>
                  <w:docPart w:val="89A355BC8F41427A8FA2357A833DF604"/>
                </w:placeholder>
                <w:showingPlcHdr/>
                <w:comboBox>
                  <w:listItem w:value="Vyberte položku."/>
                  <w:listItem w:displayText="nízka" w:value="nízka"/>
                  <w:listItem w:displayText="stredná" w:value="stredná"/>
                  <w:listItem w:displayText="vysoká" w:value="vysoká"/>
                </w:comboBox>
              </w:sdtPr>
              <w:sdtEndPr/>
              <w:sdtContent>
                <w:r w:rsidR="001E3E5F" w:rsidRPr="00385B43">
                  <w:rPr>
                    <w:rStyle w:val="Zstupntext"/>
                  </w:rPr>
                  <w:t>Vyberte položku.</w:t>
                </w:r>
              </w:sdtContent>
            </w:sdt>
          </w:p>
        </w:tc>
      </w:tr>
      <w:tr w:rsidR="001E3E5F" w:rsidRPr="00385B43" w14:paraId="008F79A1" w14:textId="77777777" w:rsidTr="006713BD">
        <w:trPr>
          <w:trHeight w:val="425"/>
        </w:trPr>
        <w:tc>
          <w:tcPr>
            <w:tcW w:w="2014" w:type="dxa"/>
            <w:gridSpan w:val="2"/>
            <w:shd w:val="clear" w:color="auto" w:fill="B8CCE4" w:themeFill="accent1" w:themeFillTint="66"/>
          </w:tcPr>
          <w:p w14:paraId="68293ED0" w14:textId="77777777" w:rsidR="001E3E5F" w:rsidRPr="00385B43" w:rsidRDefault="001E3E5F" w:rsidP="001E3E5F">
            <w:pPr>
              <w:jc w:val="left"/>
              <w:rPr>
                <w:rFonts w:ascii="Arial Narrow" w:hAnsi="Arial Narrow"/>
                <w:b/>
              </w:rPr>
            </w:pPr>
            <w:r w:rsidRPr="00385B43">
              <w:rPr>
                <w:rFonts w:ascii="Arial Narrow" w:hAnsi="Arial Narrow"/>
                <w:b/>
              </w:rPr>
              <w:t>Opatrenia na elimináciu rizika</w:t>
            </w:r>
          </w:p>
        </w:tc>
        <w:tc>
          <w:tcPr>
            <w:tcW w:w="12128" w:type="dxa"/>
            <w:gridSpan w:val="5"/>
          </w:tcPr>
          <w:p w14:paraId="115B8F27" w14:textId="2633A7F0" w:rsidR="001E3E5F" w:rsidRPr="00385B43" w:rsidRDefault="001E3E5F" w:rsidP="00B11C52">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176" w:type="dxa"/>
        <w:tblInd w:w="-34" w:type="dxa"/>
        <w:tblLayout w:type="fixed"/>
        <w:tblLook w:val="04A0" w:firstRow="1" w:lastRow="0" w:firstColumn="1" w:lastColumn="0" w:noHBand="0" w:noVBand="1"/>
      </w:tblPr>
      <w:tblGrid>
        <w:gridCol w:w="2645"/>
        <w:gridCol w:w="2084"/>
        <w:gridCol w:w="2836"/>
        <w:gridCol w:w="2541"/>
        <w:gridCol w:w="1867"/>
        <w:gridCol w:w="2203"/>
      </w:tblGrid>
      <w:tr w:rsidR="008A2FD8" w:rsidRPr="00385B43" w14:paraId="768C9E1C" w14:textId="77777777" w:rsidTr="00F73460">
        <w:trPr>
          <w:trHeight w:val="330"/>
        </w:trPr>
        <w:tc>
          <w:tcPr>
            <w:tcW w:w="14176" w:type="dxa"/>
            <w:gridSpan w:val="6"/>
            <w:tcBorders>
              <w:bottom w:val="single" w:sz="4" w:space="0" w:color="auto"/>
            </w:tcBorders>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6713BD">
        <w:trPr>
          <w:trHeight w:val="330"/>
        </w:trPr>
        <w:tc>
          <w:tcPr>
            <w:tcW w:w="14176" w:type="dxa"/>
            <w:gridSpan w:val="6"/>
            <w:shd w:val="clear" w:color="auto" w:fill="B8CCE4" w:themeFill="accent1" w:themeFillTint="66"/>
            <w:vAlign w:val="center"/>
          </w:tcPr>
          <w:p w14:paraId="0B9A9CCC" w14:textId="77777777" w:rsidR="008A2FD8" w:rsidRPr="00385B43" w:rsidRDefault="008A2FD8" w:rsidP="001E3E5F">
            <w:pPr>
              <w:jc w:val="center"/>
              <w:rPr>
                <w:rFonts w:ascii="Arial Narrow" w:hAnsi="Arial Narrow"/>
                <w:b/>
              </w:rPr>
            </w:pPr>
            <w:r w:rsidRPr="00385B43">
              <w:rPr>
                <w:rFonts w:ascii="Arial Narrow" w:hAnsi="Arial Narrow"/>
                <w:b/>
              </w:rPr>
              <w:lastRenderedPageBreak/>
              <w:t>Názov VO:</w:t>
            </w:r>
          </w:p>
        </w:tc>
      </w:tr>
      <w:tr w:rsidR="008A2FD8" w:rsidRPr="00385B43" w14:paraId="0D808539" w14:textId="77777777" w:rsidTr="001E3E5F">
        <w:trPr>
          <w:trHeight w:val="330"/>
        </w:trPr>
        <w:tc>
          <w:tcPr>
            <w:tcW w:w="14176"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361DA524"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obstarávanie (mimo zákona o VO) a uvedie hypertextový odkaz na zverejnenú výzvu na predkladanie ponúk</w:t>
            </w:r>
            <w:ins w:id="97" w:author="Autor">
              <w:r w:rsidR="00343A58">
                <w:rPr>
                  <w:rFonts w:ascii="Arial Narrow" w:hAnsi="Arial Narrow"/>
                  <w:sz w:val="18"/>
                  <w:szCs w:val="18"/>
                </w:rPr>
                <w:t>,</w:t>
              </w:r>
            </w:ins>
            <w:del w:id="98" w:author="Autor">
              <w:r w:rsidDel="00343A58">
                <w:rPr>
                  <w:rFonts w:ascii="Arial Narrow" w:hAnsi="Arial Narrow"/>
                  <w:sz w:val="18"/>
                  <w:szCs w:val="18"/>
                </w:rPr>
                <w:delText>.</w:delText>
              </w:r>
            </w:del>
            <w:ins w:id="99" w:author="Autor">
              <w:r w:rsidR="00343A58">
                <w:rPr>
                  <w:rFonts w:ascii="Arial Narrow" w:hAnsi="Arial Narrow"/>
                  <w:sz w:val="18"/>
                  <w:szCs w:val="18"/>
                </w:rPr>
                <w:t xml:space="preserve"> ak bola v čase predloženia žiadosti zverejnená. Ak žiadateľ  nezverejnil výzvu na predkladanie ponúk na webovom sídle a išiel postupom priameho oslovenia min. troch dodávateľov,  uvedie do tejto časti informáciu „priame oslovenie potenciálnych dodávateľov</w:t>
              </w:r>
            </w:ins>
          </w:p>
        </w:tc>
      </w:tr>
      <w:tr w:rsidR="008A2FD8" w:rsidRPr="00385B43" w14:paraId="5174A019" w14:textId="77777777" w:rsidTr="006713BD">
        <w:trPr>
          <w:trHeight w:val="330"/>
        </w:trPr>
        <w:tc>
          <w:tcPr>
            <w:tcW w:w="14176" w:type="dxa"/>
            <w:gridSpan w:val="6"/>
            <w:shd w:val="clear" w:color="auto" w:fill="B8CCE4" w:themeFill="accent1" w:themeFillTint="66"/>
            <w:vAlign w:val="center"/>
          </w:tcPr>
          <w:p w14:paraId="16839840" w14:textId="77777777" w:rsidR="008A2FD8" w:rsidRPr="00385B43" w:rsidRDefault="008A2FD8" w:rsidP="001E3E5F">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1E3E5F">
        <w:trPr>
          <w:trHeight w:val="330"/>
        </w:trPr>
        <w:tc>
          <w:tcPr>
            <w:tcW w:w="14176"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F73460">
        <w:trPr>
          <w:trHeight w:val="330"/>
        </w:trPr>
        <w:tc>
          <w:tcPr>
            <w:tcW w:w="2645" w:type="dxa"/>
            <w:shd w:val="clear" w:color="auto" w:fill="B8CCE4" w:themeFill="accent1" w:themeFillTint="66"/>
            <w:vAlign w:val="center"/>
          </w:tcPr>
          <w:p w14:paraId="77BDE8B7" w14:textId="77777777" w:rsidR="008A2FD8" w:rsidRPr="001E3E5F" w:rsidRDefault="008A2FD8" w:rsidP="00F11710">
            <w:pPr>
              <w:jc w:val="center"/>
              <w:rPr>
                <w:rFonts w:ascii="Arial Narrow" w:hAnsi="Arial Narrow"/>
                <w:i/>
              </w:rPr>
            </w:pPr>
            <w:r w:rsidRPr="001E3E5F">
              <w:rPr>
                <w:rFonts w:ascii="Arial Narrow" w:hAnsi="Arial Narrow"/>
                <w:b/>
                <w:i/>
              </w:rPr>
              <w:t>Celková hodnota zákazky</w:t>
            </w:r>
          </w:p>
        </w:tc>
        <w:tc>
          <w:tcPr>
            <w:tcW w:w="2084" w:type="dxa"/>
            <w:shd w:val="clear" w:color="auto" w:fill="B8CCE4" w:themeFill="accent1" w:themeFillTint="66"/>
            <w:vAlign w:val="center"/>
          </w:tcPr>
          <w:p w14:paraId="4B95BE33" w14:textId="77777777" w:rsidR="008A2FD8" w:rsidRPr="001E3E5F" w:rsidRDefault="008A2FD8" w:rsidP="00F11710">
            <w:pPr>
              <w:jc w:val="center"/>
              <w:rPr>
                <w:rFonts w:ascii="Arial Narrow" w:hAnsi="Arial Narrow"/>
                <w:i/>
              </w:rPr>
            </w:pPr>
            <w:r w:rsidRPr="001E3E5F">
              <w:rPr>
                <w:rFonts w:ascii="Arial Narrow" w:hAnsi="Arial Narrow"/>
                <w:b/>
                <w:i/>
              </w:rPr>
              <w:t>Metóda podľa finančného limitu</w:t>
            </w:r>
          </w:p>
        </w:tc>
        <w:tc>
          <w:tcPr>
            <w:tcW w:w="2836" w:type="dxa"/>
            <w:shd w:val="clear" w:color="auto" w:fill="B8CCE4" w:themeFill="accent1" w:themeFillTint="66"/>
            <w:vAlign w:val="center"/>
          </w:tcPr>
          <w:p w14:paraId="4AAE7EF9" w14:textId="77777777" w:rsidR="008A2FD8" w:rsidRPr="001E3E5F" w:rsidRDefault="008A2FD8" w:rsidP="00F11710">
            <w:pPr>
              <w:jc w:val="center"/>
              <w:rPr>
                <w:rFonts w:ascii="Arial Narrow" w:hAnsi="Arial Narrow"/>
                <w:i/>
              </w:rPr>
            </w:pPr>
            <w:r w:rsidRPr="001E3E5F">
              <w:rPr>
                <w:rFonts w:ascii="Arial Narrow" w:hAnsi="Arial Narrow"/>
                <w:b/>
                <w:i/>
              </w:rPr>
              <w:t>Postup obstarávania</w:t>
            </w:r>
          </w:p>
        </w:tc>
        <w:tc>
          <w:tcPr>
            <w:tcW w:w="2541" w:type="dxa"/>
            <w:shd w:val="clear" w:color="auto" w:fill="B8CCE4" w:themeFill="accent1" w:themeFillTint="66"/>
            <w:vAlign w:val="center"/>
          </w:tcPr>
          <w:p w14:paraId="2349E522" w14:textId="77777777" w:rsidR="008A2FD8" w:rsidRPr="001E3E5F" w:rsidRDefault="008A2FD8" w:rsidP="00F11710">
            <w:pPr>
              <w:jc w:val="center"/>
              <w:rPr>
                <w:rFonts w:ascii="Arial Narrow" w:hAnsi="Arial Narrow"/>
                <w:i/>
              </w:rPr>
            </w:pPr>
            <w:r w:rsidRPr="001E3E5F">
              <w:rPr>
                <w:rFonts w:ascii="Arial Narrow" w:hAnsi="Arial Narrow"/>
                <w:b/>
                <w:i/>
              </w:rPr>
              <w:t>Stav VO</w:t>
            </w:r>
          </w:p>
        </w:tc>
        <w:tc>
          <w:tcPr>
            <w:tcW w:w="1867" w:type="dxa"/>
            <w:shd w:val="clear" w:color="auto" w:fill="B8CCE4" w:themeFill="accent1" w:themeFillTint="66"/>
            <w:vAlign w:val="center"/>
          </w:tcPr>
          <w:p w14:paraId="64E8188D" w14:textId="77777777" w:rsidR="008A2FD8" w:rsidRPr="001E3E5F" w:rsidRDefault="008A2FD8" w:rsidP="00F11710">
            <w:pPr>
              <w:jc w:val="center"/>
              <w:rPr>
                <w:rFonts w:ascii="Arial Narrow" w:hAnsi="Arial Narrow"/>
                <w:i/>
              </w:rPr>
            </w:pPr>
            <w:r w:rsidRPr="001E3E5F">
              <w:rPr>
                <w:rFonts w:ascii="Arial Narrow" w:hAnsi="Arial Narrow"/>
                <w:b/>
                <w:i/>
              </w:rPr>
              <w:t>Začiatok VO</w:t>
            </w:r>
          </w:p>
        </w:tc>
        <w:tc>
          <w:tcPr>
            <w:tcW w:w="2203" w:type="dxa"/>
            <w:shd w:val="clear" w:color="auto" w:fill="B8CCE4" w:themeFill="accent1" w:themeFillTint="66"/>
            <w:vAlign w:val="center"/>
          </w:tcPr>
          <w:p w14:paraId="3702B2D6" w14:textId="77777777" w:rsidR="008A2FD8" w:rsidRPr="001E3E5F" w:rsidRDefault="008A2FD8" w:rsidP="00F11710">
            <w:pPr>
              <w:jc w:val="center"/>
              <w:rPr>
                <w:rFonts w:ascii="Arial Narrow" w:hAnsi="Arial Narrow"/>
                <w:i/>
              </w:rPr>
            </w:pPr>
            <w:r w:rsidRPr="001E3E5F">
              <w:rPr>
                <w:rFonts w:ascii="Arial Narrow" w:hAnsi="Arial Narrow"/>
                <w:b/>
                <w:i/>
              </w:rPr>
              <w:t>Ukončenie VO</w:t>
            </w:r>
          </w:p>
        </w:tc>
      </w:tr>
      <w:tr w:rsidR="008A2FD8" w:rsidRPr="00385B43" w14:paraId="0F3DACE4" w14:textId="77777777" w:rsidTr="00993330">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691BDA5A"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ins w:id="100" w:author="Autor">
              <w:r w:rsidR="00343A58">
                <w:rPr>
                  <w:rFonts w:ascii="Arial Narrow" w:hAnsi="Arial Narrow"/>
                  <w:sz w:val="18"/>
                  <w:szCs w:val="18"/>
                </w:rPr>
                <w:t xml:space="preserve">na obstaranie </w:t>
              </w:r>
              <w:r w:rsidR="00343A58" w:rsidRPr="007538D0">
                <w:rPr>
                  <w:rFonts w:ascii="Arial Narrow" w:hAnsi="Arial Narrow"/>
                  <w:sz w:val="18"/>
                  <w:szCs w:val="18"/>
                </w:rPr>
                <w:t>tovary/prác/služ</w:t>
              </w:r>
              <w:r w:rsidR="00343A58">
                <w:rPr>
                  <w:rFonts w:ascii="Arial Narrow" w:hAnsi="Arial Narrow"/>
                  <w:sz w:val="18"/>
                  <w:szCs w:val="18"/>
                </w:rPr>
                <w:t>ieb v rámci</w:t>
              </w:r>
            </w:ins>
            <w:del w:id="101" w:author="Autor">
              <w:r w:rsidRPr="00385B43" w:rsidDel="00343A58">
                <w:rPr>
                  <w:rFonts w:ascii="Arial Narrow" w:hAnsi="Arial Narrow"/>
                  <w:sz w:val="18"/>
                  <w:szCs w:val="18"/>
                </w:rPr>
                <w:delText xml:space="preserve">na aktivity </w:delText>
              </w:r>
            </w:del>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0CB9033B"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7632B6BA"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102CD">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Zstupntext"/>
                  </w:rPr>
                  <w:t>Vyberte položku.</w:t>
                </w:r>
              </w:sdtContent>
            </w:sdt>
          </w:p>
          <w:p w14:paraId="19BEEF43" w14:textId="1160B149"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2A2F4CF1"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ins w:id="102" w:author="Autor">
              <w:r w:rsidR="00343A58">
                <w:rPr>
                  <w:rFonts w:ascii="Arial Narrow" w:hAnsi="Arial Narrow"/>
                  <w:sz w:val="18"/>
                  <w:szCs w:val="18"/>
                </w:rPr>
                <w:t xml:space="preserve">(plánovaného)  </w:t>
              </w:r>
            </w:ins>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203"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p w14:paraId="05B8C674" w14:textId="77777777" w:rsidR="008A2FD8" w:rsidRPr="00385B43" w:rsidRDefault="008A2FD8" w:rsidP="00F11710">
                <w:pPr>
                  <w:spacing w:before="60" w:after="60"/>
                  <w:jc w:val="left"/>
                  <w:rPr>
                    <w:rFonts w:ascii="Arial Narrow" w:hAnsi="Arial Narrow"/>
                    <w:b/>
                    <w:sz w:val="18"/>
                    <w:szCs w:val="18"/>
                  </w:rPr>
                </w:pPr>
                <w:r w:rsidRPr="00385B43">
                  <w:rPr>
                    <w:rStyle w:val="Zstupntext"/>
                  </w:rPr>
                  <w:t>Kliknutím zadáte dátum.</w:t>
                </w:r>
              </w:p>
            </w:sdtContent>
          </w:sdt>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993330">
          <w:headerReference w:type="default" r:id="rId11"/>
          <w:footerReference w:type="default" r:id="rId12"/>
          <w:pgSz w:w="16838" w:h="11906" w:orient="landscape"/>
          <w:pgMar w:top="1417" w:right="1417" w:bottom="1417" w:left="1417" w:header="708" w:footer="708" w:gutter="0"/>
          <w:cols w:space="708"/>
          <w:docGrid w:linePitch="360"/>
        </w:sectPr>
      </w:pPr>
    </w:p>
    <w:tbl>
      <w:tblPr>
        <w:tblStyle w:val="Mriekatabuky"/>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2"/>
      </w:tblGrid>
      <w:tr w:rsidR="008A2FD8" w:rsidRPr="00385B43" w14:paraId="2FD7BED1" w14:textId="77777777" w:rsidTr="00F73460">
        <w:trPr>
          <w:trHeight w:val="425"/>
        </w:trPr>
        <w:tc>
          <w:tcPr>
            <w:tcW w:w="9288" w:type="dxa"/>
            <w:shd w:val="clear" w:color="auto" w:fill="548DD4" w:themeFill="text2" w:themeFillTint="99"/>
            <w:vAlign w:val="center"/>
            <w:hideMark/>
          </w:tcPr>
          <w:p w14:paraId="12A06F3A" w14:textId="77777777" w:rsidR="008A2FD8" w:rsidRPr="00385B43" w:rsidRDefault="008A2FD8" w:rsidP="001E3E5F">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F73460">
        <w:trPr>
          <w:trHeight w:val="330"/>
        </w:trPr>
        <w:tc>
          <w:tcPr>
            <w:tcW w:w="9288" w:type="dxa"/>
            <w:shd w:val="clear" w:color="auto" w:fill="B8CCE4" w:themeFill="accent1" w:themeFillTint="66"/>
            <w:vAlign w:val="center"/>
          </w:tcPr>
          <w:p w14:paraId="02C01AFE" w14:textId="77777777" w:rsidR="008A2FD8" w:rsidRPr="00385B43" w:rsidRDefault="008A2FD8" w:rsidP="001E3E5F">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1E3E5F">
        <w:trPr>
          <w:trHeight w:val="330"/>
        </w:trPr>
        <w:tc>
          <w:tcPr>
            <w:tcW w:w="9288" w:type="dxa"/>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7D7FC96A"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 </w:t>
            </w:r>
            <w:ins w:id="103" w:author="Autor">
              <w:r w:rsidR="00343A58">
                <w:rPr>
                  <w:rFonts w:ascii="Arial Narrow" w:hAnsi="Arial Narrow"/>
                  <w:sz w:val="18"/>
                  <w:szCs w:val="18"/>
                </w:rPr>
                <w:t xml:space="preserve">realizovanej aktivite, </w:t>
              </w:r>
            </w:ins>
            <w:r w:rsidRPr="00385B43">
              <w:rPr>
                <w:rFonts w:ascii="Arial Narrow" w:hAnsi="Arial Narrow"/>
                <w:sz w:val="18"/>
                <w:szCs w:val="18"/>
              </w:rPr>
              <w:t xml:space="preserve">cieľoch projektu, </w:t>
            </w:r>
            <w:ins w:id="104" w:author="Autor">
              <w:r w:rsidR="00343A58">
                <w:rPr>
                  <w:rFonts w:ascii="Arial Narrow" w:hAnsi="Arial Narrow"/>
                  <w:sz w:val="18"/>
                  <w:szCs w:val="18"/>
                </w:rPr>
                <w:t>predmete – výdavkoch projektu,</w:t>
              </w:r>
            </w:ins>
            <w:del w:id="105" w:author="Autor">
              <w:r w:rsidRPr="00385B43" w:rsidDel="00343A58">
                <w:rPr>
                  <w:rFonts w:ascii="Arial Narrow" w:hAnsi="Arial Narrow"/>
                  <w:sz w:val="18"/>
                  <w:szCs w:val="18"/>
                </w:rPr>
                <w:delText>aktivitách</w:delText>
              </w:r>
            </w:del>
            <w:r w:rsidRPr="00385B43">
              <w:rPr>
                <w:rFonts w:ascii="Arial Narrow" w:hAnsi="Arial Narrow"/>
                <w:sz w:val="18"/>
                <w:szCs w:val="18"/>
              </w:rPr>
              <w:t>,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F73460">
        <w:trPr>
          <w:trHeight w:val="330"/>
        </w:trPr>
        <w:tc>
          <w:tcPr>
            <w:tcW w:w="9288" w:type="dxa"/>
            <w:shd w:val="clear" w:color="auto" w:fill="B8CCE4" w:themeFill="accent1" w:themeFillTint="66"/>
            <w:vAlign w:val="center"/>
            <w:hideMark/>
          </w:tcPr>
          <w:p w14:paraId="6FBB23AE" w14:textId="77777777" w:rsidR="008A2FD8" w:rsidRPr="00385B43" w:rsidRDefault="008A2FD8" w:rsidP="001E3E5F">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1E3E5F">
        <w:trPr>
          <w:trHeight w:val="132"/>
        </w:trPr>
        <w:tc>
          <w:tcPr>
            <w:tcW w:w="9288" w:type="dxa"/>
            <w:tcBorders>
              <w:bottom w:val="single" w:sz="4"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469366E6" w:rsidR="008A2FD8" w:rsidRPr="002B5138" w:rsidRDefault="00966699" w:rsidP="00F13DF8">
            <w:pPr>
              <w:pStyle w:val="Odsekzoznamu"/>
              <w:numPr>
                <w:ilvl w:val="0"/>
                <w:numId w:val="28"/>
              </w:numPr>
              <w:ind w:left="426"/>
              <w:rPr>
                <w:rFonts w:ascii="Arial Narrow" w:eastAsia="Calibri" w:hAnsi="Arial Narrow"/>
                <w:sz w:val="18"/>
                <w:szCs w:val="18"/>
              </w:rPr>
            </w:pPr>
            <w:r w:rsidRPr="002B5138">
              <w:rPr>
                <w:rFonts w:ascii="Arial Narrow" w:eastAsia="Calibri" w:hAnsi="Arial Narrow"/>
                <w:sz w:val="18"/>
                <w:szCs w:val="18"/>
              </w:rPr>
              <w:t>popis východiskovej situácie</w:t>
            </w:r>
            <w:r w:rsidR="008A2FD8" w:rsidRPr="002B5138">
              <w:rPr>
                <w:rFonts w:ascii="Arial Narrow" w:eastAsia="Calibri" w:hAnsi="Arial Narrow"/>
                <w:sz w:val="18"/>
                <w:szCs w:val="18"/>
              </w:rPr>
              <w:t xml:space="preserve"> </w:t>
            </w:r>
            <w:r w:rsidRPr="002B5138">
              <w:rPr>
                <w:rFonts w:ascii="Arial Narrow" w:eastAsia="Calibri" w:hAnsi="Arial Narrow"/>
                <w:sz w:val="18"/>
                <w:szCs w:val="18"/>
              </w:rPr>
              <w:t xml:space="preserve">v oblasti, ktorej stav je dôvodovom potreby zrealizovania navrhovaného projektu. V rámci toho </w:t>
            </w:r>
            <w:r w:rsidR="00CE63F5" w:rsidRPr="002B5138">
              <w:rPr>
                <w:rFonts w:ascii="Arial Narrow" w:hAnsi="Arial Narrow"/>
                <w:sz w:val="18"/>
                <w:szCs w:val="18"/>
              </w:rPr>
              <w:t xml:space="preserve">žiadateľ </w:t>
            </w:r>
            <w:r w:rsidRPr="002B5138">
              <w:rPr>
                <w:rFonts w:ascii="Arial Narrow" w:eastAsia="Calibri" w:hAnsi="Arial Narrow"/>
                <w:sz w:val="18"/>
                <w:szCs w:val="18"/>
              </w:rPr>
              <w:t xml:space="preserve">uvádza </w:t>
            </w:r>
            <w:r w:rsidR="008A2FD8" w:rsidRPr="002B5138">
              <w:rPr>
                <w:rFonts w:ascii="Arial Narrow" w:eastAsia="Calibri" w:hAnsi="Arial Narrow"/>
                <w:sz w:val="18"/>
                <w:szCs w:val="18"/>
              </w:rPr>
              <w:t xml:space="preserve">stručný prehľad súčasných </w:t>
            </w:r>
            <w:r w:rsidRPr="002B5138">
              <w:rPr>
                <w:rFonts w:ascii="Arial Narrow" w:eastAsia="Calibri" w:hAnsi="Arial Narrow"/>
                <w:sz w:val="18"/>
                <w:szCs w:val="18"/>
              </w:rPr>
              <w:t xml:space="preserve">údajov, ktorými preukazuje potrebu realizácie projektu (napr. </w:t>
            </w:r>
            <w:r w:rsidR="001E3E5F" w:rsidRPr="002B5138">
              <w:rPr>
                <w:rFonts w:ascii="Arial Narrow" w:eastAsia="Calibri" w:hAnsi="Arial Narrow"/>
                <w:sz w:val="18"/>
                <w:szCs w:val="18"/>
              </w:rPr>
              <w:t xml:space="preserve">popis subjektu predkladajúceho žiadosť o príspevok, jeho stručná história, organizačná štruktúra a počet zamestnancov, popis súčasnej ponuky, výroby, resp. poskytovaných služieb, </w:t>
            </w:r>
            <w:r w:rsidRPr="002B5138">
              <w:rPr>
                <w:rFonts w:ascii="Arial Narrow" w:eastAsia="Calibri" w:hAnsi="Arial Narrow"/>
                <w:sz w:val="18"/>
                <w:szCs w:val="18"/>
              </w:rPr>
              <w:t xml:space="preserve">stav materiálno-technického zázemia, ktoré nie je dostatočné, resp. ktoré je žiadúce zvýšiť). </w:t>
            </w:r>
          </w:p>
          <w:p w14:paraId="39FD0E42" w14:textId="2EBBEDEB" w:rsidR="008A2FD8" w:rsidRPr="002B5138" w:rsidRDefault="008A2FD8" w:rsidP="00F13DF8">
            <w:pPr>
              <w:pStyle w:val="Odsekzoznamu"/>
              <w:numPr>
                <w:ilvl w:val="0"/>
                <w:numId w:val="28"/>
              </w:numPr>
              <w:ind w:left="426"/>
              <w:rPr>
                <w:rFonts w:ascii="Arial Narrow" w:eastAsia="Calibri" w:hAnsi="Arial Narrow"/>
                <w:sz w:val="18"/>
                <w:szCs w:val="18"/>
              </w:rPr>
            </w:pPr>
            <w:r w:rsidRPr="002B5138">
              <w:rPr>
                <w:rFonts w:ascii="Arial Narrow" w:eastAsia="Calibri" w:hAnsi="Arial Narrow"/>
                <w:sz w:val="18"/>
                <w:szCs w:val="18"/>
              </w:rPr>
              <w:t>identifikáciu potrieb (problémov)  skupín, v prospech ktorých je projekt reali</w:t>
            </w:r>
            <w:r w:rsidR="00966699" w:rsidRPr="002B5138">
              <w:rPr>
                <w:rFonts w:ascii="Arial Narrow" w:eastAsia="Calibri" w:hAnsi="Arial Narrow"/>
                <w:sz w:val="18"/>
                <w:szCs w:val="18"/>
              </w:rPr>
              <w:t>zovaný, resp. cieľového územia,</w:t>
            </w:r>
          </w:p>
          <w:p w14:paraId="3C18C295" w14:textId="77777777" w:rsidR="008A2FD8" w:rsidRPr="002B5138" w:rsidRDefault="008A2FD8" w:rsidP="00F13DF8">
            <w:pPr>
              <w:pStyle w:val="Odsekzoznamu"/>
              <w:numPr>
                <w:ilvl w:val="0"/>
                <w:numId w:val="28"/>
              </w:numPr>
              <w:ind w:left="426"/>
              <w:rPr>
                <w:rFonts w:ascii="Arial Narrow" w:eastAsia="Calibri" w:hAnsi="Arial Narrow"/>
                <w:sz w:val="18"/>
                <w:szCs w:val="18"/>
              </w:rPr>
            </w:pPr>
            <w:r w:rsidRPr="002B5138">
              <w:rPr>
                <w:rFonts w:ascii="Arial Narrow" w:eastAsia="Calibri" w:hAnsi="Arial Narrow"/>
                <w:sz w:val="18"/>
                <w:szCs w:val="18"/>
              </w:rPr>
              <w:t>popis toho, ako realizácia projektu rieši identifikované potreby (problémy) skupín, v prospech ktorých je projekt realizovaný, resp. cieľového územia</w:t>
            </w:r>
          </w:p>
          <w:p w14:paraId="3EC30D6A" w14:textId="3433319E" w:rsidR="001E3E5F" w:rsidRPr="002B5138" w:rsidRDefault="008A2FD8" w:rsidP="00F13DF8">
            <w:pPr>
              <w:pStyle w:val="Odsekzoznamu"/>
              <w:numPr>
                <w:ilvl w:val="0"/>
                <w:numId w:val="28"/>
              </w:numPr>
              <w:ind w:left="426"/>
              <w:rPr>
                <w:rFonts w:ascii="Arial Narrow" w:eastAsia="Calibri" w:hAnsi="Arial Narrow"/>
                <w:sz w:val="18"/>
                <w:szCs w:val="18"/>
              </w:rPr>
            </w:pPr>
            <w:r w:rsidRPr="002B5138">
              <w:rPr>
                <w:rFonts w:ascii="Arial Narrow" w:eastAsia="Calibri" w:hAnsi="Arial Narrow"/>
                <w:sz w:val="18"/>
                <w:szCs w:val="18"/>
              </w:rPr>
              <w:t>popis toho, ako projekt nadväzuje na existujúc</w:t>
            </w:r>
            <w:r w:rsidR="00CE63F5" w:rsidRPr="002B5138">
              <w:rPr>
                <w:rFonts w:ascii="Arial Narrow" w:eastAsia="Calibri" w:hAnsi="Arial Narrow"/>
                <w:sz w:val="18"/>
                <w:szCs w:val="18"/>
              </w:rPr>
              <w:t>u situáciu</w:t>
            </w:r>
            <w:r w:rsidR="001E3E5F" w:rsidRPr="002B5138">
              <w:rPr>
                <w:rFonts w:ascii="Arial Narrow" w:eastAsia="Calibri" w:hAnsi="Arial Narrow"/>
                <w:sz w:val="18"/>
                <w:szCs w:val="18"/>
              </w:rPr>
              <w:t xml:space="preserve"> subjektu a regiónu</w:t>
            </w:r>
          </w:p>
          <w:p w14:paraId="353AFB17" w14:textId="77777777" w:rsidR="002A4B79" w:rsidRPr="00385B43" w:rsidRDefault="002A4B79" w:rsidP="002A4B79">
            <w:pPr>
              <w:pStyle w:val="Odsekzoznamu"/>
              <w:numPr>
                <w:ilvl w:val="0"/>
                <w:numId w:val="28"/>
              </w:numPr>
              <w:ind w:left="426"/>
              <w:rPr>
                <w:rFonts w:ascii="Arial Narrow" w:eastAsia="Calibri" w:hAnsi="Arial Narrow"/>
                <w:sz w:val="18"/>
                <w:szCs w:val="18"/>
              </w:rPr>
            </w:pPr>
            <w:r w:rsidRPr="002B5138">
              <w:rPr>
                <w:rFonts w:ascii="Arial Narrow" w:eastAsia="Calibri" w:hAnsi="Arial Narrow"/>
                <w:sz w:val="18"/>
                <w:szCs w:val="18"/>
              </w:rPr>
              <w:t xml:space="preserve">v prípade, že je predmetom projektu rozšírenie, skvalitnenie alebo zavedenie nových služieb, žiadateľ popíše ako sú tieto služby v dotknutom území poskytovaná aktuálne, osobitne doplní (najmä v prípade </w:t>
            </w:r>
            <w:r>
              <w:rPr>
                <w:rFonts w:ascii="Arial Narrow" w:eastAsia="Calibri" w:hAnsi="Arial Narrow"/>
                <w:sz w:val="18"/>
                <w:szCs w:val="18"/>
              </w:rPr>
              <w:t>prihraničných regiónov), či sú prípadné služby poskytované aj poskytovateľmi zo zahraničia a aký je predpoklad vplyvu podpory na rozsah v súčasnosti už poskytovaných služieb v oblasti, na ktorú má byť poskytnutá podpora</w:t>
            </w:r>
            <w:r w:rsidRPr="00385B43">
              <w:rPr>
                <w:rFonts w:ascii="Arial Narrow" w:eastAsia="Calibri" w:hAnsi="Arial Narrow"/>
                <w:sz w:val="18"/>
                <w:szCs w:val="18"/>
              </w:rPr>
              <w:t>.</w:t>
            </w:r>
          </w:p>
          <w:p w14:paraId="52D7980C" w14:textId="32BF6D09"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F73460">
        <w:trPr>
          <w:trHeight w:val="414"/>
        </w:trPr>
        <w:tc>
          <w:tcPr>
            <w:tcW w:w="9288" w:type="dxa"/>
            <w:shd w:val="clear" w:color="auto" w:fill="B8CCE4" w:themeFill="accent1" w:themeFillTint="66"/>
            <w:vAlign w:val="center"/>
            <w:hideMark/>
          </w:tcPr>
          <w:p w14:paraId="39136D03" w14:textId="7B7F3639" w:rsidR="008A2FD8" w:rsidRPr="00D334BA" w:rsidRDefault="008A2FD8" w:rsidP="00993330">
            <w:pPr>
              <w:pStyle w:val="Odsekzoznamu"/>
              <w:numPr>
                <w:ilvl w:val="1"/>
                <w:numId w:val="18"/>
              </w:numPr>
              <w:jc w:val="center"/>
              <w:rPr>
                <w:rFonts w:ascii="Arial Narrow" w:hAnsi="Arial Narrow"/>
                <w:b/>
                <w:bCs/>
              </w:rPr>
            </w:pPr>
            <w:r w:rsidRPr="00D334BA">
              <w:rPr>
                <w:rFonts w:ascii="Arial Narrow" w:hAnsi="Arial Narrow"/>
                <w:b/>
                <w:bCs/>
              </w:rPr>
              <w:t xml:space="preserve">Spôsob realizácie </w:t>
            </w:r>
            <w:del w:id="106" w:author="Autor">
              <w:r w:rsidRPr="00D334BA" w:rsidDel="00343A58">
                <w:rPr>
                  <w:rFonts w:ascii="Arial Narrow" w:hAnsi="Arial Narrow"/>
                  <w:b/>
                  <w:bCs/>
                </w:rPr>
                <w:delText xml:space="preserve">aktivít </w:delText>
              </w:r>
            </w:del>
            <w:r w:rsidRPr="00D334BA">
              <w:rPr>
                <w:rFonts w:ascii="Arial Narrow" w:hAnsi="Arial Narrow"/>
                <w:b/>
                <w:bCs/>
              </w:rPr>
              <w:t>projektu</w:t>
            </w:r>
          </w:p>
        </w:tc>
      </w:tr>
      <w:tr w:rsidR="008A2FD8" w:rsidRPr="00385B43" w14:paraId="618FD8C7" w14:textId="77777777" w:rsidTr="001E3E5F">
        <w:trPr>
          <w:trHeight w:val="330"/>
        </w:trPr>
        <w:tc>
          <w:tcPr>
            <w:tcW w:w="9288" w:type="dxa"/>
            <w:tcBorders>
              <w:bottom w:val="single" w:sz="4" w:space="0" w:color="000000"/>
            </w:tcBorders>
          </w:tcPr>
          <w:p w14:paraId="37508F11" w14:textId="77777777" w:rsidR="00A42226" w:rsidRPr="00D334BA" w:rsidRDefault="00A42226" w:rsidP="00A42226">
            <w:pPr>
              <w:tabs>
                <w:tab w:val="left" w:pos="142"/>
              </w:tabs>
              <w:rPr>
                <w:ins w:id="107" w:author="Autor"/>
                <w:rFonts w:ascii="Arial Narrow" w:eastAsia="Calibri" w:hAnsi="Arial Narrow"/>
                <w:sz w:val="18"/>
                <w:szCs w:val="18"/>
              </w:rPr>
            </w:pPr>
            <w:ins w:id="108" w:author="Autor">
              <w:r w:rsidRPr="00D334BA">
                <w:rPr>
                  <w:rFonts w:ascii="Arial Narrow" w:hAnsi="Arial Narrow"/>
                  <w:sz w:val="18"/>
                  <w:szCs w:val="18"/>
                </w:rPr>
                <w:t>Žiadateľ</w:t>
              </w:r>
              <w:r w:rsidRPr="00D334BA">
                <w:rPr>
                  <w:rFonts w:ascii="Arial Narrow" w:eastAsia="Calibri" w:hAnsi="Arial Narrow"/>
                  <w:sz w:val="18"/>
                  <w:szCs w:val="18"/>
                </w:rPr>
                <w:t xml:space="preserve"> popíše spôsob realizácie projektu, vrátane vhodnosti navrhovaných aktivít, tvoriacich predmet projektu s ohľadom na očakávané výsledky. Ž</w:t>
              </w:r>
              <w:r w:rsidRPr="00D334BA">
                <w:rPr>
                  <w:rFonts w:ascii="Arial Narrow" w:hAnsi="Arial Narrow"/>
                  <w:sz w:val="18"/>
                  <w:szCs w:val="18"/>
                </w:rPr>
                <w:t>iadateľ</w:t>
              </w:r>
              <w:r w:rsidRPr="00D334BA">
                <w:rPr>
                  <w:rFonts w:ascii="Arial Narrow" w:eastAsia="Calibri" w:hAnsi="Arial Narrow"/>
                  <w:sz w:val="18"/>
                  <w:szCs w:val="18"/>
                </w:rPr>
                <w:t xml:space="preserve"> zahrnie do predmetnej časti aj popis súladu realizácie projektu so stratégiou CLLD.</w:t>
              </w:r>
            </w:ins>
          </w:p>
          <w:p w14:paraId="288D624F" w14:textId="77777777" w:rsidR="00A42226" w:rsidRPr="00D334BA" w:rsidRDefault="00A42226" w:rsidP="00A42226">
            <w:pPr>
              <w:tabs>
                <w:tab w:val="left" w:pos="142"/>
              </w:tabs>
              <w:rPr>
                <w:ins w:id="109" w:author="Autor"/>
                <w:rFonts w:ascii="Arial Narrow" w:eastAsia="Calibri" w:hAnsi="Arial Narrow"/>
                <w:sz w:val="18"/>
                <w:szCs w:val="18"/>
              </w:rPr>
            </w:pPr>
          </w:p>
          <w:p w14:paraId="53013016" w14:textId="77777777" w:rsidR="00A42226" w:rsidRPr="00D334BA" w:rsidRDefault="00A42226" w:rsidP="00A42226">
            <w:pPr>
              <w:pStyle w:val="BodyText21"/>
              <w:spacing w:after="120" w:line="240" w:lineRule="auto"/>
              <w:ind w:left="0"/>
              <w:rPr>
                <w:ins w:id="110" w:author="Autor"/>
                <w:rFonts w:ascii="Arial Narrow" w:hAnsi="Arial Narrow"/>
                <w:sz w:val="18"/>
                <w:szCs w:val="18"/>
                <w:lang w:val="sk-SK"/>
              </w:rPr>
            </w:pPr>
            <w:ins w:id="111" w:author="Autor">
              <w:r w:rsidRPr="00D334BA">
                <w:rPr>
                  <w:rFonts w:ascii="Arial Narrow" w:hAnsi="Arial Narrow"/>
                  <w:sz w:val="18"/>
                  <w:szCs w:val="18"/>
                  <w:lang w:val="sk-SK"/>
                </w:rPr>
                <w:t>V rámci tejto časti sa žiadateľ zameriava najmä na:</w:t>
              </w:r>
            </w:ins>
          </w:p>
          <w:p w14:paraId="6F9EAF74" w14:textId="77777777" w:rsidR="00A42226" w:rsidRPr="00D334BA" w:rsidRDefault="00A42226" w:rsidP="00A42226">
            <w:pPr>
              <w:pStyle w:val="Odsekzoznamu"/>
              <w:numPr>
                <w:ilvl w:val="0"/>
                <w:numId w:val="28"/>
              </w:numPr>
              <w:ind w:left="426"/>
              <w:rPr>
                <w:ins w:id="112" w:author="Autor"/>
                <w:rFonts w:ascii="Arial Narrow" w:eastAsia="Calibri" w:hAnsi="Arial Narrow"/>
                <w:sz w:val="18"/>
                <w:szCs w:val="18"/>
              </w:rPr>
            </w:pPr>
            <w:ins w:id="113" w:author="Autor">
              <w:r w:rsidRPr="00D334BA">
                <w:rPr>
                  <w:rFonts w:ascii="Arial Narrow" w:eastAsia="Calibri" w:hAnsi="Arial Narrow"/>
                  <w:sz w:val="18"/>
                  <w:szCs w:val="18"/>
                </w:rPr>
                <w:t>popis predmetu projektu - – vecný popis jednotlivých výdavkov definovaných v rozpočte</w:t>
              </w:r>
            </w:ins>
          </w:p>
          <w:p w14:paraId="35BDF1D2" w14:textId="77777777" w:rsidR="00A42226" w:rsidRPr="00D334BA" w:rsidRDefault="00A42226" w:rsidP="00A42226">
            <w:pPr>
              <w:pStyle w:val="Odsekzoznamu"/>
              <w:numPr>
                <w:ilvl w:val="0"/>
                <w:numId w:val="28"/>
              </w:numPr>
              <w:ind w:left="426"/>
              <w:rPr>
                <w:ins w:id="114" w:author="Autor"/>
                <w:rFonts w:ascii="Arial Narrow" w:eastAsia="Calibri" w:hAnsi="Arial Narrow"/>
                <w:sz w:val="18"/>
                <w:szCs w:val="18"/>
              </w:rPr>
            </w:pPr>
            <w:ins w:id="115" w:author="Autor">
              <w:r w:rsidRPr="00D334BA">
                <w:rPr>
                  <w:rFonts w:ascii="Arial Narrow" w:eastAsia="Calibri" w:hAnsi="Arial Narrow"/>
                  <w:sz w:val="18"/>
                  <w:szCs w:val="18"/>
                </w:rPr>
                <w: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–Celkových oprávnených výdavkov, t.j. sú finančné neoprávnené atď.)</w:t>
              </w:r>
            </w:ins>
          </w:p>
          <w:p w14:paraId="52F2E8B8" w14:textId="77777777" w:rsidR="00A42226" w:rsidRPr="00D334BA" w:rsidRDefault="00A42226" w:rsidP="00A42226">
            <w:pPr>
              <w:pStyle w:val="Odsekzoznamu"/>
              <w:numPr>
                <w:ilvl w:val="0"/>
                <w:numId w:val="28"/>
              </w:numPr>
              <w:ind w:left="426"/>
              <w:rPr>
                <w:ins w:id="116" w:author="Autor"/>
                <w:rFonts w:ascii="Arial Narrow" w:eastAsia="Calibri" w:hAnsi="Arial Narrow"/>
                <w:sz w:val="18"/>
                <w:szCs w:val="18"/>
              </w:rPr>
            </w:pPr>
            <w:ins w:id="117" w:author="Autor">
              <w:r w:rsidRPr="00D334BA">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ins>
          </w:p>
          <w:p w14:paraId="4BD6B61B" w14:textId="77777777" w:rsidR="00A42226" w:rsidRPr="00D334BA" w:rsidRDefault="00A42226" w:rsidP="00A42226">
            <w:pPr>
              <w:pStyle w:val="Odsekzoznamu"/>
              <w:numPr>
                <w:ilvl w:val="0"/>
                <w:numId w:val="28"/>
              </w:numPr>
              <w:ind w:left="426"/>
              <w:rPr>
                <w:ins w:id="118" w:author="Autor"/>
                <w:rFonts w:ascii="Arial Narrow" w:eastAsia="Calibri" w:hAnsi="Arial Narrow"/>
                <w:sz w:val="18"/>
                <w:szCs w:val="18"/>
              </w:rPr>
            </w:pPr>
            <w:ins w:id="119" w:author="Autor">
              <w:r w:rsidRPr="00D334BA">
                <w:rPr>
                  <w:rFonts w:ascii="Arial Narrow" w:eastAsia="Calibri" w:hAnsi="Arial Narrow"/>
                  <w:sz w:val="18"/>
                  <w:szCs w:val="18"/>
                </w:rPr>
                <w:t>preukázanie inovatívnosti projektu – spôsobu realizácie hlavnej aktivity projektu,</w:t>
              </w:r>
            </w:ins>
          </w:p>
          <w:p w14:paraId="07150CCB" w14:textId="77777777" w:rsidR="00A42226" w:rsidRPr="00D334BA" w:rsidRDefault="00A42226" w:rsidP="00A42226">
            <w:pPr>
              <w:pStyle w:val="Odsekzoznamu"/>
              <w:numPr>
                <w:ilvl w:val="0"/>
                <w:numId w:val="28"/>
              </w:numPr>
              <w:ind w:left="426"/>
              <w:rPr>
                <w:ins w:id="120" w:author="Autor"/>
                <w:rFonts w:ascii="Arial Narrow" w:eastAsia="Calibri" w:hAnsi="Arial Narrow"/>
                <w:sz w:val="18"/>
                <w:szCs w:val="18"/>
              </w:rPr>
            </w:pPr>
            <w:ins w:id="121" w:author="Autor">
              <w:r w:rsidRPr="00D334BA">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ins>
          </w:p>
          <w:p w14:paraId="4D987933" w14:textId="77777777" w:rsidR="00A42226" w:rsidRPr="00D334BA" w:rsidRDefault="00A42226" w:rsidP="00A42226">
            <w:pPr>
              <w:pStyle w:val="Odsekzoznamu"/>
              <w:numPr>
                <w:ilvl w:val="0"/>
                <w:numId w:val="28"/>
              </w:numPr>
              <w:ind w:left="426"/>
              <w:rPr>
                <w:ins w:id="122" w:author="Autor"/>
                <w:rFonts w:ascii="Arial Narrow" w:eastAsia="Calibri" w:hAnsi="Arial Narrow"/>
                <w:sz w:val="18"/>
                <w:szCs w:val="18"/>
              </w:rPr>
            </w:pPr>
            <w:ins w:id="123" w:author="Autor">
              <w:r w:rsidRPr="00D334BA">
                <w:rPr>
                  <w:rFonts w:ascii="Arial Narrow" w:eastAsia="Calibri" w:hAnsi="Arial Narrow"/>
                  <w:sz w:val="18"/>
                  <w:szCs w:val="18"/>
                </w:rPr>
                <w:t>časovú následnosť (etapizáciu) realizácie projektu</w:t>
              </w:r>
            </w:ins>
          </w:p>
          <w:p w14:paraId="6D6E6EDE" w14:textId="77777777" w:rsidR="00A42226" w:rsidRPr="00D334BA" w:rsidRDefault="00A42226" w:rsidP="00A42226">
            <w:pPr>
              <w:pStyle w:val="Odsekzoznamu"/>
              <w:numPr>
                <w:ilvl w:val="0"/>
                <w:numId w:val="28"/>
              </w:numPr>
              <w:ind w:left="426"/>
              <w:rPr>
                <w:ins w:id="124" w:author="Autor"/>
                <w:rFonts w:ascii="Arial Narrow" w:eastAsia="Calibri" w:hAnsi="Arial Narrow"/>
                <w:sz w:val="18"/>
                <w:szCs w:val="18"/>
              </w:rPr>
            </w:pPr>
            <w:ins w:id="125" w:author="Autor">
              <w:r w:rsidRPr="00D334BA">
                <w:rPr>
                  <w:rFonts w:ascii="Arial Narrow" w:eastAsia="Calibri" w:hAnsi="Arial Narrow"/>
                  <w:sz w:val="18"/>
                  <w:szCs w:val="18"/>
                </w:rPr>
                <w:t>Informácie o majetko-právnych vzťahoch k miestu realizácie projektu</w:t>
              </w:r>
            </w:ins>
          </w:p>
          <w:p w14:paraId="34A26E6C" w14:textId="4F102805" w:rsidR="00F13DF8" w:rsidRPr="000102CD" w:rsidDel="00A42226" w:rsidRDefault="00CE63F5" w:rsidP="00F11710">
            <w:pPr>
              <w:tabs>
                <w:tab w:val="left" w:pos="142"/>
              </w:tabs>
              <w:spacing w:after="200" w:line="276" w:lineRule="auto"/>
              <w:rPr>
                <w:del w:id="126" w:author="Autor"/>
                <w:rFonts w:ascii="Arial Narrow" w:eastAsia="Calibri" w:hAnsi="Arial Narrow"/>
                <w:b/>
                <w:bCs/>
                <w:sz w:val="18"/>
                <w:szCs w:val="18"/>
                <w:rPrChange w:id="127" w:author="Autor">
                  <w:rPr>
                    <w:del w:id="128" w:author="Autor"/>
                    <w:rFonts w:ascii="Arial Narrow" w:eastAsia="Calibri" w:hAnsi="Arial Narrow"/>
                    <w:sz w:val="18"/>
                    <w:szCs w:val="18"/>
                  </w:rPr>
                </w:rPrChange>
              </w:rPr>
            </w:pPr>
            <w:del w:id="129" w:author="Autor">
              <w:r w:rsidRPr="000102CD" w:rsidDel="00A42226">
                <w:rPr>
                  <w:rFonts w:ascii="Arial Narrow" w:hAnsi="Arial Narrow"/>
                  <w:b/>
                  <w:bCs/>
                  <w:sz w:val="18"/>
                  <w:szCs w:val="18"/>
                  <w:rPrChange w:id="130" w:author="Autor">
                    <w:rPr>
                      <w:rFonts w:ascii="Arial Narrow" w:hAnsi="Arial Narrow"/>
                      <w:sz w:val="18"/>
                      <w:szCs w:val="18"/>
                    </w:rPr>
                  </w:rPrChange>
                </w:rPr>
                <w:delText>Žiadateľ</w:delText>
              </w:r>
              <w:r w:rsidR="008A2FD8" w:rsidRPr="000102CD" w:rsidDel="00A42226">
                <w:rPr>
                  <w:rFonts w:ascii="Arial Narrow" w:eastAsia="Calibri" w:hAnsi="Arial Narrow"/>
                  <w:b/>
                  <w:bCs/>
                  <w:sz w:val="18"/>
                  <w:szCs w:val="18"/>
                  <w:rPrChange w:id="131" w:author="Autor">
                    <w:rPr>
                      <w:rFonts w:ascii="Arial Narrow" w:eastAsia="Calibri" w:hAnsi="Arial Narrow"/>
                      <w:sz w:val="18"/>
                      <w:szCs w:val="18"/>
                    </w:rPr>
                  </w:rPrChange>
                </w:rPr>
                <w:delText xml:space="preserve"> popíše spôsob realizácie </w:delText>
              </w:r>
              <w:r w:rsidR="008A2FD8" w:rsidRPr="000102CD" w:rsidDel="00343A58">
                <w:rPr>
                  <w:rFonts w:ascii="Arial Narrow" w:eastAsia="Calibri" w:hAnsi="Arial Narrow"/>
                  <w:b/>
                  <w:bCs/>
                  <w:sz w:val="18"/>
                  <w:szCs w:val="18"/>
                  <w:rPrChange w:id="132" w:author="Autor">
                    <w:rPr>
                      <w:rFonts w:ascii="Arial Narrow" w:eastAsia="Calibri" w:hAnsi="Arial Narrow"/>
                      <w:sz w:val="18"/>
                      <w:szCs w:val="18"/>
                    </w:rPr>
                  </w:rPrChange>
                </w:rPr>
                <w:delText>aktivít</w:delText>
              </w:r>
              <w:r w:rsidR="008A2FD8" w:rsidRPr="000102CD" w:rsidDel="00A42226">
                <w:rPr>
                  <w:rFonts w:ascii="Arial Narrow" w:eastAsia="Calibri" w:hAnsi="Arial Narrow"/>
                  <w:b/>
                  <w:bCs/>
                  <w:sz w:val="18"/>
                  <w:szCs w:val="18"/>
                  <w:rPrChange w:id="133" w:author="Autor">
                    <w:rPr>
                      <w:rFonts w:ascii="Arial Narrow" w:eastAsia="Calibri" w:hAnsi="Arial Narrow"/>
                      <w:sz w:val="18"/>
                      <w:szCs w:val="18"/>
                    </w:rPr>
                  </w:rPrChange>
                </w:rPr>
                <w:delText xml:space="preserve"> projektu, vrátane vhodnosti navrhovaných aktivít s ohľadom na očakávané výsledky. </w:delText>
              </w:r>
              <w:r w:rsidRPr="000102CD" w:rsidDel="00A42226">
                <w:rPr>
                  <w:rFonts w:ascii="Arial Narrow" w:eastAsia="Calibri" w:hAnsi="Arial Narrow"/>
                  <w:b/>
                  <w:bCs/>
                  <w:sz w:val="18"/>
                  <w:szCs w:val="18"/>
                  <w:rPrChange w:id="134" w:author="Autor">
                    <w:rPr>
                      <w:rFonts w:ascii="Arial Narrow" w:eastAsia="Calibri" w:hAnsi="Arial Narrow"/>
                      <w:sz w:val="18"/>
                      <w:szCs w:val="18"/>
                    </w:rPr>
                  </w:rPrChange>
                </w:rPr>
                <w:delText>Ž</w:delText>
              </w:r>
              <w:r w:rsidRPr="000102CD" w:rsidDel="00A42226">
                <w:rPr>
                  <w:rFonts w:ascii="Arial Narrow" w:hAnsi="Arial Narrow"/>
                  <w:b/>
                  <w:bCs/>
                  <w:sz w:val="18"/>
                  <w:szCs w:val="18"/>
                  <w:rPrChange w:id="135" w:author="Autor">
                    <w:rPr>
                      <w:rFonts w:ascii="Arial Narrow" w:hAnsi="Arial Narrow"/>
                      <w:sz w:val="18"/>
                      <w:szCs w:val="18"/>
                    </w:rPr>
                  </w:rPrChange>
                </w:rPr>
                <w:delText>iadateľ</w:delText>
              </w:r>
              <w:r w:rsidR="008A2FD8" w:rsidRPr="000102CD" w:rsidDel="00A42226">
                <w:rPr>
                  <w:rFonts w:ascii="Arial Narrow" w:eastAsia="Calibri" w:hAnsi="Arial Narrow"/>
                  <w:b/>
                  <w:bCs/>
                  <w:sz w:val="18"/>
                  <w:szCs w:val="18"/>
                  <w:rPrChange w:id="136" w:author="Autor">
                    <w:rPr>
                      <w:rFonts w:ascii="Arial Narrow" w:eastAsia="Calibri" w:hAnsi="Arial Narrow"/>
                      <w:sz w:val="18"/>
                      <w:szCs w:val="18"/>
                    </w:rPr>
                  </w:rPrChange>
                </w:rPr>
                <w:delText xml:space="preserve"> zahrnie do predmetnej časti aj popis súladu realizácie projektu s</w:delText>
              </w:r>
              <w:r w:rsidR="001E3E5F" w:rsidRPr="000102CD" w:rsidDel="00A42226">
                <w:rPr>
                  <w:rFonts w:ascii="Arial Narrow" w:eastAsia="Calibri" w:hAnsi="Arial Narrow"/>
                  <w:b/>
                  <w:bCs/>
                  <w:sz w:val="18"/>
                  <w:szCs w:val="18"/>
                  <w:rPrChange w:id="137" w:author="Autor">
                    <w:rPr>
                      <w:rFonts w:ascii="Arial Narrow" w:eastAsia="Calibri" w:hAnsi="Arial Narrow"/>
                      <w:sz w:val="18"/>
                      <w:szCs w:val="18"/>
                    </w:rPr>
                  </w:rPrChange>
                </w:rPr>
                <w:delText>o stratégiou CLLD</w:delText>
              </w:r>
              <w:r w:rsidR="00442EAF" w:rsidRPr="000102CD" w:rsidDel="00A42226">
                <w:rPr>
                  <w:rFonts w:ascii="Arial Narrow" w:eastAsia="Calibri" w:hAnsi="Arial Narrow"/>
                  <w:b/>
                  <w:bCs/>
                  <w:sz w:val="18"/>
                  <w:szCs w:val="18"/>
                  <w:rPrChange w:id="138" w:author="Autor">
                    <w:rPr>
                      <w:rFonts w:ascii="Arial Narrow" w:eastAsia="Calibri" w:hAnsi="Arial Narrow"/>
                      <w:sz w:val="18"/>
                      <w:szCs w:val="18"/>
                    </w:rPr>
                  </w:rPrChange>
                </w:rPr>
                <w:delText>.</w:delText>
              </w:r>
            </w:del>
          </w:p>
          <w:p w14:paraId="4A8AD28F" w14:textId="39DC2E78" w:rsidR="00442EAF" w:rsidRPr="000102CD" w:rsidDel="00A42226" w:rsidRDefault="00442EAF" w:rsidP="00F11710">
            <w:pPr>
              <w:tabs>
                <w:tab w:val="left" w:pos="142"/>
              </w:tabs>
              <w:spacing w:after="200" w:line="276" w:lineRule="auto"/>
              <w:ind w:left="720"/>
              <w:contextualSpacing/>
              <w:rPr>
                <w:del w:id="139" w:author="Autor"/>
                <w:rFonts w:ascii="Arial Narrow" w:eastAsia="Calibri" w:hAnsi="Arial Narrow"/>
                <w:b/>
                <w:bCs/>
                <w:sz w:val="18"/>
                <w:szCs w:val="18"/>
                <w:rPrChange w:id="140" w:author="Autor">
                  <w:rPr>
                    <w:del w:id="141" w:author="Autor"/>
                    <w:rFonts w:ascii="Arial Narrow" w:eastAsia="Calibri" w:hAnsi="Arial Narrow"/>
                    <w:sz w:val="18"/>
                    <w:szCs w:val="18"/>
                  </w:rPr>
                </w:rPrChange>
              </w:rPr>
            </w:pPr>
          </w:p>
          <w:p w14:paraId="7A14EFED" w14:textId="7B5D2E89" w:rsidR="00F13DF8" w:rsidRPr="000102CD" w:rsidDel="00A42226" w:rsidRDefault="00F13DF8" w:rsidP="00F13DF8">
            <w:pPr>
              <w:pStyle w:val="BodyText21"/>
              <w:spacing w:after="120" w:line="240" w:lineRule="auto"/>
              <w:ind w:left="0"/>
              <w:rPr>
                <w:del w:id="142" w:author="Autor"/>
                <w:rFonts w:ascii="Arial Narrow" w:hAnsi="Arial Narrow"/>
                <w:b/>
                <w:bCs/>
                <w:sz w:val="18"/>
                <w:szCs w:val="18"/>
                <w:lang w:val="sk-SK"/>
                <w:rPrChange w:id="143" w:author="Autor">
                  <w:rPr>
                    <w:del w:id="144" w:author="Autor"/>
                    <w:rFonts w:ascii="Arial Narrow" w:hAnsi="Arial Narrow"/>
                    <w:sz w:val="18"/>
                    <w:szCs w:val="18"/>
                    <w:lang w:val="sk-SK"/>
                  </w:rPr>
                </w:rPrChange>
              </w:rPr>
            </w:pPr>
            <w:del w:id="145" w:author="Autor">
              <w:r w:rsidRPr="000102CD" w:rsidDel="00A42226">
                <w:rPr>
                  <w:rFonts w:ascii="Arial Narrow" w:hAnsi="Arial Narrow"/>
                  <w:b/>
                  <w:bCs/>
                  <w:sz w:val="18"/>
                  <w:szCs w:val="18"/>
                  <w:rPrChange w:id="146" w:author="Autor">
                    <w:rPr>
                      <w:rFonts w:ascii="Arial Narrow" w:hAnsi="Arial Narrow"/>
                      <w:sz w:val="18"/>
                      <w:szCs w:val="18"/>
                    </w:rPr>
                  </w:rPrChange>
                </w:rPr>
                <w:delText xml:space="preserve">V rámci tejto časti sa </w:delText>
              </w:r>
              <w:r w:rsidR="00CE63F5" w:rsidRPr="000102CD" w:rsidDel="00A42226">
                <w:rPr>
                  <w:rFonts w:ascii="Arial Narrow" w:hAnsi="Arial Narrow"/>
                  <w:b/>
                  <w:bCs/>
                  <w:sz w:val="18"/>
                  <w:szCs w:val="18"/>
                  <w:rPrChange w:id="147" w:author="Autor">
                    <w:rPr>
                      <w:rFonts w:ascii="Arial Narrow" w:hAnsi="Arial Narrow"/>
                      <w:sz w:val="18"/>
                      <w:szCs w:val="18"/>
                    </w:rPr>
                  </w:rPrChange>
                </w:rPr>
                <w:delText>žiadateľ</w:delText>
              </w:r>
              <w:r w:rsidRPr="000102CD" w:rsidDel="00A42226">
                <w:rPr>
                  <w:rFonts w:ascii="Arial Narrow" w:hAnsi="Arial Narrow"/>
                  <w:b/>
                  <w:bCs/>
                  <w:sz w:val="18"/>
                  <w:szCs w:val="18"/>
                  <w:rPrChange w:id="148" w:author="Autor">
                    <w:rPr>
                      <w:rFonts w:ascii="Arial Narrow" w:hAnsi="Arial Narrow"/>
                      <w:sz w:val="18"/>
                      <w:szCs w:val="18"/>
                    </w:rPr>
                  </w:rPrChange>
                </w:rPr>
                <w:delText xml:space="preserve"> zameriava najmä na:</w:delText>
              </w:r>
            </w:del>
          </w:p>
          <w:p w14:paraId="5DEFB794" w14:textId="00814C58" w:rsidR="00343A58" w:rsidRPr="000102CD" w:rsidDel="00A42226" w:rsidRDefault="00442EAF">
            <w:pPr>
              <w:rPr>
                <w:del w:id="149" w:author="Autor"/>
                <w:rFonts w:ascii="Arial Narrow" w:eastAsia="Calibri" w:hAnsi="Arial Narrow"/>
                <w:b/>
                <w:bCs/>
                <w:sz w:val="18"/>
                <w:szCs w:val="18"/>
                <w:rPrChange w:id="150" w:author="Autor">
                  <w:rPr>
                    <w:del w:id="151" w:author="Autor"/>
                  </w:rPr>
                </w:rPrChange>
              </w:rPr>
              <w:pPrChange w:id="152" w:author="Autor">
                <w:pPr>
                  <w:pStyle w:val="Odsekzoznamu"/>
                  <w:numPr>
                    <w:numId w:val="28"/>
                  </w:numPr>
                  <w:spacing w:after="200" w:line="276" w:lineRule="auto"/>
                  <w:ind w:left="426" w:hanging="360"/>
                </w:pPr>
              </w:pPrChange>
            </w:pPr>
            <w:del w:id="153" w:author="Autor">
              <w:r w:rsidRPr="000102CD" w:rsidDel="00A42226">
                <w:rPr>
                  <w:rFonts w:ascii="Arial Narrow" w:eastAsia="Calibri" w:hAnsi="Arial Narrow"/>
                  <w:b/>
                  <w:bCs/>
                  <w:sz w:val="18"/>
                  <w:szCs w:val="18"/>
                  <w:rPrChange w:id="154" w:author="Autor">
                    <w:rPr>
                      <w:rFonts w:ascii="Arial Narrow" w:eastAsia="Calibri" w:hAnsi="Arial Narrow"/>
                      <w:sz w:val="18"/>
                      <w:szCs w:val="18"/>
                    </w:rPr>
                  </w:rPrChange>
                </w:rPr>
                <w:delText xml:space="preserve">popis </w:delText>
              </w:r>
              <w:r w:rsidRPr="000102CD" w:rsidDel="00343A58">
                <w:rPr>
                  <w:rFonts w:ascii="Arial Narrow" w:eastAsia="Calibri" w:hAnsi="Arial Narrow"/>
                  <w:b/>
                  <w:bCs/>
                  <w:sz w:val="18"/>
                  <w:szCs w:val="18"/>
                  <w:rPrChange w:id="155" w:author="Autor">
                    <w:rPr>
                      <w:rFonts w:ascii="Arial Narrow" w:eastAsia="Calibri" w:hAnsi="Arial Narrow"/>
                      <w:sz w:val="18"/>
                      <w:szCs w:val="18"/>
                    </w:rPr>
                  </w:rPrChange>
                </w:rPr>
                <w:delText>jednotlivých aktivít</w:delText>
              </w:r>
              <w:r w:rsidRPr="000102CD" w:rsidDel="00A42226">
                <w:rPr>
                  <w:rFonts w:ascii="Arial Narrow" w:eastAsia="Calibri" w:hAnsi="Arial Narrow"/>
                  <w:b/>
                  <w:bCs/>
                  <w:sz w:val="18"/>
                  <w:szCs w:val="18"/>
                  <w:rPrChange w:id="156" w:author="Autor">
                    <w:rPr>
                      <w:rFonts w:ascii="Arial Narrow" w:eastAsia="Calibri" w:hAnsi="Arial Narrow"/>
                      <w:sz w:val="18"/>
                      <w:szCs w:val="18"/>
                    </w:rPr>
                  </w:rPrChange>
                </w:rPr>
                <w:delText xml:space="preserve"> projektu a ich technické zabezpečenie,</w:delText>
              </w:r>
            </w:del>
          </w:p>
          <w:p w14:paraId="1AF53E84" w14:textId="17BE107D" w:rsidR="00442EAF" w:rsidRPr="000102CD" w:rsidDel="00A42226" w:rsidRDefault="00442EAF" w:rsidP="00442EAF">
            <w:pPr>
              <w:pStyle w:val="Odsekzoznamu"/>
              <w:numPr>
                <w:ilvl w:val="0"/>
                <w:numId w:val="28"/>
              </w:numPr>
              <w:spacing w:after="200" w:line="276" w:lineRule="auto"/>
              <w:ind w:left="426"/>
              <w:rPr>
                <w:del w:id="157" w:author="Autor"/>
                <w:rFonts w:ascii="Arial Narrow" w:eastAsia="Calibri" w:hAnsi="Arial Narrow"/>
                <w:b/>
                <w:bCs/>
                <w:sz w:val="18"/>
                <w:szCs w:val="18"/>
                <w:rPrChange w:id="158" w:author="Autor">
                  <w:rPr>
                    <w:del w:id="159" w:author="Autor"/>
                    <w:rFonts w:ascii="Arial Narrow" w:eastAsia="Calibri" w:hAnsi="Arial Narrow"/>
                    <w:sz w:val="18"/>
                    <w:szCs w:val="18"/>
                  </w:rPr>
                </w:rPrChange>
              </w:rPr>
            </w:pPr>
            <w:del w:id="160" w:author="Autor">
              <w:r w:rsidRPr="000102CD" w:rsidDel="00A42226">
                <w:rPr>
                  <w:rFonts w:ascii="Arial Narrow" w:eastAsia="Calibri" w:hAnsi="Arial Narrow"/>
                  <w:b/>
                  <w:bCs/>
                  <w:sz w:val="18"/>
                  <w:szCs w:val="18"/>
                  <w:rPrChange w:id="161" w:author="Autor">
                    <w:rPr>
                      <w:rFonts w:ascii="Arial Narrow" w:eastAsia="Calibri" w:hAnsi="Arial Narrow"/>
                      <w:sz w:val="18"/>
                      <w:szCs w:val="18"/>
                    </w:rPr>
                  </w:rPrChange>
                </w:rPr>
                <w:delText>popis navrhovaných postupov a riešení pri realizácii aktivít projektu (napr. vybrané materiály, technológie, technické riešenia metodologické postupy, potreby nákupu konkrétnych zariadení a pod),</w:delText>
              </w:r>
            </w:del>
          </w:p>
          <w:p w14:paraId="4D6C131D" w14:textId="0973740D" w:rsidR="00442EAF" w:rsidRPr="000102CD" w:rsidDel="00A42226" w:rsidRDefault="00442EAF" w:rsidP="00442EAF">
            <w:pPr>
              <w:pStyle w:val="Odsekzoznamu"/>
              <w:numPr>
                <w:ilvl w:val="0"/>
                <w:numId w:val="28"/>
              </w:numPr>
              <w:spacing w:after="200" w:line="276" w:lineRule="auto"/>
              <w:ind w:left="426"/>
              <w:rPr>
                <w:del w:id="162" w:author="Autor"/>
                <w:rFonts w:ascii="Arial Narrow" w:eastAsia="Calibri" w:hAnsi="Arial Narrow"/>
                <w:b/>
                <w:bCs/>
                <w:sz w:val="18"/>
                <w:szCs w:val="18"/>
                <w:rPrChange w:id="163" w:author="Autor">
                  <w:rPr>
                    <w:del w:id="164" w:author="Autor"/>
                    <w:rFonts w:ascii="Arial Narrow" w:eastAsia="Calibri" w:hAnsi="Arial Narrow"/>
                    <w:sz w:val="18"/>
                    <w:szCs w:val="18"/>
                  </w:rPr>
                </w:rPrChange>
              </w:rPr>
            </w:pPr>
            <w:del w:id="165" w:author="Autor">
              <w:r w:rsidRPr="000102CD" w:rsidDel="00A42226">
                <w:rPr>
                  <w:rFonts w:ascii="Arial Narrow" w:eastAsia="Calibri" w:hAnsi="Arial Narrow"/>
                  <w:b/>
                  <w:bCs/>
                  <w:sz w:val="18"/>
                  <w:szCs w:val="18"/>
                  <w:rPrChange w:id="166" w:author="Autor">
                    <w:rPr>
                      <w:rFonts w:ascii="Arial Narrow" w:eastAsia="Calibri" w:hAnsi="Arial Narrow"/>
                      <w:sz w:val="18"/>
                      <w:szCs w:val="18"/>
                    </w:rPr>
                  </w:rPrChange>
                </w:rPr>
                <w:delText>časovú následnosť (etapizáciu) realizácie aktivít projektu.</w:delText>
              </w:r>
            </w:del>
          </w:p>
          <w:p w14:paraId="46260C1D" w14:textId="4E88ECE4" w:rsidR="00442EAF" w:rsidRPr="000102CD" w:rsidDel="00A42226" w:rsidRDefault="00442EAF" w:rsidP="00442EAF">
            <w:pPr>
              <w:pStyle w:val="Odsekzoznamu"/>
              <w:numPr>
                <w:ilvl w:val="0"/>
                <w:numId w:val="28"/>
              </w:numPr>
              <w:spacing w:after="200" w:line="276" w:lineRule="auto"/>
              <w:ind w:left="426"/>
              <w:rPr>
                <w:del w:id="167" w:author="Autor"/>
                <w:rFonts w:ascii="Arial Narrow" w:eastAsia="Calibri" w:hAnsi="Arial Narrow"/>
                <w:b/>
                <w:bCs/>
                <w:sz w:val="18"/>
                <w:szCs w:val="18"/>
                <w:rPrChange w:id="168" w:author="Autor">
                  <w:rPr>
                    <w:del w:id="169" w:author="Autor"/>
                    <w:rFonts w:ascii="Arial Narrow" w:eastAsia="Calibri" w:hAnsi="Arial Narrow"/>
                    <w:sz w:val="18"/>
                    <w:szCs w:val="18"/>
                  </w:rPr>
                </w:rPrChange>
              </w:rPr>
            </w:pPr>
            <w:del w:id="170" w:author="Autor">
              <w:r w:rsidRPr="000102CD" w:rsidDel="00A42226">
                <w:rPr>
                  <w:rFonts w:ascii="Arial Narrow" w:eastAsia="Calibri" w:hAnsi="Arial Narrow"/>
                  <w:b/>
                  <w:bCs/>
                  <w:sz w:val="18"/>
                  <w:szCs w:val="18"/>
                  <w:rPrChange w:id="171" w:author="Autor">
                    <w:rPr>
                      <w:rFonts w:ascii="Arial Narrow" w:eastAsia="Calibri" w:hAnsi="Arial Narrow"/>
                      <w:sz w:val="18"/>
                      <w:szCs w:val="18"/>
                    </w:rPr>
                  </w:rPrChange>
                </w:rPr>
                <w:delText xml:space="preserve">Súlad projektu s programovou stratégiou IROP </w:delText>
              </w:r>
            </w:del>
          </w:p>
          <w:p w14:paraId="3CAB8070" w14:textId="4A92E627" w:rsidR="00442EAF" w:rsidRPr="000102CD" w:rsidDel="00A42226" w:rsidRDefault="00442EAF" w:rsidP="00442EAF">
            <w:pPr>
              <w:pStyle w:val="Odsekzoznamu"/>
              <w:numPr>
                <w:ilvl w:val="0"/>
                <w:numId w:val="28"/>
              </w:numPr>
              <w:spacing w:after="200" w:line="276" w:lineRule="auto"/>
              <w:ind w:left="426"/>
              <w:rPr>
                <w:del w:id="172" w:author="Autor"/>
                <w:rFonts w:ascii="Arial Narrow" w:eastAsia="Calibri" w:hAnsi="Arial Narrow"/>
                <w:b/>
                <w:bCs/>
                <w:sz w:val="18"/>
                <w:szCs w:val="18"/>
                <w:rPrChange w:id="173" w:author="Autor">
                  <w:rPr>
                    <w:del w:id="174" w:author="Autor"/>
                    <w:rFonts w:ascii="Arial Narrow" w:eastAsia="Calibri" w:hAnsi="Arial Narrow"/>
                    <w:sz w:val="18"/>
                    <w:szCs w:val="18"/>
                  </w:rPr>
                </w:rPrChange>
              </w:rPr>
            </w:pPr>
            <w:del w:id="175" w:author="Autor">
              <w:r w:rsidRPr="000102CD" w:rsidDel="00A42226">
                <w:rPr>
                  <w:rFonts w:ascii="Arial Narrow" w:eastAsia="Calibri" w:hAnsi="Arial Narrow"/>
                  <w:b/>
                  <w:bCs/>
                  <w:sz w:val="18"/>
                  <w:szCs w:val="18"/>
                  <w:rPrChange w:id="176" w:author="Autor">
                    <w:rPr>
                      <w:rFonts w:ascii="Arial Narrow" w:eastAsia="Calibri" w:hAnsi="Arial Narrow"/>
                      <w:sz w:val="18"/>
                      <w:szCs w:val="18"/>
                    </w:rPr>
                  </w:rPrChange>
                </w:rPr>
                <w:delText>Súlad projektu so stratégiou CLLD</w:delText>
              </w:r>
            </w:del>
          </w:p>
          <w:p w14:paraId="1A6B229B" w14:textId="2E161E84" w:rsidR="00442EAF" w:rsidRPr="000102CD" w:rsidDel="00A42226" w:rsidRDefault="00442EAF" w:rsidP="00442EAF">
            <w:pPr>
              <w:pStyle w:val="Odsekzoznamu"/>
              <w:numPr>
                <w:ilvl w:val="0"/>
                <w:numId w:val="28"/>
              </w:numPr>
              <w:spacing w:after="200" w:line="276" w:lineRule="auto"/>
              <w:ind w:left="426"/>
              <w:rPr>
                <w:del w:id="177" w:author="Autor"/>
                <w:rFonts w:ascii="Arial Narrow" w:eastAsia="Calibri" w:hAnsi="Arial Narrow"/>
                <w:b/>
                <w:bCs/>
                <w:sz w:val="18"/>
                <w:szCs w:val="18"/>
                <w:rPrChange w:id="178" w:author="Autor">
                  <w:rPr>
                    <w:del w:id="179" w:author="Autor"/>
                    <w:rFonts w:ascii="Arial Narrow" w:eastAsia="Calibri" w:hAnsi="Arial Narrow"/>
                    <w:sz w:val="18"/>
                    <w:szCs w:val="18"/>
                  </w:rPr>
                </w:rPrChange>
              </w:rPr>
            </w:pPr>
            <w:del w:id="180" w:author="Autor">
              <w:r w:rsidRPr="000102CD" w:rsidDel="00A42226">
                <w:rPr>
                  <w:rFonts w:ascii="Arial Narrow" w:eastAsia="Calibri" w:hAnsi="Arial Narrow"/>
                  <w:b/>
                  <w:bCs/>
                  <w:sz w:val="18"/>
                  <w:szCs w:val="18"/>
                  <w:rPrChange w:id="181" w:author="Autor">
                    <w:rPr>
                      <w:rFonts w:ascii="Arial Narrow" w:eastAsia="Calibri" w:hAnsi="Arial Narrow"/>
                      <w:sz w:val="18"/>
                      <w:szCs w:val="18"/>
                    </w:rPr>
                  </w:rPrChange>
                </w:rPr>
                <w:delText>Prínos realizácie projektu na územie MAS a jeho pridaná hodnota pre územie</w:delText>
              </w:r>
            </w:del>
          </w:p>
          <w:p w14:paraId="1B1B4697" w14:textId="311F230F" w:rsidR="00442EAF" w:rsidRPr="000102CD" w:rsidDel="00A42226" w:rsidRDefault="00442EAF" w:rsidP="00442EAF">
            <w:pPr>
              <w:pStyle w:val="Odsekzoznamu"/>
              <w:numPr>
                <w:ilvl w:val="0"/>
                <w:numId w:val="28"/>
              </w:numPr>
              <w:spacing w:after="200" w:line="276" w:lineRule="auto"/>
              <w:ind w:left="426"/>
              <w:rPr>
                <w:del w:id="182" w:author="Autor"/>
                <w:rFonts w:ascii="Arial Narrow" w:eastAsia="Calibri" w:hAnsi="Arial Narrow"/>
                <w:b/>
                <w:bCs/>
                <w:sz w:val="18"/>
                <w:szCs w:val="18"/>
                <w:rPrChange w:id="183" w:author="Autor">
                  <w:rPr>
                    <w:del w:id="184" w:author="Autor"/>
                    <w:rFonts w:ascii="Arial Narrow" w:eastAsia="Calibri" w:hAnsi="Arial Narrow"/>
                    <w:sz w:val="18"/>
                    <w:szCs w:val="18"/>
                  </w:rPr>
                </w:rPrChange>
              </w:rPr>
            </w:pPr>
            <w:del w:id="185" w:author="Autor">
              <w:r w:rsidRPr="000102CD" w:rsidDel="00A42226">
                <w:rPr>
                  <w:rFonts w:ascii="Arial Narrow" w:eastAsia="Calibri" w:hAnsi="Arial Narrow"/>
                  <w:b/>
                  <w:bCs/>
                  <w:sz w:val="18"/>
                  <w:szCs w:val="18"/>
                  <w:rPrChange w:id="186" w:author="Autor">
                    <w:rPr>
                      <w:rFonts w:ascii="Arial Narrow" w:eastAsia="Calibri" w:hAnsi="Arial Narrow"/>
                      <w:sz w:val="18"/>
                      <w:szCs w:val="18"/>
                    </w:rPr>
                  </w:rPrChange>
                </w:rPr>
                <w:delText>Vhodnosť a prepojenosť navrhovaných aktivít projektu vo vzťahu k východiskovej situácii a k stanoveným cieľom projektu</w:delText>
              </w:r>
            </w:del>
          </w:p>
          <w:p w14:paraId="2CD710B9" w14:textId="593FF0CB" w:rsidR="0015488D" w:rsidRPr="000102CD" w:rsidDel="00A42226" w:rsidRDefault="0015488D" w:rsidP="00442EAF">
            <w:pPr>
              <w:pStyle w:val="Odsekzoznamu"/>
              <w:numPr>
                <w:ilvl w:val="0"/>
                <w:numId w:val="28"/>
              </w:numPr>
              <w:spacing w:after="200" w:line="276" w:lineRule="auto"/>
              <w:ind w:left="426"/>
              <w:rPr>
                <w:del w:id="187" w:author="Autor"/>
                <w:rFonts w:ascii="Arial Narrow" w:eastAsia="Calibri" w:hAnsi="Arial Narrow"/>
                <w:b/>
                <w:bCs/>
                <w:sz w:val="18"/>
                <w:szCs w:val="18"/>
                <w:rPrChange w:id="188" w:author="Autor">
                  <w:rPr>
                    <w:del w:id="189" w:author="Autor"/>
                    <w:rFonts w:ascii="Arial Narrow" w:eastAsia="Calibri" w:hAnsi="Arial Narrow"/>
                    <w:sz w:val="18"/>
                    <w:szCs w:val="18"/>
                  </w:rPr>
                </w:rPrChange>
              </w:rPr>
            </w:pPr>
            <w:del w:id="190" w:author="Autor">
              <w:r w:rsidRPr="000102CD" w:rsidDel="00A42226">
                <w:rPr>
                  <w:rFonts w:ascii="Arial Narrow" w:eastAsia="Calibri" w:hAnsi="Arial Narrow"/>
                  <w:b/>
                  <w:bCs/>
                  <w:sz w:val="18"/>
                  <w:szCs w:val="18"/>
                  <w:rPrChange w:id="191" w:author="Autor">
                    <w:rPr>
                      <w:rFonts w:ascii="Arial Narrow" w:eastAsia="Calibri" w:hAnsi="Arial Narrow"/>
                      <w:sz w:val="18"/>
                      <w:szCs w:val="18"/>
                    </w:rPr>
                  </w:rPrChange>
                </w:rPr>
                <w:delText>Vytvorenie pracovného miesta</w:delText>
              </w:r>
            </w:del>
          </w:p>
          <w:p w14:paraId="006FBDC4" w14:textId="26C4A0DD" w:rsidR="00442EAF" w:rsidRPr="000102CD" w:rsidDel="00A42226" w:rsidRDefault="00E0599D" w:rsidP="00442EAF">
            <w:pPr>
              <w:pStyle w:val="Odsekzoznamu"/>
              <w:numPr>
                <w:ilvl w:val="0"/>
                <w:numId w:val="28"/>
              </w:numPr>
              <w:spacing w:after="200" w:line="276" w:lineRule="auto"/>
              <w:ind w:left="426"/>
              <w:rPr>
                <w:del w:id="192" w:author="Autor"/>
                <w:rFonts w:ascii="Arial Narrow" w:eastAsia="Calibri" w:hAnsi="Arial Narrow"/>
                <w:b/>
                <w:bCs/>
                <w:sz w:val="18"/>
                <w:szCs w:val="18"/>
                <w:rPrChange w:id="193" w:author="Autor">
                  <w:rPr>
                    <w:del w:id="194" w:author="Autor"/>
                    <w:rFonts w:ascii="Arial Narrow" w:eastAsia="Calibri" w:hAnsi="Arial Narrow"/>
                    <w:sz w:val="18"/>
                    <w:szCs w:val="18"/>
                  </w:rPr>
                </w:rPrChange>
              </w:rPr>
            </w:pPr>
            <w:del w:id="195" w:author="Autor">
              <w:r w:rsidRPr="000102CD" w:rsidDel="00A42226">
                <w:rPr>
                  <w:rFonts w:ascii="Arial Narrow" w:eastAsia="Calibri" w:hAnsi="Arial Narrow"/>
                  <w:b/>
                  <w:bCs/>
                  <w:sz w:val="18"/>
                  <w:szCs w:val="18"/>
                  <w:rPrChange w:id="196" w:author="Autor">
                    <w:rPr>
                      <w:rFonts w:ascii="Arial Narrow" w:eastAsia="Calibri" w:hAnsi="Arial Narrow"/>
                      <w:sz w:val="18"/>
                      <w:szCs w:val="18"/>
                    </w:rPr>
                  </w:rPrChange>
                </w:rPr>
                <w:delText xml:space="preserve">Preukázanie </w:delText>
              </w:r>
              <w:r w:rsidR="00442EAF" w:rsidRPr="000102CD" w:rsidDel="00A42226">
                <w:rPr>
                  <w:rFonts w:ascii="Arial Narrow" w:eastAsia="Calibri" w:hAnsi="Arial Narrow"/>
                  <w:b/>
                  <w:bCs/>
                  <w:sz w:val="18"/>
                  <w:szCs w:val="18"/>
                  <w:rPrChange w:id="197" w:author="Autor">
                    <w:rPr>
                      <w:rFonts w:ascii="Arial Narrow" w:eastAsia="Calibri" w:hAnsi="Arial Narrow"/>
                      <w:sz w:val="18"/>
                      <w:szCs w:val="18"/>
                    </w:rPr>
                  </w:rPrChange>
                </w:rPr>
                <w:delText>inovatívnos</w:delText>
              </w:r>
              <w:r w:rsidRPr="000102CD" w:rsidDel="00A42226">
                <w:rPr>
                  <w:rFonts w:ascii="Arial Narrow" w:eastAsia="Calibri" w:hAnsi="Arial Narrow"/>
                  <w:b/>
                  <w:bCs/>
                  <w:sz w:val="18"/>
                  <w:szCs w:val="18"/>
                  <w:rPrChange w:id="198" w:author="Autor">
                    <w:rPr>
                      <w:rFonts w:ascii="Arial Narrow" w:eastAsia="Calibri" w:hAnsi="Arial Narrow"/>
                      <w:sz w:val="18"/>
                      <w:szCs w:val="18"/>
                    </w:rPr>
                  </w:rPrChange>
                </w:rPr>
                <w:delText>ti</w:delText>
              </w:r>
              <w:r w:rsidR="00442EAF" w:rsidRPr="000102CD" w:rsidDel="00A42226">
                <w:rPr>
                  <w:rFonts w:ascii="Arial Narrow" w:eastAsia="Calibri" w:hAnsi="Arial Narrow"/>
                  <w:b/>
                  <w:bCs/>
                  <w:sz w:val="18"/>
                  <w:szCs w:val="18"/>
                  <w:rPrChange w:id="199" w:author="Autor">
                    <w:rPr>
                      <w:rFonts w:ascii="Arial Narrow" w:eastAsia="Calibri" w:hAnsi="Arial Narrow"/>
                      <w:sz w:val="18"/>
                      <w:szCs w:val="18"/>
                    </w:rPr>
                  </w:rPrChange>
                </w:rPr>
                <w:delText xml:space="preserve"> projektu</w:delText>
              </w:r>
              <w:r w:rsidRPr="000102CD" w:rsidDel="00A42226">
                <w:rPr>
                  <w:rFonts w:ascii="Arial Narrow" w:eastAsia="Calibri" w:hAnsi="Arial Narrow"/>
                  <w:b/>
                  <w:bCs/>
                  <w:sz w:val="18"/>
                  <w:szCs w:val="18"/>
                  <w:rPrChange w:id="200" w:author="Autor">
                    <w:rPr>
                      <w:rFonts w:ascii="Arial Narrow" w:eastAsia="Calibri" w:hAnsi="Arial Narrow"/>
                      <w:sz w:val="18"/>
                      <w:szCs w:val="18"/>
                    </w:rPr>
                  </w:rPrChange>
                </w:rPr>
                <w:delText>- spôsobu realizácie hlavnej aktivity projektu,</w:delText>
              </w:r>
            </w:del>
          </w:p>
          <w:p w14:paraId="6BAFCD42" w14:textId="743BDB14" w:rsidR="00343A58" w:rsidRPr="000102CD" w:rsidRDefault="00442EAF" w:rsidP="00442EAF">
            <w:pPr>
              <w:pStyle w:val="Odsekzoznamu"/>
              <w:numPr>
                <w:ilvl w:val="0"/>
                <w:numId w:val="28"/>
              </w:numPr>
              <w:spacing w:after="200" w:line="276" w:lineRule="auto"/>
              <w:ind w:left="426"/>
              <w:rPr>
                <w:rFonts w:ascii="Arial Narrow" w:eastAsia="Calibri" w:hAnsi="Arial Narrow"/>
                <w:b/>
                <w:bCs/>
                <w:sz w:val="18"/>
                <w:szCs w:val="18"/>
                <w:rPrChange w:id="201" w:author="Autor">
                  <w:rPr>
                    <w:rFonts w:ascii="Arial Narrow" w:eastAsia="Calibri" w:hAnsi="Arial Narrow"/>
                    <w:sz w:val="18"/>
                    <w:szCs w:val="18"/>
                  </w:rPr>
                </w:rPrChange>
              </w:rPr>
            </w:pPr>
            <w:del w:id="202" w:author="Autor">
              <w:r w:rsidRPr="000102CD" w:rsidDel="00A42226">
                <w:rPr>
                  <w:rFonts w:ascii="Arial Narrow" w:eastAsia="Calibri" w:hAnsi="Arial Narrow"/>
                  <w:b/>
                  <w:bCs/>
                  <w:sz w:val="18"/>
                  <w:szCs w:val="18"/>
                  <w:rPrChange w:id="203" w:author="Autor">
                    <w:rPr>
                      <w:rFonts w:ascii="Arial Narrow" w:eastAsia="Calibri" w:hAnsi="Arial Narrow"/>
                      <w:sz w:val="18"/>
                      <w:szCs w:val="18"/>
                    </w:rPr>
                  </w:rPrChange>
                </w:rPr>
                <w:delText>Efektívnosť a hospodárnosť výdavkov projektu</w:delText>
              </w:r>
            </w:del>
          </w:p>
          <w:p w14:paraId="17CE5497" w14:textId="067203CD" w:rsidR="00F13DF8" w:rsidRPr="000102CD" w:rsidRDefault="00F13DF8" w:rsidP="00D92637">
            <w:pPr>
              <w:tabs>
                <w:tab w:val="left" w:pos="142"/>
              </w:tabs>
              <w:spacing w:after="200" w:line="276" w:lineRule="auto"/>
              <w:ind w:left="720"/>
              <w:contextualSpacing/>
              <w:rPr>
                <w:rFonts w:ascii="Arial Narrow" w:eastAsia="Calibri" w:hAnsi="Arial Narrow"/>
                <w:b/>
                <w:bCs/>
                <w:sz w:val="18"/>
                <w:szCs w:val="18"/>
                <w:rPrChange w:id="204" w:author="Autor">
                  <w:rPr>
                    <w:rFonts w:ascii="Arial Narrow" w:eastAsia="Calibri" w:hAnsi="Arial Narrow"/>
                    <w:sz w:val="18"/>
                    <w:szCs w:val="18"/>
                  </w:rPr>
                </w:rPrChange>
              </w:rPr>
            </w:pPr>
          </w:p>
        </w:tc>
      </w:tr>
      <w:tr w:rsidR="008A2FD8" w:rsidRPr="00385B43" w14:paraId="488DA3F5" w14:textId="77777777" w:rsidTr="00F73460">
        <w:trPr>
          <w:trHeight w:val="330"/>
        </w:trPr>
        <w:tc>
          <w:tcPr>
            <w:tcW w:w="9288" w:type="dxa"/>
            <w:shd w:val="clear" w:color="auto" w:fill="B8CCE4" w:themeFill="accent1" w:themeFillTint="66"/>
            <w:vAlign w:val="center"/>
            <w:hideMark/>
          </w:tcPr>
          <w:p w14:paraId="667C45C6" w14:textId="77777777" w:rsidR="008A2FD8" w:rsidRPr="00385B43" w:rsidRDefault="008A2FD8" w:rsidP="001E3E5F">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A1200F">
        <w:trPr>
          <w:trHeight w:val="330"/>
        </w:trPr>
        <w:tc>
          <w:tcPr>
            <w:tcW w:w="9288" w:type="dxa"/>
            <w:tcBorders>
              <w:bottom w:val="single" w:sz="4" w:space="0" w:color="000000"/>
            </w:tcBorders>
          </w:tcPr>
          <w:p w14:paraId="49947E1D" w14:textId="77777777" w:rsidR="00A42226" w:rsidRPr="00385B43" w:rsidRDefault="00A42226" w:rsidP="00A42226">
            <w:pPr>
              <w:pStyle w:val="Zoznamsodrkami2"/>
              <w:numPr>
                <w:ilvl w:val="0"/>
                <w:numId w:val="0"/>
              </w:numPr>
              <w:jc w:val="both"/>
              <w:rPr>
                <w:ins w:id="205" w:author="Autor"/>
                <w:rFonts w:ascii="Arial Narrow" w:hAnsi="Arial Narrow"/>
                <w:sz w:val="18"/>
                <w:szCs w:val="18"/>
                <w:lang w:val="sk-SK"/>
              </w:rPr>
            </w:pPr>
            <w:ins w:id="206" w:author="Autor">
              <w:r w:rsidRPr="006C3E35">
                <w:rPr>
                  <w:rFonts w:ascii="Arial Narrow" w:hAnsi="Arial Narrow"/>
                  <w:sz w:val="18"/>
                  <w:szCs w:val="18"/>
                  <w:lang w:val="sk-SK"/>
                </w:rPr>
                <w:t>Žiadateľ</w:t>
              </w:r>
              <w:r w:rsidRPr="00385B43">
                <w:rPr>
                  <w:rFonts w:ascii="Arial Narrow" w:hAnsi="Arial Narrow"/>
                  <w:sz w:val="18"/>
                  <w:szCs w:val="18"/>
                  <w:lang w:val="sk-SK"/>
                </w:rPr>
                <w:t xml:space="preserve"> popíše situáciu po realizácii projektu a očakávané výsledky z hľadiska ich prevádzkovej a technickej udržateľnosti, </w:t>
              </w:r>
              <w:r>
                <w:rPr>
                  <w:rFonts w:ascii="Arial Narrow" w:hAnsi="Arial Narrow"/>
                  <w:sz w:val="18"/>
                  <w:szCs w:val="18"/>
                  <w:lang w:val="sk-SK"/>
                </w:rPr>
                <w:t>t.j.</w:t>
              </w:r>
              <w:r w:rsidRPr="00385B43">
                <w:rPr>
                  <w:rFonts w:ascii="Arial Narrow" w:hAnsi="Arial Narrow"/>
                  <w:sz w:val="18"/>
                  <w:szCs w:val="18"/>
                  <w:lang w:val="sk-SK"/>
                </w:rPr>
                <w:t xml:space="preserve"> udržateľnosti výsledkov projektu.</w:t>
              </w:r>
            </w:ins>
          </w:p>
          <w:p w14:paraId="60B6E8CA" w14:textId="77777777" w:rsidR="00A42226" w:rsidRPr="00385B43" w:rsidRDefault="00A42226" w:rsidP="00A42226">
            <w:pPr>
              <w:pStyle w:val="Zoznamsodrkami2"/>
              <w:numPr>
                <w:ilvl w:val="0"/>
                <w:numId w:val="0"/>
              </w:numPr>
              <w:rPr>
                <w:ins w:id="207" w:author="Autor"/>
                <w:rFonts w:ascii="Arial Narrow" w:hAnsi="Arial Narrow"/>
                <w:sz w:val="18"/>
                <w:szCs w:val="18"/>
                <w:lang w:val="sk-SK"/>
              </w:rPr>
            </w:pPr>
          </w:p>
          <w:p w14:paraId="640D6772" w14:textId="77777777" w:rsidR="00A42226" w:rsidRPr="00385B43" w:rsidRDefault="00A42226" w:rsidP="00A42226">
            <w:pPr>
              <w:pStyle w:val="BodyText21"/>
              <w:spacing w:after="120" w:line="240" w:lineRule="auto"/>
              <w:ind w:left="0"/>
              <w:rPr>
                <w:ins w:id="208" w:author="Autor"/>
                <w:rFonts w:ascii="Arial Narrow" w:hAnsi="Arial Narrow"/>
                <w:sz w:val="18"/>
                <w:szCs w:val="18"/>
                <w:lang w:val="sk-SK"/>
              </w:rPr>
            </w:pPr>
            <w:ins w:id="209" w:author="Autor">
              <w:r w:rsidRPr="00385B43">
                <w:rPr>
                  <w:rFonts w:ascii="Arial Narrow" w:hAnsi="Arial Narrow"/>
                  <w:sz w:val="18"/>
                  <w:szCs w:val="18"/>
                  <w:lang w:val="sk-SK"/>
                </w:rPr>
                <w:t>V rámci tejto časti sa ž</w:t>
              </w:r>
              <w:r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ins>
          </w:p>
          <w:p w14:paraId="714666FD" w14:textId="77777777" w:rsidR="00A42226" w:rsidRDefault="00A42226" w:rsidP="00A42226">
            <w:pPr>
              <w:pStyle w:val="Odsekzoznamu"/>
              <w:numPr>
                <w:ilvl w:val="0"/>
                <w:numId w:val="28"/>
              </w:numPr>
              <w:ind w:left="426"/>
              <w:rPr>
                <w:ins w:id="210" w:author="Autor"/>
                <w:rFonts w:ascii="Arial Narrow" w:eastAsia="Calibri" w:hAnsi="Arial Narrow"/>
                <w:sz w:val="18"/>
                <w:szCs w:val="18"/>
              </w:rPr>
            </w:pPr>
            <w:ins w:id="211" w:author="Autor">
              <w:r w:rsidRPr="00385B43">
                <w:rPr>
                  <w:rFonts w:ascii="Arial Narrow" w:eastAsia="Calibri" w:hAnsi="Arial Narrow"/>
                  <w:sz w:val="18"/>
                  <w:szCs w:val="18"/>
                </w:rPr>
                <w:t>popis príspevku projektu k plneniu cieľov stratégie CLLD,</w:t>
              </w:r>
            </w:ins>
          </w:p>
          <w:p w14:paraId="34E9EB4D" w14:textId="57D8777F" w:rsidR="00A42226" w:rsidRPr="00385B43" w:rsidDel="00D334BA" w:rsidRDefault="00A42226" w:rsidP="00A42226">
            <w:pPr>
              <w:pStyle w:val="Odsekzoznamu"/>
              <w:numPr>
                <w:ilvl w:val="0"/>
                <w:numId w:val="28"/>
              </w:numPr>
              <w:ind w:left="426"/>
              <w:rPr>
                <w:ins w:id="212" w:author="Autor"/>
                <w:del w:id="213" w:author="Autor"/>
                <w:rFonts w:ascii="Arial Narrow" w:eastAsia="Calibri" w:hAnsi="Arial Narrow"/>
                <w:sz w:val="18"/>
                <w:szCs w:val="18"/>
              </w:rPr>
            </w:pPr>
            <w:ins w:id="214" w:author="Autor">
              <w:del w:id="215" w:author="Autor">
                <w:r w:rsidDel="00D334BA">
                  <w:rPr>
                    <w:rFonts w:ascii="Arial Narrow" w:eastAsia="Calibri" w:hAnsi="Arial Narrow"/>
                    <w:sz w:val="18"/>
                    <w:szCs w:val="18"/>
                  </w:rPr>
                  <w:delText>vplyv projektu na širšie územie MAS – žiadateľ deklaruje aký presah má realizácia projektu z hľadiska územia, t.j. koľkých obcí v MAS sa realizácia projektu dotkne,</w:delText>
                </w:r>
              </w:del>
            </w:ins>
          </w:p>
          <w:p w14:paraId="0CF4B853" w14:textId="77777777" w:rsidR="00A42226" w:rsidRPr="00385B43" w:rsidRDefault="00A42226" w:rsidP="00A42226">
            <w:pPr>
              <w:pStyle w:val="Odsekzoznamu"/>
              <w:numPr>
                <w:ilvl w:val="0"/>
                <w:numId w:val="28"/>
              </w:numPr>
              <w:ind w:left="426"/>
              <w:rPr>
                <w:ins w:id="216" w:author="Autor"/>
                <w:rFonts w:ascii="Arial Narrow" w:eastAsia="Calibri" w:hAnsi="Arial Narrow"/>
                <w:sz w:val="18"/>
                <w:szCs w:val="18"/>
              </w:rPr>
            </w:pPr>
            <w:ins w:id="217" w:author="Autor">
              <w:r w:rsidRPr="00385B43">
                <w:rPr>
                  <w:rFonts w:ascii="Arial Narrow" w:eastAsia="Calibri" w:hAnsi="Arial Narrow"/>
                  <w:sz w:val="18"/>
                  <w:szCs w:val="18"/>
                </w:rPr>
                <w:t xml:space="preserve">popis toho, ako a do akej miery projekt prispeje k riešeniu situácie v riešenej oblasti (environmentálne, socio - ekonomické a iné prínosy projektu po jeho realizácii v danej lokalite, resp. regióne vrátane previazanosti s možnými budúcimi aktivitami v regióne, v ktorom </w:t>
              </w:r>
              <w:r w:rsidRPr="00385B43">
                <w:rPr>
                  <w:rFonts w:ascii="Arial Narrow" w:hAnsi="Arial Narrow"/>
                  <w:sz w:val="18"/>
                  <w:szCs w:val="18"/>
                </w:rPr>
                <w:t xml:space="preserve">žiadateľ </w:t>
              </w:r>
              <w:r w:rsidRPr="00385B43">
                <w:rPr>
                  <w:rFonts w:ascii="Arial Narrow" w:eastAsia="Calibri" w:hAnsi="Arial Narrow"/>
                  <w:sz w:val="18"/>
                  <w:szCs w:val="18"/>
                </w:rPr>
                <w:t>plánuje zrealizovať projekt),</w:t>
              </w:r>
            </w:ins>
          </w:p>
          <w:p w14:paraId="23500958" w14:textId="77777777" w:rsidR="00A42226" w:rsidDel="00D334BA" w:rsidRDefault="00A42226" w:rsidP="00A42226">
            <w:pPr>
              <w:pStyle w:val="Odsekzoznamu"/>
              <w:numPr>
                <w:ilvl w:val="0"/>
                <w:numId w:val="28"/>
              </w:numPr>
              <w:ind w:left="426"/>
              <w:rPr>
                <w:ins w:id="218" w:author="Autor"/>
                <w:del w:id="219" w:author="Autor"/>
                <w:rFonts w:ascii="Arial Narrow" w:eastAsia="Calibri" w:hAnsi="Arial Narrow"/>
                <w:sz w:val="18"/>
                <w:szCs w:val="18"/>
              </w:rPr>
            </w:pPr>
            <w:ins w:id="220" w:author="Autor">
              <w:r w:rsidRPr="00385B43">
                <w:rPr>
                  <w:rFonts w:ascii="Arial Narrow" w:eastAsia="Calibri" w:hAnsi="Arial Narrow"/>
                  <w:sz w:val="18"/>
                  <w:szCs w:val="18"/>
                </w:rPr>
                <w:t>popis toho, ako sa realizáciou projektu dosiahnu deklarované cieľové hodnoty merateľných ukazovateľov projektu</w:t>
              </w:r>
              <w:del w:id="221" w:author="Autor">
                <w:r w:rsidDel="00D334BA">
                  <w:rPr>
                    <w:rFonts w:ascii="Arial Narrow" w:eastAsia="Calibri" w:hAnsi="Arial Narrow"/>
                    <w:sz w:val="18"/>
                    <w:szCs w:val="18"/>
                  </w:rPr>
                  <w:delText>,</w:delText>
                </w:r>
              </w:del>
            </w:ins>
          </w:p>
          <w:p w14:paraId="5083297E" w14:textId="73DABCFE" w:rsidR="00A42226" w:rsidRPr="000102CD" w:rsidRDefault="00A42226" w:rsidP="00D334BA">
            <w:pPr>
              <w:pStyle w:val="Odsekzoznamu"/>
              <w:numPr>
                <w:ilvl w:val="0"/>
                <w:numId w:val="28"/>
              </w:numPr>
              <w:spacing w:after="200" w:line="276" w:lineRule="auto"/>
              <w:ind w:left="426"/>
              <w:rPr>
                <w:ins w:id="222" w:author="Autor"/>
                <w:rFonts w:ascii="Arial Narrow" w:eastAsia="Calibri" w:hAnsi="Arial Narrow"/>
                <w:sz w:val="18"/>
                <w:szCs w:val="18"/>
                <w:rPrChange w:id="223" w:author="Autor">
                  <w:rPr>
                    <w:ins w:id="224" w:author="Autor"/>
                    <w:szCs w:val="20"/>
                  </w:rPr>
                </w:rPrChange>
              </w:rPr>
            </w:pPr>
            <w:ins w:id="225" w:author="Autor">
              <w:del w:id="226" w:author="Autor">
                <w:r w:rsidRPr="000102CD" w:rsidDel="00D334BA">
                  <w:rPr>
                    <w:rFonts w:ascii="Arial Narrow" w:eastAsia="Calibri" w:hAnsi="Arial Narrow"/>
                    <w:sz w:val="18"/>
                    <w:szCs w:val="18"/>
                    <w:rPrChange w:id="227" w:author="Autor">
                      <w:rPr/>
                    </w:rPrChange>
                  </w:rPr>
                  <w:delText>popis toho, či projekt vytvorí pracovné miesto/miesta pre znevýhodnené skupiny osôb a o aké znevýhodnené skupiny pôjde</w:delText>
                </w:r>
              </w:del>
              <w:r w:rsidRPr="000102CD">
                <w:rPr>
                  <w:rFonts w:ascii="Arial Narrow" w:eastAsia="Calibri" w:hAnsi="Arial Narrow"/>
                  <w:sz w:val="18"/>
                  <w:szCs w:val="18"/>
                  <w:rPrChange w:id="228" w:author="Autor">
                    <w:rPr/>
                  </w:rPrChange>
                </w:rPr>
                <w:t>,</w:t>
              </w:r>
            </w:ins>
          </w:p>
          <w:p w14:paraId="52DBAD46" w14:textId="77777777" w:rsidR="00A42226" w:rsidRPr="00385B43" w:rsidRDefault="00A42226" w:rsidP="00A42226">
            <w:pPr>
              <w:pStyle w:val="Odsekzoznamu"/>
              <w:numPr>
                <w:ilvl w:val="0"/>
                <w:numId w:val="28"/>
              </w:numPr>
              <w:ind w:left="426"/>
              <w:rPr>
                <w:ins w:id="229" w:author="Autor"/>
                <w:rFonts w:ascii="Arial Narrow" w:eastAsia="Calibri" w:hAnsi="Arial Narrow"/>
                <w:sz w:val="18"/>
                <w:szCs w:val="18"/>
              </w:rPr>
            </w:pPr>
            <w:ins w:id="230" w:author="Autor">
              <w:r>
                <w:rPr>
                  <w:rFonts w:ascii="Arial Narrow" w:eastAsia="Calibri" w:hAnsi="Arial Narrow"/>
                  <w:sz w:val="18"/>
                  <w:szCs w:val="18"/>
                </w:rPr>
                <w:t>preukázanie inovatívnosti výstupov projektu,</w:t>
              </w:r>
            </w:ins>
          </w:p>
          <w:p w14:paraId="509342DA" w14:textId="77777777" w:rsidR="00A42226" w:rsidRDefault="00A42226" w:rsidP="00A42226">
            <w:pPr>
              <w:pStyle w:val="Odsekzoznamu"/>
              <w:numPr>
                <w:ilvl w:val="0"/>
                <w:numId w:val="28"/>
              </w:numPr>
              <w:ind w:left="426"/>
              <w:rPr>
                <w:ins w:id="231" w:author="Autor"/>
                <w:rFonts w:ascii="Arial Narrow" w:eastAsia="Calibri" w:hAnsi="Arial Narrow"/>
                <w:sz w:val="18"/>
                <w:szCs w:val="18"/>
              </w:rPr>
            </w:pPr>
            <w:ins w:id="232" w:author="Autor">
              <w:r w:rsidRPr="00385B43">
                <w:rPr>
                  <w:rFonts w:ascii="Arial Narrow" w:eastAsia="Calibri" w:hAnsi="Arial Narrow"/>
                  <w:sz w:val="18"/>
                  <w:szCs w:val="18"/>
                </w:rPr>
                <w:t>popis toho, ako bude zabezpečená prevádzková a technická udržateľnosť výstupov projektu po jeho zrealizovaní</w:t>
              </w:r>
            </w:ins>
          </w:p>
          <w:p w14:paraId="1250D970" w14:textId="77777777" w:rsidR="007D2CC8" w:rsidRDefault="00A42226" w:rsidP="00A42226">
            <w:pPr>
              <w:pStyle w:val="Odsekzoznamu"/>
              <w:numPr>
                <w:ilvl w:val="0"/>
                <w:numId w:val="28"/>
              </w:numPr>
              <w:ind w:left="426"/>
              <w:rPr>
                <w:ins w:id="233" w:author="Autor"/>
                <w:rFonts w:ascii="Arial Narrow" w:eastAsia="Calibri" w:hAnsi="Arial Narrow"/>
                <w:sz w:val="18"/>
                <w:szCs w:val="18"/>
              </w:rPr>
            </w:pPr>
            <w:ins w:id="234" w:author="Autor">
              <w:r w:rsidRPr="007E493D">
                <w:rPr>
                  <w:rFonts w:ascii="Arial Narrow" w:eastAsia="Calibri" w:hAnsi="Arial Narrow"/>
                  <w:sz w:val="18"/>
                  <w:szCs w:val="18"/>
                </w:rPr>
                <w:t>popis možných rizík v súvislosti s udržateľnosťou projektu a popis manažmentu rizík udržateľnosti projektu (identifikovanie rizík, popis prostriedkov na ich elimináciu).</w:t>
              </w:r>
            </w:ins>
          </w:p>
          <w:p w14:paraId="3C7878AA" w14:textId="2DA0F12B" w:rsidR="00A42226" w:rsidRPr="00385B43" w:rsidRDefault="00A42226" w:rsidP="00A42226">
            <w:pPr>
              <w:pStyle w:val="Odsekzoznamu"/>
              <w:numPr>
                <w:ilvl w:val="0"/>
                <w:numId w:val="28"/>
              </w:numPr>
              <w:ind w:left="426"/>
              <w:rPr>
                <w:ins w:id="235" w:author="Autor"/>
                <w:rFonts w:ascii="Arial Narrow" w:eastAsia="Calibri" w:hAnsi="Arial Narrow"/>
                <w:sz w:val="18"/>
                <w:szCs w:val="18"/>
              </w:rPr>
            </w:pPr>
            <w:ins w:id="236" w:author="Autor">
              <w:r w:rsidRPr="007E493D">
                <w:rPr>
                  <w:rFonts w:ascii="Arial Narrow" w:eastAsia="Calibri" w:hAnsi="Arial Narrow"/>
                  <w:sz w:val="18"/>
                  <w:szCs w:val="18"/>
                </w:rPr>
                <w:t xml:space="preserve"> </w:t>
              </w:r>
              <w:r w:rsidRPr="00385B43">
                <w:rPr>
                  <w:rFonts w:ascii="Arial Narrow" w:eastAsia="Calibri" w:hAnsi="Arial Narrow"/>
                  <w:sz w:val="18"/>
                  <w:szCs w:val="18"/>
                </w:rPr>
                <w:t>účinnosť a efektívnosť riešenia vo vzťahu k stanoveným cieľom a výsledkom projektu</w:t>
              </w:r>
            </w:ins>
          </w:p>
          <w:p w14:paraId="74B9F8EE" w14:textId="77777777" w:rsidR="00A42226" w:rsidRPr="007D6358" w:rsidRDefault="00A42226" w:rsidP="00A42226">
            <w:pPr>
              <w:pStyle w:val="Odsekzoznamu"/>
              <w:numPr>
                <w:ilvl w:val="0"/>
                <w:numId w:val="28"/>
              </w:numPr>
              <w:ind w:left="426"/>
              <w:rPr>
                <w:ins w:id="237" w:author="Autor"/>
                <w:rFonts w:ascii="Arial Narrow" w:hAnsi="Arial Narrow"/>
                <w:sz w:val="18"/>
                <w:szCs w:val="18"/>
              </w:rPr>
            </w:pPr>
            <w:ins w:id="238" w:author="Autor">
              <w:r w:rsidRPr="00385B43">
                <w:rPr>
                  <w:rFonts w:ascii="Arial Narrow" w:eastAsia="Calibri" w:hAnsi="Arial Narrow"/>
                  <w:sz w:val="18"/>
                  <w:szCs w:val="18"/>
                </w:rPr>
                <w:t>kvalitatívna úroveň výstupov projektu</w:t>
              </w:r>
              <w:r>
                <w:rPr>
                  <w:rFonts w:ascii="Arial Narrow" w:eastAsia="Calibri" w:hAnsi="Arial Narrow"/>
                  <w:sz w:val="18"/>
                  <w:szCs w:val="18"/>
                </w:rPr>
                <w:t>,</w:t>
              </w:r>
            </w:ins>
          </w:p>
          <w:p w14:paraId="1D8FC73C" w14:textId="77777777" w:rsidR="00A42226" w:rsidRPr="00C5708E" w:rsidRDefault="00A42226" w:rsidP="00A42226">
            <w:pPr>
              <w:pStyle w:val="Odsekzoznamu"/>
              <w:numPr>
                <w:ilvl w:val="0"/>
                <w:numId w:val="28"/>
              </w:numPr>
              <w:ind w:left="426"/>
              <w:rPr>
                <w:ins w:id="239" w:author="Autor"/>
                <w:rFonts w:ascii="Arial Narrow" w:hAnsi="Arial Narrow"/>
                <w:sz w:val="18"/>
                <w:szCs w:val="18"/>
              </w:rPr>
            </w:pPr>
            <w:ins w:id="240" w:author="Autor">
              <w:r>
                <w:rPr>
                  <w:rFonts w:ascii="Arial Narrow" w:eastAsia="Calibri" w:hAnsi="Arial Narrow"/>
                  <w:sz w:val="18"/>
                  <w:szCs w:val="18"/>
                </w:rPr>
                <w:t>popis vstupov do finančnej analýzy</w:t>
              </w:r>
            </w:ins>
          </w:p>
          <w:p w14:paraId="2FDB1D8B" w14:textId="77777777" w:rsidR="00A42226" w:rsidRPr="00C5708E" w:rsidRDefault="00A42226" w:rsidP="00A42226">
            <w:pPr>
              <w:pStyle w:val="Odsekzoznamu"/>
              <w:numPr>
                <w:ilvl w:val="0"/>
                <w:numId w:val="28"/>
              </w:numPr>
              <w:ind w:left="426"/>
              <w:rPr>
                <w:ins w:id="241" w:author="Autor"/>
                <w:rFonts w:ascii="Arial Narrow" w:hAnsi="Arial Narrow"/>
                <w:sz w:val="18"/>
                <w:szCs w:val="18"/>
              </w:rPr>
            </w:pPr>
            <w:ins w:id="242" w:author="Autor">
              <w:r>
                <w:rPr>
                  <w:rFonts w:ascii="Arial Narrow" w:eastAsia="Calibri" w:hAnsi="Arial Narrow"/>
                  <w:sz w:val="18"/>
                  <w:szCs w:val="18"/>
                </w:rPr>
                <w:t xml:space="preserve">popis krytia prevádzkových výdavkov súvisiacich s prevádzkou predmetu projektu po ukončení realizácie projektu. </w:t>
              </w:r>
            </w:ins>
          </w:p>
          <w:p w14:paraId="66E1C329" w14:textId="7130B9B3" w:rsidR="00F13DF8" w:rsidRPr="00385B43" w:rsidDel="00A42226" w:rsidRDefault="00CE63F5" w:rsidP="00F13DF8">
            <w:pPr>
              <w:pStyle w:val="Zoznamsodrkami2"/>
              <w:numPr>
                <w:ilvl w:val="0"/>
                <w:numId w:val="0"/>
              </w:numPr>
              <w:jc w:val="both"/>
              <w:rPr>
                <w:del w:id="243" w:author="Autor"/>
                <w:rFonts w:ascii="Arial Narrow" w:hAnsi="Arial Narrow"/>
                <w:sz w:val="18"/>
                <w:szCs w:val="18"/>
                <w:lang w:val="sk-SK"/>
              </w:rPr>
            </w:pPr>
            <w:del w:id="244" w:author="Autor">
              <w:r w:rsidRPr="006C3E35" w:rsidDel="00A42226">
                <w:rPr>
                  <w:rFonts w:ascii="Arial Narrow" w:hAnsi="Arial Narrow"/>
                  <w:sz w:val="18"/>
                  <w:szCs w:val="18"/>
                  <w:lang w:val="sk-SK"/>
                </w:rPr>
                <w:delText>Žiadateľ</w:delText>
              </w:r>
              <w:r w:rsidRPr="00385B43" w:rsidDel="00A42226">
                <w:rPr>
                  <w:rFonts w:ascii="Arial Narrow" w:hAnsi="Arial Narrow"/>
                  <w:sz w:val="18"/>
                  <w:szCs w:val="18"/>
                  <w:lang w:val="sk-SK"/>
                </w:rPr>
                <w:delText xml:space="preserve"> </w:delText>
              </w:r>
              <w:r w:rsidR="008A2FD8" w:rsidRPr="00385B43" w:rsidDel="00A42226">
                <w:rPr>
                  <w:rFonts w:ascii="Arial Narrow" w:hAnsi="Arial Narrow"/>
                  <w:sz w:val="18"/>
                  <w:szCs w:val="18"/>
                  <w:lang w:val="sk-SK"/>
                </w:rPr>
                <w:delText>popíše situáciu po realizácii projektu a očakávané výsledky a posúdenie navrhovaných aktivít z hľadiska ich prevádzkovej a</w:delText>
              </w:r>
              <w:r w:rsidR="00F13DF8" w:rsidRPr="00385B43" w:rsidDel="00A42226">
                <w:rPr>
                  <w:rFonts w:ascii="Arial Narrow" w:hAnsi="Arial Narrow"/>
                  <w:sz w:val="18"/>
                  <w:szCs w:val="18"/>
                  <w:lang w:val="sk-SK"/>
                </w:rPr>
                <w:delText> </w:delText>
              </w:r>
              <w:r w:rsidR="008A2FD8" w:rsidRPr="00385B43" w:rsidDel="00A42226">
                <w:rPr>
                  <w:rFonts w:ascii="Arial Narrow" w:hAnsi="Arial Narrow"/>
                  <w:sz w:val="18"/>
                  <w:szCs w:val="18"/>
                  <w:lang w:val="sk-SK"/>
                </w:rPr>
                <w:delText>technickej udržateľnosti, resp. ud</w:delText>
              </w:r>
              <w:r w:rsidR="00F13DF8" w:rsidRPr="00385B43" w:rsidDel="00A42226">
                <w:rPr>
                  <w:rFonts w:ascii="Arial Narrow" w:hAnsi="Arial Narrow"/>
                  <w:sz w:val="18"/>
                  <w:szCs w:val="18"/>
                  <w:lang w:val="sk-SK"/>
                </w:rPr>
                <w:delText>ržateľnosti výsledkov projektu.</w:delText>
              </w:r>
            </w:del>
          </w:p>
          <w:p w14:paraId="3990FEB2" w14:textId="7550EAC8" w:rsidR="00F13DF8" w:rsidRPr="00385B43" w:rsidDel="00A42226" w:rsidRDefault="00F13DF8" w:rsidP="00F11710">
            <w:pPr>
              <w:pStyle w:val="Zoznamsodrkami2"/>
              <w:numPr>
                <w:ilvl w:val="0"/>
                <w:numId w:val="0"/>
              </w:numPr>
              <w:rPr>
                <w:del w:id="245" w:author="Autor"/>
                <w:rFonts w:ascii="Arial Narrow" w:hAnsi="Arial Narrow"/>
                <w:sz w:val="18"/>
                <w:szCs w:val="18"/>
                <w:lang w:val="sk-SK"/>
              </w:rPr>
            </w:pPr>
          </w:p>
          <w:p w14:paraId="3837B66B" w14:textId="7A173055" w:rsidR="00F13DF8" w:rsidRPr="00385B43" w:rsidDel="00A42226" w:rsidRDefault="00F13DF8" w:rsidP="00F13DF8">
            <w:pPr>
              <w:pStyle w:val="BodyText21"/>
              <w:spacing w:after="120" w:line="240" w:lineRule="auto"/>
              <w:ind w:left="0"/>
              <w:rPr>
                <w:del w:id="246" w:author="Autor"/>
                <w:rFonts w:ascii="Arial Narrow" w:hAnsi="Arial Narrow"/>
                <w:sz w:val="18"/>
                <w:szCs w:val="18"/>
                <w:lang w:val="sk-SK"/>
              </w:rPr>
            </w:pPr>
            <w:del w:id="247" w:author="Autor">
              <w:r w:rsidRPr="00385B43" w:rsidDel="00A42226">
                <w:rPr>
                  <w:rFonts w:ascii="Arial Narrow" w:hAnsi="Arial Narrow"/>
                  <w:sz w:val="18"/>
                  <w:szCs w:val="18"/>
                  <w:lang w:val="sk-SK"/>
                </w:rPr>
                <w:delText xml:space="preserve">V rámci tejto časti sa </w:delText>
              </w:r>
              <w:r w:rsidR="00CE63F5" w:rsidRPr="00385B43" w:rsidDel="00A42226">
                <w:rPr>
                  <w:rFonts w:ascii="Arial Narrow" w:hAnsi="Arial Narrow"/>
                  <w:sz w:val="18"/>
                  <w:szCs w:val="18"/>
                  <w:lang w:val="sk-SK"/>
                </w:rPr>
                <w:delText>ž</w:delText>
              </w:r>
              <w:r w:rsidR="00CE63F5" w:rsidRPr="006C3E35" w:rsidDel="00A42226">
                <w:rPr>
                  <w:rFonts w:ascii="Arial Narrow" w:hAnsi="Arial Narrow"/>
                  <w:sz w:val="18"/>
                  <w:szCs w:val="18"/>
                  <w:lang w:val="sk-SK"/>
                </w:rPr>
                <w:delText>iadateľ</w:delText>
              </w:r>
              <w:r w:rsidRPr="00385B43" w:rsidDel="00A42226">
                <w:rPr>
                  <w:rFonts w:ascii="Arial Narrow" w:hAnsi="Arial Narrow"/>
                  <w:sz w:val="18"/>
                  <w:szCs w:val="18"/>
                  <w:lang w:val="sk-SK"/>
                </w:rPr>
                <w:delText xml:space="preserve"> zameriava najmä na:</w:delText>
              </w:r>
            </w:del>
          </w:p>
          <w:p w14:paraId="7BB32B4E" w14:textId="1AFE5D0F" w:rsidR="008A2FD8" w:rsidRPr="00385B43" w:rsidDel="00A42226" w:rsidRDefault="008A2FD8" w:rsidP="00F13DF8">
            <w:pPr>
              <w:pStyle w:val="Odsekzoznamu"/>
              <w:numPr>
                <w:ilvl w:val="0"/>
                <w:numId w:val="28"/>
              </w:numPr>
              <w:ind w:left="426"/>
              <w:rPr>
                <w:del w:id="248" w:author="Autor"/>
                <w:rFonts w:ascii="Arial Narrow" w:eastAsia="Calibri" w:hAnsi="Arial Narrow"/>
                <w:sz w:val="18"/>
                <w:szCs w:val="18"/>
              </w:rPr>
            </w:pPr>
            <w:del w:id="249" w:author="Autor">
              <w:r w:rsidRPr="00385B43" w:rsidDel="00A42226">
                <w:rPr>
                  <w:rFonts w:ascii="Arial Narrow" w:eastAsia="Calibri" w:hAnsi="Arial Narrow"/>
                  <w:sz w:val="18"/>
                  <w:szCs w:val="18"/>
                </w:rPr>
                <w:delText xml:space="preserve">popis príspevku projektu k plneniu cieľov </w:delText>
              </w:r>
              <w:r w:rsidR="00F13DF8" w:rsidRPr="00385B43" w:rsidDel="00A42226">
                <w:rPr>
                  <w:rFonts w:ascii="Arial Narrow" w:eastAsia="Calibri" w:hAnsi="Arial Narrow"/>
                  <w:sz w:val="18"/>
                  <w:szCs w:val="18"/>
                </w:rPr>
                <w:delText>stratégie CLLD,</w:delText>
              </w:r>
            </w:del>
          </w:p>
          <w:p w14:paraId="23913936" w14:textId="5AF1A14F" w:rsidR="008A2FD8" w:rsidRPr="00385B43" w:rsidDel="00A42226" w:rsidRDefault="008A2FD8" w:rsidP="00F13DF8">
            <w:pPr>
              <w:pStyle w:val="Odsekzoznamu"/>
              <w:numPr>
                <w:ilvl w:val="0"/>
                <w:numId w:val="28"/>
              </w:numPr>
              <w:ind w:left="426"/>
              <w:rPr>
                <w:del w:id="250" w:author="Autor"/>
                <w:rFonts w:ascii="Arial Narrow" w:eastAsia="Calibri" w:hAnsi="Arial Narrow"/>
                <w:sz w:val="18"/>
                <w:szCs w:val="18"/>
              </w:rPr>
            </w:pPr>
            <w:del w:id="251" w:author="Autor">
              <w:r w:rsidRPr="00385B43" w:rsidDel="00A42226">
                <w:rPr>
                  <w:rFonts w:ascii="Arial Narrow" w:eastAsia="Calibri" w:hAnsi="Arial Narrow"/>
                  <w:sz w:val="18"/>
                  <w:szCs w:val="18"/>
                </w:rPr>
                <w:delText>popis toho, ako a do akej miery projekt prispeje k riešeniu situácie v riešenej oblasti (environmentálne, socio - ekonomické a iné prínosy projektu po jeho realizácii v danej lokalite, resp. regióne vrátane previazanosti s možnými budúcimi aktivitami v regióne, v</w:delText>
              </w:r>
              <w:r w:rsidR="00385B43" w:rsidRPr="00385B43" w:rsidDel="00A42226">
                <w:rPr>
                  <w:rFonts w:ascii="Arial Narrow" w:eastAsia="Calibri" w:hAnsi="Arial Narrow"/>
                  <w:sz w:val="18"/>
                  <w:szCs w:val="18"/>
                </w:rPr>
                <w:delText> </w:delText>
              </w:r>
              <w:r w:rsidRPr="00385B43" w:rsidDel="00A42226">
                <w:rPr>
                  <w:rFonts w:ascii="Arial Narrow" w:eastAsia="Calibri" w:hAnsi="Arial Narrow"/>
                  <w:sz w:val="18"/>
                  <w:szCs w:val="18"/>
                </w:rPr>
                <w:delText xml:space="preserve">ktorom </w:delText>
              </w:r>
              <w:r w:rsidR="00385B43" w:rsidRPr="00385B43" w:rsidDel="00A42226">
                <w:rPr>
                  <w:rFonts w:ascii="Arial Narrow" w:hAnsi="Arial Narrow"/>
                  <w:sz w:val="18"/>
                  <w:szCs w:val="18"/>
                </w:rPr>
                <w:delText xml:space="preserve">žiadateľ </w:delText>
              </w:r>
              <w:r w:rsidRPr="00385B43" w:rsidDel="00A42226">
                <w:rPr>
                  <w:rFonts w:ascii="Arial Narrow" w:eastAsia="Calibri" w:hAnsi="Arial Narrow"/>
                  <w:sz w:val="18"/>
                  <w:szCs w:val="18"/>
                </w:rPr>
                <w:delText>plánuje</w:delText>
              </w:r>
              <w:r w:rsidR="00F13DF8" w:rsidRPr="00385B43" w:rsidDel="00A42226">
                <w:rPr>
                  <w:rFonts w:ascii="Arial Narrow" w:eastAsia="Calibri" w:hAnsi="Arial Narrow"/>
                  <w:sz w:val="18"/>
                  <w:szCs w:val="18"/>
                </w:rPr>
                <w:delText xml:space="preserve"> </w:delText>
              </w:r>
              <w:r w:rsidRPr="00385B43" w:rsidDel="00A42226">
                <w:rPr>
                  <w:rFonts w:ascii="Arial Narrow" w:eastAsia="Calibri" w:hAnsi="Arial Narrow"/>
                  <w:sz w:val="18"/>
                  <w:szCs w:val="18"/>
                </w:rPr>
                <w:delText xml:space="preserve">zrealizovať </w:delText>
              </w:r>
              <w:r w:rsidR="00F13DF8" w:rsidRPr="00385B43" w:rsidDel="00A42226">
                <w:rPr>
                  <w:rFonts w:ascii="Arial Narrow" w:eastAsia="Calibri" w:hAnsi="Arial Narrow"/>
                  <w:sz w:val="18"/>
                  <w:szCs w:val="18"/>
                </w:rPr>
                <w:delText>projekt</w:delText>
              </w:r>
              <w:r w:rsidRPr="00385B43" w:rsidDel="00A42226">
                <w:rPr>
                  <w:rFonts w:ascii="Arial Narrow" w:eastAsia="Calibri" w:hAnsi="Arial Narrow"/>
                  <w:sz w:val="18"/>
                  <w:szCs w:val="18"/>
                </w:rPr>
                <w:delText>),</w:delText>
              </w:r>
            </w:del>
          </w:p>
          <w:p w14:paraId="154C996C" w14:textId="74C17042" w:rsidR="008A2FD8" w:rsidDel="00A42226" w:rsidRDefault="008A2FD8" w:rsidP="00F13DF8">
            <w:pPr>
              <w:pStyle w:val="Odsekzoznamu"/>
              <w:numPr>
                <w:ilvl w:val="0"/>
                <w:numId w:val="28"/>
              </w:numPr>
              <w:ind w:left="426"/>
              <w:rPr>
                <w:del w:id="252" w:author="Autor"/>
                <w:rFonts w:ascii="Arial Narrow" w:eastAsia="Calibri" w:hAnsi="Arial Narrow"/>
                <w:sz w:val="18"/>
                <w:szCs w:val="18"/>
              </w:rPr>
            </w:pPr>
            <w:del w:id="253" w:author="Autor">
              <w:r w:rsidRPr="00385B43" w:rsidDel="00A42226">
                <w:rPr>
                  <w:rFonts w:ascii="Arial Narrow" w:eastAsia="Calibri" w:hAnsi="Arial Narrow"/>
                  <w:sz w:val="18"/>
                  <w:szCs w:val="18"/>
                </w:rPr>
                <w:delText>popis toho, ako sa realizáciou  hlavn</w:delText>
              </w:r>
              <w:r w:rsidR="00F73460" w:rsidDel="00A42226">
                <w:rPr>
                  <w:rFonts w:ascii="Arial Narrow" w:eastAsia="Calibri" w:hAnsi="Arial Narrow"/>
                  <w:sz w:val="18"/>
                  <w:szCs w:val="18"/>
                </w:rPr>
                <w:delText>ej</w:delText>
              </w:r>
              <w:r w:rsidRPr="00385B43" w:rsidDel="00A42226">
                <w:rPr>
                  <w:rFonts w:ascii="Arial Narrow" w:eastAsia="Calibri" w:hAnsi="Arial Narrow"/>
                  <w:sz w:val="18"/>
                  <w:szCs w:val="18"/>
                </w:rPr>
                <w:delText xml:space="preserve"> aktiv</w:delText>
              </w:r>
              <w:r w:rsidR="00F73460" w:rsidDel="00A42226">
                <w:rPr>
                  <w:rFonts w:ascii="Arial Narrow" w:eastAsia="Calibri" w:hAnsi="Arial Narrow"/>
                  <w:sz w:val="18"/>
                  <w:szCs w:val="18"/>
                </w:rPr>
                <w:delText>ity</w:delText>
              </w:r>
              <w:r w:rsidRPr="00385B43" w:rsidDel="00A42226">
                <w:rPr>
                  <w:rFonts w:ascii="Arial Narrow" w:eastAsia="Calibri" w:hAnsi="Arial Narrow"/>
                  <w:sz w:val="18"/>
                  <w:szCs w:val="18"/>
                </w:rPr>
                <w:delText xml:space="preserve"> projektu dosiahnu deklarované cieľové hodnoty merateľných ukazovateľov projektu</w:delText>
              </w:r>
            </w:del>
          </w:p>
          <w:p w14:paraId="135E0612" w14:textId="5FFC266D" w:rsidR="00F73460" w:rsidDel="00A42226" w:rsidRDefault="00F73460" w:rsidP="00F13DF8">
            <w:pPr>
              <w:pStyle w:val="Odsekzoznamu"/>
              <w:numPr>
                <w:ilvl w:val="0"/>
                <w:numId w:val="28"/>
              </w:numPr>
              <w:ind w:left="426"/>
              <w:rPr>
                <w:del w:id="254" w:author="Autor"/>
                <w:rFonts w:ascii="Arial Narrow" w:eastAsia="Calibri" w:hAnsi="Arial Narrow"/>
                <w:sz w:val="18"/>
                <w:szCs w:val="18"/>
              </w:rPr>
            </w:pPr>
            <w:del w:id="255" w:author="Autor">
              <w:r w:rsidRPr="00F73460" w:rsidDel="00A42226">
                <w:rPr>
                  <w:rFonts w:ascii="Arial Narrow" w:eastAsia="Calibri" w:hAnsi="Arial Narrow"/>
                  <w:sz w:val="18"/>
                  <w:szCs w:val="18"/>
                </w:rPr>
                <w:delText>popis toho, či projekt vytvorí pracovné miesto/miesta pre znevýhodnené skupiny osôb a o aké znevýhodnené skupiny pôjde</w:delText>
              </w:r>
            </w:del>
          </w:p>
          <w:p w14:paraId="5B7763C4" w14:textId="2CB5F573" w:rsidR="00F73460" w:rsidRPr="00343A58" w:rsidDel="00A42226" w:rsidRDefault="00F73460" w:rsidP="00343A58">
            <w:pPr>
              <w:pStyle w:val="Odsekzoznamu"/>
              <w:numPr>
                <w:ilvl w:val="0"/>
                <w:numId w:val="28"/>
              </w:numPr>
              <w:spacing w:after="200" w:line="276" w:lineRule="auto"/>
              <w:ind w:left="426"/>
              <w:rPr>
                <w:del w:id="256" w:author="Autor"/>
                <w:rFonts w:ascii="Arial Narrow" w:eastAsia="Calibri" w:hAnsi="Arial Narrow"/>
                <w:sz w:val="18"/>
                <w:szCs w:val="18"/>
              </w:rPr>
            </w:pPr>
            <w:del w:id="257" w:author="Autor">
              <w:r w:rsidDel="00A42226">
                <w:rPr>
                  <w:rFonts w:ascii="Arial Narrow" w:eastAsia="Calibri" w:hAnsi="Arial Narrow"/>
                  <w:sz w:val="18"/>
                  <w:szCs w:val="18"/>
                </w:rPr>
                <w:delText>preukázanie inovatívnosti výstupov projektu,</w:delText>
              </w:r>
            </w:del>
          </w:p>
          <w:p w14:paraId="36A67EAE" w14:textId="349FEF21" w:rsidR="008A2FD8" w:rsidDel="00A42226" w:rsidRDefault="008A2FD8" w:rsidP="00F13DF8">
            <w:pPr>
              <w:pStyle w:val="Odsekzoznamu"/>
              <w:numPr>
                <w:ilvl w:val="0"/>
                <w:numId w:val="28"/>
              </w:numPr>
              <w:ind w:left="426"/>
              <w:rPr>
                <w:del w:id="258" w:author="Autor"/>
                <w:rFonts w:ascii="Arial Narrow" w:eastAsia="Calibri" w:hAnsi="Arial Narrow"/>
                <w:sz w:val="18"/>
                <w:szCs w:val="18"/>
              </w:rPr>
            </w:pPr>
            <w:del w:id="259" w:author="Autor">
              <w:r w:rsidRPr="00385B43" w:rsidDel="00A42226">
                <w:rPr>
                  <w:rFonts w:ascii="Arial Narrow" w:eastAsia="Calibri" w:hAnsi="Arial Narrow"/>
                  <w:sz w:val="18"/>
                  <w:szCs w:val="18"/>
                </w:rPr>
                <w:delText>popis toho, ako bude zabezpečená prevádzková a technická udržateľnosť výstupov projektu po jeho zrealizovaní</w:delText>
              </w:r>
            </w:del>
          </w:p>
          <w:p w14:paraId="4D3605B5" w14:textId="2759534C" w:rsidR="00F73460" w:rsidRPr="00385B43" w:rsidDel="00A42226" w:rsidRDefault="00F73460" w:rsidP="00F13DF8">
            <w:pPr>
              <w:pStyle w:val="Odsekzoznamu"/>
              <w:numPr>
                <w:ilvl w:val="0"/>
                <w:numId w:val="28"/>
              </w:numPr>
              <w:ind w:left="426"/>
              <w:rPr>
                <w:del w:id="260" w:author="Autor"/>
                <w:rFonts w:ascii="Arial Narrow" w:eastAsia="Calibri" w:hAnsi="Arial Narrow"/>
                <w:sz w:val="18"/>
                <w:szCs w:val="18"/>
              </w:rPr>
            </w:pPr>
            <w:del w:id="261" w:author="Autor">
              <w:r w:rsidRPr="00F73460" w:rsidDel="00A42226">
                <w:rPr>
                  <w:rFonts w:ascii="Arial Narrow" w:eastAsia="Calibri" w:hAnsi="Arial Narrow"/>
                  <w:sz w:val="18"/>
                  <w:szCs w:val="18"/>
                </w:rPr>
                <w:delText>popis možných rizík v súvislosti s udržateľnosťou projektu a popis manažmentu rizík udržateľnosti projektu (identifikovanie rizík, popis prostriedkov na ich elimináciu).</w:delText>
              </w:r>
            </w:del>
          </w:p>
          <w:p w14:paraId="2C56A6C3" w14:textId="4DA32122" w:rsidR="008A2FD8" w:rsidRPr="00385B43" w:rsidDel="00A42226" w:rsidRDefault="008A2FD8" w:rsidP="00F13DF8">
            <w:pPr>
              <w:pStyle w:val="Odsekzoznamu"/>
              <w:numPr>
                <w:ilvl w:val="0"/>
                <w:numId w:val="28"/>
              </w:numPr>
              <w:ind w:left="426"/>
              <w:rPr>
                <w:del w:id="262" w:author="Autor"/>
                <w:rFonts w:ascii="Arial Narrow" w:eastAsia="Calibri" w:hAnsi="Arial Narrow"/>
                <w:sz w:val="18"/>
                <w:szCs w:val="18"/>
              </w:rPr>
            </w:pPr>
            <w:del w:id="263" w:author="Autor">
              <w:r w:rsidRPr="00385B43" w:rsidDel="00A42226">
                <w:rPr>
                  <w:rFonts w:ascii="Arial Narrow" w:eastAsia="Calibri" w:hAnsi="Arial Narrow"/>
                  <w:sz w:val="18"/>
                  <w:szCs w:val="18"/>
                </w:rPr>
                <w:delText>účinnosť a efektívnosť riešenia vo vzťahu k stanoveným cieľom a výsledkom projektu</w:delText>
              </w:r>
            </w:del>
          </w:p>
          <w:p w14:paraId="312F94E7" w14:textId="486F782E" w:rsidR="008A2FD8" w:rsidRPr="002A4B79" w:rsidDel="00A42226" w:rsidRDefault="008A2FD8" w:rsidP="00F13DF8">
            <w:pPr>
              <w:pStyle w:val="Odsekzoznamu"/>
              <w:numPr>
                <w:ilvl w:val="0"/>
                <w:numId w:val="28"/>
              </w:numPr>
              <w:ind w:left="426"/>
              <w:rPr>
                <w:del w:id="264" w:author="Autor"/>
                <w:rFonts w:ascii="Arial Narrow" w:hAnsi="Arial Narrow"/>
                <w:sz w:val="18"/>
                <w:szCs w:val="18"/>
              </w:rPr>
            </w:pPr>
            <w:del w:id="265" w:author="Autor">
              <w:r w:rsidRPr="00385B43" w:rsidDel="00A42226">
                <w:rPr>
                  <w:rFonts w:ascii="Arial Narrow" w:eastAsia="Calibri" w:hAnsi="Arial Narrow"/>
                  <w:sz w:val="18"/>
                  <w:szCs w:val="18"/>
                </w:rPr>
                <w:delText>kvalit</w:delText>
              </w:r>
              <w:r w:rsidR="002A4B79" w:rsidDel="00A42226">
                <w:rPr>
                  <w:rFonts w:ascii="Arial Narrow" w:eastAsia="Calibri" w:hAnsi="Arial Narrow"/>
                  <w:sz w:val="18"/>
                  <w:szCs w:val="18"/>
                </w:rPr>
                <w:delText>atívna úroveň výstupov projektu,</w:delText>
              </w:r>
            </w:del>
          </w:p>
          <w:p w14:paraId="18C8EE9E" w14:textId="549869AE" w:rsidR="002A4B79" w:rsidRPr="007D6358" w:rsidDel="00A42226" w:rsidRDefault="002A4B79" w:rsidP="002A4B79">
            <w:pPr>
              <w:pStyle w:val="Odsekzoznamu"/>
              <w:numPr>
                <w:ilvl w:val="0"/>
                <w:numId w:val="28"/>
              </w:numPr>
              <w:ind w:left="426"/>
              <w:rPr>
                <w:del w:id="266" w:author="Autor"/>
                <w:rFonts w:ascii="Arial Narrow" w:hAnsi="Arial Narrow"/>
                <w:sz w:val="18"/>
                <w:szCs w:val="18"/>
              </w:rPr>
            </w:pPr>
            <w:del w:id="267" w:author="Autor">
              <w:r w:rsidDel="00A42226">
                <w:rPr>
                  <w:rFonts w:ascii="Arial Narrow" w:eastAsia="Calibri" w:hAnsi="Arial Narrow"/>
                  <w:sz w:val="18"/>
                  <w:szCs w:val="18"/>
                </w:rPr>
                <w:delText>popis vstupov do finančnej analýzy</w:delText>
              </w:r>
              <w:r w:rsidRPr="00385B43" w:rsidDel="00A42226">
                <w:rPr>
                  <w:rFonts w:ascii="Arial Narrow" w:eastAsia="Calibri" w:hAnsi="Arial Narrow"/>
                  <w:sz w:val="18"/>
                  <w:szCs w:val="18"/>
                </w:rPr>
                <w:delText>.</w:delText>
              </w:r>
            </w:del>
          </w:p>
          <w:p w14:paraId="6F76E795" w14:textId="1AEE7894" w:rsidR="002A4B79" w:rsidRPr="00385B43" w:rsidDel="00A42226" w:rsidRDefault="002A4B79" w:rsidP="002A4B79">
            <w:pPr>
              <w:pStyle w:val="Odsekzoznamu"/>
              <w:numPr>
                <w:ilvl w:val="0"/>
                <w:numId w:val="28"/>
              </w:numPr>
              <w:ind w:left="426"/>
              <w:rPr>
                <w:del w:id="268" w:author="Autor"/>
                <w:rFonts w:ascii="Arial Narrow" w:hAnsi="Arial Narrow"/>
                <w:sz w:val="18"/>
                <w:szCs w:val="18"/>
              </w:rPr>
            </w:pPr>
            <w:del w:id="269" w:author="Autor">
              <w:r w:rsidDel="00A42226">
                <w:rPr>
                  <w:rFonts w:ascii="Arial Narrow" w:eastAsia="Calibri" w:hAnsi="Arial Narrow"/>
                  <w:sz w:val="18"/>
                  <w:szCs w:val="18"/>
                </w:rPr>
                <w:delText>popis krytia prevádzkových výdavkov súvisiacich s prevádzkou predmetu projektu po ukončení realizácie projektu.</w:delText>
              </w:r>
            </w:del>
          </w:p>
          <w:p w14:paraId="1348609B" w14:textId="573CE071" w:rsidR="00F13DF8" w:rsidRPr="00385B43" w:rsidRDefault="00F13DF8" w:rsidP="00D92637">
            <w:pPr>
              <w:ind w:left="66"/>
              <w:rPr>
                <w:rFonts w:ascii="Arial Narrow" w:hAnsi="Arial Narrow"/>
                <w:sz w:val="18"/>
                <w:szCs w:val="18"/>
              </w:rPr>
            </w:pPr>
          </w:p>
        </w:tc>
      </w:tr>
      <w:tr w:rsidR="008A2FD8" w:rsidRPr="00385B43" w14:paraId="163CBECC" w14:textId="77777777" w:rsidTr="00F73460">
        <w:trPr>
          <w:trHeight w:val="330"/>
        </w:trPr>
        <w:tc>
          <w:tcPr>
            <w:tcW w:w="9288" w:type="dxa"/>
            <w:shd w:val="clear" w:color="auto" w:fill="B8CCE4" w:themeFill="accent1" w:themeFillTint="66"/>
            <w:vAlign w:val="center"/>
          </w:tcPr>
          <w:p w14:paraId="0294819B" w14:textId="77777777" w:rsidR="008A2FD8" w:rsidRPr="00385B43" w:rsidRDefault="008A2FD8" w:rsidP="00A1200F">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05ED4F1F" w14:textId="77777777" w:rsidTr="001E3E5F">
        <w:trPr>
          <w:trHeight w:val="330"/>
        </w:trPr>
        <w:tc>
          <w:tcPr>
            <w:tcW w:w="9288" w:type="dxa"/>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557B2B10" w:rsidR="008A2FD8" w:rsidRPr="002A4B79" w:rsidRDefault="008A2FD8" w:rsidP="002A4B79">
            <w:pPr>
              <w:widowControl w:val="0"/>
              <w:autoSpaceDE w:val="0"/>
              <w:autoSpaceDN w:val="0"/>
              <w:adjustRightInd w:val="0"/>
              <w:spacing w:after="6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322" w:type="dxa"/>
        <w:tblLook w:val="04A0" w:firstRow="1" w:lastRow="0" w:firstColumn="1" w:lastColumn="0" w:noHBand="0" w:noVBand="1"/>
      </w:tblPr>
      <w:tblGrid>
        <w:gridCol w:w="9322"/>
      </w:tblGrid>
      <w:tr w:rsidR="00402A70" w:rsidRPr="00385B43" w14:paraId="0A41BC4A" w14:textId="77777777" w:rsidTr="00F73460">
        <w:trPr>
          <w:trHeight w:val="472"/>
        </w:trPr>
        <w:tc>
          <w:tcPr>
            <w:tcW w:w="9322"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14:paraId="6F938AD3" w14:textId="31B64C86" w:rsidR="00402A70" w:rsidRPr="00385B43" w:rsidRDefault="00402A70" w:rsidP="00A1200F">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A15C55">
        <w:trPr>
          <w:trHeight w:val="330"/>
        </w:trPr>
        <w:tc>
          <w:tcPr>
            <w:tcW w:w="9322" w:type="dxa"/>
            <w:tcBorders>
              <w:top w:val="single" w:sz="4" w:space="0" w:color="auto"/>
            </w:tcBorders>
            <w:shd w:val="clear" w:color="auto" w:fill="FFFFFF" w:themeFill="background1"/>
          </w:tcPr>
          <w:p w14:paraId="170E898E" w14:textId="139E40AD" w:rsidR="00D2777E" w:rsidRPr="00D2777E" w:rsidRDefault="00D2777E" w:rsidP="00D2777E">
            <w:pPr>
              <w:jc w:val="left"/>
              <w:rPr>
                <w:rFonts w:ascii="Arial Narrow" w:hAnsi="Arial Narrow"/>
                <w:sz w:val="18"/>
                <w:szCs w:val="18"/>
              </w:rPr>
            </w:pPr>
            <w:r w:rsidRPr="00D2777E">
              <w:rPr>
                <w:rFonts w:ascii="Arial Narrow" w:hAnsi="Arial Narrow"/>
                <w:sz w:val="18"/>
                <w:szCs w:val="18"/>
              </w:rPr>
              <w:t>Žiadateľ uvedie celkovú hodnotu žiadaného príspevku z</w:t>
            </w:r>
            <w:r w:rsidR="006746F6">
              <w:rPr>
                <w:rFonts w:ascii="Arial Narrow" w:hAnsi="Arial Narrow"/>
                <w:sz w:val="18"/>
                <w:szCs w:val="18"/>
              </w:rPr>
              <w:t xml:space="preserve"> </w:t>
            </w:r>
            <w:r w:rsidRPr="00D2777E">
              <w:rPr>
                <w:rFonts w:ascii="Arial Narrow" w:hAnsi="Arial Narrow"/>
                <w:sz w:val="18"/>
                <w:szCs w:val="18"/>
              </w:rPr>
              <w:t>hodnoty v súlade s rozpočtu rozpočtom projektu, ktorí tvorí prílohu ŽoPr. Hodnota sa uvádza s presnosťou na dve desatinné miesta v mene EUR.</w:t>
            </w:r>
          </w:p>
          <w:p w14:paraId="23BFB832" w14:textId="77777777" w:rsidR="00D2777E" w:rsidRPr="00D2777E" w:rsidRDefault="00D2777E" w:rsidP="00D2777E">
            <w:pPr>
              <w:jc w:val="left"/>
              <w:rPr>
                <w:rFonts w:ascii="Arial Narrow" w:hAnsi="Arial Narrow"/>
                <w:sz w:val="18"/>
                <w:szCs w:val="18"/>
              </w:rPr>
            </w:pPr>
          </w:p>
          <w:p w14:paraId="0D0A2511" w14:textId="77777777" w:rsidR="00D2777E" w:rsidRPr="00D2777E" w:rsidRDefault="00D2777E" w:rsidP="00D2777E">
            <w:pPr>
              <w:jc w:val="left"/>
              <w:rPr>
                <w:rFonts w:ascii="Arial Narrow" w:hAnsi="Arial Narrow"/>
                <w:sz w:val="18"/>
                <w:szCs w:val="18"/>
              </w:rPr>
            </w:pPr>
          </w:p>
          <w:p w14:paraId="593CBAEA" w14:textId="77777777" w:rsidR="00D2777E" w:rsidRPr="00D2777E" w:rsidRDefault="00D2777E" w:rsidP="00D2777E">
            <w:pPr>
              <w:jc w:val="left"/>
              <w:rPr>
                <w:rFonts w:ascii="Arial Narrow" w:hAnsi="Arial Narrow"/>
                <w:sz w:val="18"/>
                <w:szCs w:val="18"/>
              </w:rPr>
            </w:pPr>
            <w:r w:rsidRPr="00D2777E">
              <w:rPr>
                <w:rFonts w:ascii="Arial Narrow" w:hAnsi="Arial Narrow"/>
                <w:sz w:val="18"/>
                <w:szCs w:val="18"/>
              </w:rPr>
              <w:t>Celkové oprávnené výdavky:</w:t>
            </w:r>
          </w:p>
          <w:p w14:paraId="09DB96A0" w14:textId="77777777" w:rsidR="00D2777E" w:rsidRPr="00D2777E" w:rsidRDefault="00D2777E" w:rsidP="00D2777E">
            <w:pPr>
              <w:jc w:val="left"/>
              <w:rPr>
                <w:rFonts w:ascii="Arial Narrow" w:hAnsi="Arial Narrow"/>
                <w:sz w:val="18"/>
                <w:szCs w:val="18"/>
              </w:rPr>
            </w:pPr>
          </w:p>
          <w:p w14:paraId="482E3604" w14:textId="77777777" w:rsidR="00D2777E" w:rsidRPr="00D2777E" w:rsidRDefault="00D2777E" w:rsidP="00D2777E">
            <w:pPr>
              <w:jc w:val="left"/>
              <w:rPr>
                <w:rFonts w:ascii="Arial Narrow" w:hAnsi="Arial Narrow"/>
                <w:sz w:val="18"/>
                <w:szCs w:val="18"/>
              </w:rPr>
            </w:pPr>
            <w:r w:rsidRPr="00D2777E">
              <w:rPr>
                <w:rFonts w:ascii="Arial Narrow" w:hAnsi="Arial Narrow"/>
                <w:sz w:val="18"/>
                <w:szCs w:val="18"/>
              </w:rPr>
              <w:t>Miera príspevku z celkových oprávnených výdavkov (%):</w:t>
            </w:r>
          </w:p>
          <w:p w14:paraId="2FDB12A4" w14:textId="77777777" w:rsidR="00D2777E" w:rsidRPr="00D2777E" w:rsidRDefault="00D2777E" w:rsidP="00D2777E">
            <w:pPr>
              <w:jc w:val="left"/>
              <w:rPr>
                <w:rFonts w:ascii="Arial Narrow" w:hAnsi="Arial Narrow"/>
                <w:sz w:val="18"/>
                <w:szCs w:val="18"/>
              </w:rPr>
            </w:pPr>
          </w:p>
          <w:p w14:paraId="0266F998" w14:textId="77777777" w:rsidR="00D2777E" w:rsidRPr="00D2777E" w:rsidRDefault="00D2777E" w:rsidP="00D2777E">
            <w:pPr>
              <w:jc w:val="left"/>
              <w:rPr>
                <w:rFonts w:ascii="Arial Narrow" w:hAnsi="Arial Narrow"/>
                <w:sz w:val="18"/>
                <w:szCs w:val="18"/>
              </w:rPr>
            </w:pPr>
            <w:r w:rsidRPr="00D2777E">
              <w:rPr>
                <w:rFonts w:ascii="Arial Narrow" w:hAnsi="Arial Narrow"/>
                <w:sz w:val="18"/>
                <w:szCs w:val="18"/>
              </w:rPr>
              <w:t>Žiadaná výška príspevku:</w:t>
            </w:r>
          </w:p>
          <w:p w14:paraId="4381F1CB" w14:textId="77777777" w:rsidR="00D2777E" w:rsidRPr="00D2777E" w:rsidRDefault="00D2777E" w:rsidP="00D2777E">
            <w:pPr>
              <w:jc w:val="left"/>
              <w:rPr>
                <w:rFonts w:ascii="Arial Narrow" w:hAnsi="Arial Narrow"/>
                <w:sz w:val="18"/>
                <w:szCs w:val="18"/>
              </w:rPr>
            </w:pPr>
          </w:p>
          <w:p w14:paraId="16E10B46" w14:textId="3CD36AE9" w:rsidR="00402A70" w:rsidRPr="00385B43" w:rsidRDefault="00D2777E" w:rsidP="00D2777E">
            <w:pPr>
              <w:jc w:val="left"/>
              <w:rPr>
                <w:rFonts w:ascii="Arial Narrow" w:hAnsi="Arial Narrow"/>
                <w:b/>
              </w:rPr>
            </w:pPr>
            <w:r w:rsidRPr="00D2777E">
              <w:rPr>
                <w:rFonts w:ascii="Arial Narrow" w:hAnsi="Arial Narrow"/>
                <w:sz w:val="18"/>
                <w:szCs w:val="18"/>
              </w:rPr>
              <w:t>Výška spolufinancovania oprávnených výdavkov žiadateľom:</w:t>
            </w: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8A2FD8">
          <w:footerReference w:type="default" r:id="rId13"/>
          <w:pgSz w:w="11906" w:h="16838"/>
          <w:pgMar w:top="1417" w:right="1417" w:bottom="1417" w:left="1417" w:header="708" w:footer="708" w:gutter="0"/>
          <w:cols w:space="708"/>
          <w:docGrid w:linePitch="360"/>
        </w:sectPr>
      </w:pPr>
    </w:p>
    <w:tbl>
      <w:tblPr>
        <w:tblStyle w:val="Mriekatabuky"/>
        <w:tblW w:w="14283" w:type="dxa"/>
        <w:tblLook w:val="04A0" w:firstRow="1" w:lastRow="0" w:firstColumn="1" w:lastColumn="0" w:noHBand="0" w:noVBand="1"/>
      </w:tblPr>
      <w:tblGrid>
        <w:gridCol w:w="7054"/>
        <w:gridCol w:w="7229"/>
      </w:tblGrid>
      <w:tr w:rsidR="00E71849" w:rsidRPr="00385B43" w14:paraId="132FEEC9" w14:textId="77777777" w:rsidTr="00F73460">
        <w:trPr>
          <w:trHeight w:val="354"/>
        </w:trPr>
        <w:tc>
          <w:tcPr>
            <w:tcW w:w="14283" w:type="dxa"/>
            <w:gridSpan w:val="2"/>
            <w:tcBorders>
              <w:top w:val="single" w:sz="4" w:space="0" w:color="auto"/>
              <w:left w:val="single" w:sz="4" w:space="0" w:color="auto"/>
              <w:bottom w:val="single" w:sz="4" w:space="0" w:color="000000"/>
              <w:right w:val="single" w:sz="4" w:space="0" w:color="auto"/>
            </w:tcBorders>
            <w:shd w:val="clear" w:color="auto" w:fill="548DD4" w:themeFill="text2" w:themeFillTint="99"/>
            <w:vAlign w:val="center"/>
            <w:hideMark/>
          </w:tcPr>
          <w:p w14:paraId="0274BA11" w14:textId="023E420A" w:rsidR="00E71849" w:rsidRPr="00385B43" w:rsidRDefault="00E71849" w:rsidP="00A1200F">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A1200F">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A1200F" w14:paraId="0FFF3B8A" w14:textId="77777777" w:rsidTr="00F73460">
        <w:trPr>
          <w:trHeight w:val="142"/>
        </w:trPr>
        <w:tc>
          <w:tcPr>
            <w:tcW w:w="7054"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tcPr>
          <w:p w14:paraId="30E858FB" w14:textId="77777777" w:rsidR="00C11A6E" w:rsidRPr="00343A58" w:rsidRDefault="00C11A6E" w:rsidP="00367725">
            <w:pPr>
              <w:rPr>
                <w:rFonts w:ascii="Arial Narrow" w:hAnsi="Arial Narrow"/>
              </w:rPr>
            </w:pPr>
            <w:r w:rsidRPr="00343A58">
              <w:rPr>
                <w:rFonts w:ascii="Arial Narrow" w:hAnsi="Arial Narrow"/>
              </w:rPr>
              <w:t>Podmienka poskytnutia príspevku</w:t>
            </w:r>
            <w:r w:rsidR="00344F28" w:rsidRPr="00343A58">
              <w:rPr>
                <w:rFonts w:ascii="Arial Narrow" w:hAnsi="Arial Narrow"/>
              </w:rPr>
              <w:t>:</w:t>
            </w:r>
          </w:p>
        </w:tc>
        <w:tc>
          <w:tcPr>
            <w:tcW w:w="7229"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tcPr>
          <w:p w14:paraId="5CAA655B" w14:textId="77A5C7F1" w:rsidR="00C11A6E" w:rsidRPr="00343A58" w:rsidRDefault="00C11A6E" w:rsidP="00367725">
            <w:pPr>
              <w:rPr>
                <w:rFonts w:ascii="Arial Narrow" w:hAnsi="Arial Narrow"/>
              </w:rPr>
            </w:pPr>
            <w:r w:rsidRPr="00343A58">
              <w:rPr>
                <w:rFonts w:ascii="Arial Narrow" w:hAnsi="Arial Narrow"/>
              </w:rPr>
              <w:t>Príloha</w:t>
            </w:r>
            <w:r w:rsidR="00344F28" w:rsidRPr="00343A58">
              <w:rPr>
                <w:rFonts w:ascii="Arial Narrow" w:hAnsi="Arial Narrow"/>
              </w:rPr>
              <w:t>:</w:t>
            </w:r>
          </w:p>
        </w:tc>
      </w:tr>
      <w:tr w:rsidR="008371AF" w:rsidRPr="00385B43" w14:paraId="76D7D5FE" w14:textId="77777777" w:rsidTr="0002533E">
        <w:trPr>
          <w:trHeight w:val="340"/>
        </w:trPr>
        <w:tc>
          <w:tcPr>
            <w:tcW w:w="7054" w:type="dxa"/>
            <w:tcBorders>
              <w:top w:val="single" w:sz="4" w:space="0" w:color="000000"/>
            </w:tcBorders>
            <w:vAlign w:val="center"/>
            <w:hideMark/>
          </w:tcPr>
          <w:p w14:paraId="4D9BCAB0" w14:textId="324390A7" w:rsidR="008371AF" w:rsidRPr="00385B43" w:rsidRDefault="008371AF" w:rsidP="00FF7F4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Pr="00385B43">
              <w:rPr>
                <w:rFonts w:ascii="Arial Narrow" w:hAnsi="Arial Narrow"/>
                <w:sz w:val="18"/>
                <w:szCs w:val="18"/>
              </w:rPr>
              <w:t xml:space="preserve"> </w:t>
            </w:r>
            <w:r w:rsidR="00A54518" w:rsidRPr="00385B43">
              <w:rPr>
                <w:rFonts w:ascii="Arial Narrow" w:hAnsi="Arial Narrow"/>
                <w:sz w:val="18"/>
                <w:szCs w:val="18"/>
              </w:rPr>
              <w:t xml:space="preserve">a veľkosť podniku </w:t>
            </w:r>
          </w:p>
        </w:tc>
        <w:tc>
          <w:tcPr>
            <w:tcW w:w="7229" w:type="dxa"/>
            <w:tcBorders>
              <w:top w:val="single" w:sz="4" w:space="0" w:color="000000"/>
            </w:tcBorders>
            <w:vAlign w:val="center"/>
            <w:hideMark/>
          </w:tcPr>
          <w:p w14:paraId="1CEAF50E" w14:textId="747596FA" w:rsidR="00C0655E" w:rsidRDefault="00353C0C" w:rsidP="00093153">
            <w:pPr>
              <w:pStyle w:val="Odsekzoznamu"/>
              <w:tabs>
                <w:tab w:val="left" w:pos="1451"/>
              </w:tabs>
              <w:autoSpaceDE w:val="0"/>
              <w:autoSpaceDN w:val="0"/>
              <w:ind w:left="1451" w:hanging="1385"/>
              <w:jc w:val="left"/>
              <w:rPr>
                <w:ins w:id="270" w:author="Autor"/>
                <w:rFonts w:ascii="Arial Narrow" w:hAnsi="Arial Narrow"/>
                <w:sz w:val="18"/>
                <w:szCs w:val="18"/>
              </w:rPr>
            </w:pPr>
            <w:r w:rsidRPr="00385B43">
              <w:rPr>
                <w:rFonts w:ascii="Arial Narrow" w:hAnsi="Arial Narrow"/>
                <w:sz w:val="18"/>
                <w:szCs w:val="18"/>
              </w:rPr>
              <w:t xml:space="preserve">Príloha č. </w:t>
            </w:r>
            <w:del w:id="271" w:author="Autor">
              <w:r w:rsidR="0002533E" w:rsidDel="00A42226">
                <w:rPr>
                  <w:rFonts w:ascii="Arial Narrow" w:hAnsi="Arial Narrow"/>
                  <w:sz w:val="18"/>
                  <w:szCs w:val="18"/>
                </w:rPr>
                <w:delText>0</w:delText>
              </w:r>
            </w:del>
            <w:r w:rsidR="00B440E0">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w:t>
            </w:r>
            <w:r w:rsidR="00385B43" w:rsidRPr="00F15F1F">
              <w:rPr>
                <w:rFonts w:ascii="Arial Narrow" w:hAnsi="Arial Narrow"/>
                <w:sz w:val="18"/>
                <w:szCs w:val="18"/>
              </w:rPr>
              <w:t>iadateľ</w:t>
            </w:r>
            <w:r w:rsidR="00385B43">
              <w:rPr>
                <w:rFonts w:ascii="Arial Narrow" w:hAnsi="Arial Narrow"/>
                <w:sz w:val="18"/>
                <w:szCs w:val="18"/>
              </w:rPr>
              <w:t>a</w:t>
            </w:r>
            <w:r>
              <w:rPr>
                <w:rFonts w:ascii="Arial Narrow" w:hAnsi="Arial Narrow"/>
                <w:sz w:val="18"/>
                <w:szCs w:val="18"/>
              </w:rPr>
              <w:t xml:space="preserve"> (ak relevantné)</w:t>
            </w:r>
          </w:p>
          <w:p w14:paraId="1AE1DFDD" w14:textId="31EC2281" w:rsidR="00A42226" w:rsidRDefault="00A42226" w:rsidP="00A42226">
            <w:pPr>
              <w:pStyle w:val="Odsekzoznamu"/>
              <w:tabs>
                <w:tab w:val="left" w:pos="1593"/>
              </w:tabs>
              <w:autoSpaceDE w:val="0"/>
              <w:autoSpaceDN w:val="0"/>
              <w:ind w:left="1593" w:hanging="1527"/>
              <w:rPr>
                <w:ins w:id="272" w:author="Autor"/>
                <w:rFonts w:ascii="Arial Narrow" w:hAnsi="Arial Narrow"/>
                <w:sz w:val="18"/>
                <w:szCs w:val="18"/>
              </w:rPr>
            </w:pPr>
            <w:ins w:id="273" w:author="Autor">
              <w:r w:rsidRPr="00385B43">
                <w:rPr>
                  <w:rFonts w:ascii="Arial Narrow" w:hAnsi="Arial Narrow"/>
                  <w:sz w:val="18"/>
                  <w:szCs w:val="18"/>
                </w:rPr>
                <w:t>Príloha č.</w:t>
              </w:r>
              <w:r>
                <w:rPr>
                  <w:rFonts w:ascii="Arial Narrow" w:hAnsi="Arial Narrow"/>
                  <w:sz w:val="18"/>
                  <w:szCs w:val="18"/>
                </w:rPr>
                <w:t>2</w:t>
              </w:r>
              <w:r w:rsidRPr="00385B43">
                <w:rPr>
                  <w:rFonts w:ascii="Arial Narrow" w:hAnsi="Arial Narrow"/>
                  <w:sz w:val="18"/>
                  <w:szCs w:val="18"/>
                </w:rPr>
                <w:t xml:space="preserve">  ŽoPr –</w:t>
              </w:r>
              <w:r w:rsidRPr="005248A8">
                <w:rPr>
                  <w:rFonts w:ascii="Arial Narrow" w:hAnsi="Arial Narrow"/>
                  <w:sz w:val="18"/>
                  <w:szCs w:val="18"/>
                </w:rPr>
                <w:t>Zrušenie osvedčenia o zápise do evidencie SHR</w:t>
              </w:r>
              <w:r>
                <w:rPr>
                  <w:rFonts w:ascii="Arial Narrow" w:hAnsi="Arial Narrow"/>
                  <w:sz w:val="18"/>
                  <w:szCs w:val="18"/>
                </w:rPr>
                <w:t xml:space="preserve"> (ak relevantné)</w:t>
              </w:r>
            </w:ins>
          </w:p>
          <w:p w14:paraId="7BA08B1F" w14:textId="77777777" w:rsidR="00A42226" w:rsidRDefault="00A42226" w:rsidP="00093153">
            <w:pPr>
              <w:pStyle w:val="Odsekzoznamu"/>
              <w:tabs>
                <w:tab w:val="left" w:pos="1451"/>
              </w:tabs>
              <w:autoSpaceDE w:val="0"/>
              <w:autoSpaceDN w:val="0"/>
              <w:ind w:left="1451" w:hanging="1385"/>
              <w:jc w:val="left"/>
              <w:rPr>
                <w:rFonts w:ascii="Arial Narrow" w:hAnsi="Arial Narrow"/>
                <w:sz w:val="18"/>
                <w:szCs w:val="18"/>
              </w:rPr>
            </w:pPr>
          </w:p>
          <w:p w14:paraId="455D1493" w14:textId="6E3318BE" w:rsidR="00E4250F" w:rsidRDefault="00E4250F" w:rsidP="00093153">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ins w:id="274" w:author="Autor">
              <w:r w:rsidR="00A42226">
                <w:rPr>
                  <w:rFonts w:ascii="Arial Narrow" w:hAnsi="Arial Narrow"/>
                  <w:sz w:val="18"/>
                  <w:szCs w:val="18"/>
                </w:rPr>
                <w:t>3</w:t>
              </w:r>
            </w:ins>
            <w:del w:id="275" w:author="Autor">
              <w:r w:rsidR="0002533E" w:rsidDel="00A42226">
                <w:rPr>
                  <w:rFonts w:ascii="Arial Narrow" w:hAnsi="Arial Narrow"/>
                  <w:sz w:val="18"/>
                  <w:szCs w:val="18"/>
                </w:rPr>
                <w:delText>0</w:delText>
              </w:r>
              <w:r w:rsidR="00B440E0" w:rsidDel="00A42226">
                <w:rPr>
                  <w:rFonts w:ascii="Arial Narrow" w:hAnsi="Arial Narrow"/>
                  <w:sz w:val="18"/>
                  <w:szCs w:val="18"/>
                </w:rPr>
                <w:delText>2</w:delText>
              </w:r>
            </w:del>
            <w:r w:rsidRPr="00385B43">
              <w:rPr>
                <w:rFonts w:ascii="Arial Narrow" w:hAnsi="Arial Narrow"/>
                <w:sz w:val="18"/>
                <w:szCs w:val="18"/>
              </w:rPr>
              <w:t xml:space="preserve"> ŽoPr –</w:t>
            </w:r>
            <w:r w:rsidR="00093153">
              <w:rPr>
                <w:rFonts w:ascii="Arial Narrow" w:hAnsi="Arial Narrow"/>
                <w:sz w:val="18"/>
                <w:szCs w:val="18"/>
              </w:rPr>
              <w:t xml:space="preserve"> </w:t>
            </w:r>
            <w:r>
              <w:rPr>
                <w:rFonts w:ascii="Arial Narrow" w:hAnsi="Arial Narrow"/>
                <w:sz w:val="18"/>
                <w:szCs w:val="18"/>
              </w:rPr>
              <w:t>V</w:t>
            </w:r>
            <w:r w:rsidRPr="00385B43">
              <w:rPr>
                <w:rFonts w:ascii="Arial Narrow" w:hAnsi="Arial Narrow"/>
                <w:sz w:val="18"/>
                <w:szCs w:val="18"/>
              </w:rPr>
              <w:t xml:space="preserve">yhlásenie </w:t>
            </w:r>
            <w:r>
              <w:rPr>
                <w:rFonts w:ascii="Arial Narrow" w:hAnsi="Arial Narrow"/>
                <w:sz w:val="18"/>
                <w:szCs w:val="18"/>
              </w:rPr>
              <w:t>o veľkosti podniku</w:t>
            </w:r>
          </w:p>
          <w:p w14:paraId="6CBBAC8F" w14:textId="75134537" w:rsidR="00D2777E" w:rsidRPr="00A1200F" w:rsidRDefault="00D2777E" w:rsidP="00093153">
            <w:pPr>
              <w:pStyle w:val="Odsekzoznamu"/>
              <w:tabs>
                <w:tab w:val="left" w:pos="1593"/>
              </w:tabs>
              <w:autoSpaceDE w:val="0"/>
              <w:autoSpaceDN w:val="0"/>
              <w:ind w:left="1593" w:hanging="1527"/>
              <w:jc w:val="left"/>
              <w:rPr>
                <w:rFonts w:ascii="Arial Narrow" w:hAnsi="Arial Narrow"/>
                <w:sz w:val="18"/>
                <w:szCs w:val="18"/>
              </w:rPr>
            </w:pPr>
            <w:r w:rsidRPr="00D2777E">
              <w:rPr>
                <w:rFonts w:ascii="Arial Narrow" w:hAnsi="Arial Narrow"/>
                <w:sz w:val="18"/>
                <w:szCs w:val="18"/>
              </w:rPr>
              <w:t>Účtovná závierka žiadateľa (ak nie je zverejnená v registri účtovných závierok)/Daňové priznanie</w:t>
            </w:r>
          </w:p>
        </w:tc>
      </w:tr>
      <w:tr w:rsidR="00C0655E" w:rsidRPr="00385B43" w14:paraId="176BEECF" w14:textId="77777777" w:rsidTr="0002533E">
        <w:trPr>
          <w:trHeight w:val="340"/>
        </w:trPr>
        <w:tc>
          <w:tcPr>
            <w:tcW w:w="7054" w:type="dxa"/>
            <w:vAlign w:val="center"/>
          </w:tcPr>
          <w:p w14:paraId="29D52E20" w14:textId="77777777" w:rsidR="00C0655E" w:rsidRPr="00385B43" w:rsidRDefault="00C0655E" w:rsidP="0002533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229" w:type="dxa"/>
            <w:vAlign w:val="center"/>
          </w:tcPr>
          <w:p w14:paraId="72573A7E" w14:textId="7DF5179F" w:rsidR="00C0655E" w:rsidRPr="002B5138" w:rsidRDefault="00C0655E" w:rsidP="002315C6">
            <w:pPr>
              <w:pStyle w:val="Odsekzoznamu"/>
              <w:autoSpaceDE w:val="0"/>
              <w:autoSpaceDN w:val="0"/>
              <w:ind w:left="1456" w:hanging="1390"/>
              <w:rPr>
                <w:rFonts w:ascii="Arial Narrow" w:hAnsi="Arial Narrow"/>
                <w:sz w:val="18"/>
                <w:szCs w:val="18"/>
              </w:rPr>
            </w:pPr>
            <w:r w:rsidRPr="002B5138">
              <w:rPr>
                <w:rFonts w:ascii="Arial Narrow" w:hAnsi="Arial Narrow"/>
                <w:sz w:val="18"/>
                <w:szCs w:val="18"/>
              </w:rPr>
              <w:t xml:space="preserve">Príloha č. </w:t>
            </w:r>
            <w:del w:id="276" w:author="Autor">
              <w:r w:rsidR="0002533E" w:rsidRPr="002B5138" w:rsidDel="00A42226">
                <w:rPr>
                  <w:rFonts w:ascii="Arial Narrow" w:hAnsi="Arial Narrow"/>
                  <w:sz w:val="18"/>
                  <w:szCs w:val="18"/>
                </w:rPr>
                <w:delText>0</w:delText>
              </w:r>
              <w:r w:rsidR="006746F6" w:rsidDel="00A42226">
                <w:rPr>
                  <w:rFonts w:ascii="Arial Narrow" w:hAnsi="Arial Narrow"/>
                  <w:sz w:val="18"/>
                  <w:szCs w:val="18"/>
                </w:rPr>
                <w:delText>3</w:delText>
              </w:r>
              <w:r w:rsidRPr="002B5138" w:rsidDel="00A42226">
                <w:rPr>
                  <w:rFonts w:ascii="Arial Narrow" w:hAnsi="Arial Narrow"/>
                  <w:sz w:val="18"/>
                  <w:szCs w:val="18"/>
                </w:rPr>
                <w:delText xml:space="preserve"> </w:delText>
              </w:r>
            </w:del>
            <w:ins w:id="277" w:author="Autor">
              <w:r w:rsidR="00A42226">
                <w:rPr>
                  <w:rFonts w:ascii="Arial Narrow" w:hAnsi="Arial Narrow"/>
                  <w:sz w:val="18"/>
                  <w:szCs w:val="18"/>
                </w:rPr>
                <w:t>4</w:t>
              </w:r>
              <w:r w:rsidR="00A42226" w:rsidRPr="002B5138">
                <w:rPr>
                  <w:rFonts w:ascii="Arial Narrow" w:hAnsi="Arial Narrow"/>
                  <w:sz w:val="18"/>
                  <w:szCs w:val="18"/>
                </w:rPr>
                <w:t xml:space="preserve"> </w:t>
              </w:r>
            </w:ins>
            <w:r w:rsidRPr="002B5138">
              <w:rPr>
                <w:rFonts w:ascii="Arial Narrow" w:hAnsi="Arial Narrow"/>
                <w:sz w:val="18"/>
                <w:szCs w:val="18"/>
              </w:rPr>
              <w:t>ŽoPr – Dokumenty preukazujúce finančnú spôsobilosť</w:t>
            </w:r>
            <w:r w:rsidRPr="002B5138" w:rsidDel="0016689D">
              <w:rPr>
                <w:rFonts w:ascii="Arial Narrow" w:hAnsi="Arial Narrow"/>
                <w:sz w:val="18"/>
                <w:szCs w:val="18"/>
              </w:rPr>
              <w:t xml:space="preserve"> </w:t>
            </w:r>
            <w:r w:rsidRPr="002B5138">
              <w:rPr>
                <w:rFonts w:ascii="Arial Narrow" w:hAnsi="Arial Narrow"/>
                <w:sz w:val="18"/>
                <w:szCs w:val="18"/>
              </w:rPr>
              <w:t xml:space="preserve">žiadateľa </w:t>
            </w:r>
            <w:r w:rsidR="00B440E0" w:rsidRPr="002B5138">
              <w:rPr>
                <w:rFonts w:ascii="Arial Narrow" w:hAnsi="Arial Narrow"/>
                <w:sz w:val="18"/>
                <w:szCs w:val="18"/>
              </w:rPr>
              <w:t xml:space="preserve"> </w:t>
            </w:r>
          </w:p>
        </w:tc>
      </w:tr>
      <w:tr w:rsidR="00C0655E" w:rsidRPr="00385B43" w14:paraId="5F0F6FA0" w14:textId="77777777" w:rsidTr="0002533E">
        <w:trPr>
          <w:trHeight w:val="340"/>
        </w:trPr>
        <w:tc>
          <w:tcPr>
            <w:tcW w:w="7054" w:type="dxa"/>
            <w:vAlign w:val="center"/>
          </w:tcPr>
          <w:p w14:paraId="669E2F42" w14:textId="0ED137BA" w:rsidR="00C0655E" w:rsidRPr="00385B43" w:rsidRDefault="00CE155D" w:rsidP="0002533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ani jeho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229" w:type="dxa"/>
            <w:vAlign w:val="center"/>
          </w:tcPr>
          <w:p w14:paraId="428763E0" w14:textId="752E7ACC" w:rsidR="00C0655E" w:rsidRPr="002B5138" w:rsidRDefault="00C0655E" w:rsidP="00093153">
            <w:pPr>
              <w:pStyle w:val="Odsekzoznamu"/>
              <w:tabs>
                <w:tab w:val="left" w:pos="-7196"/>
              </w:tabs>
              <w:autoSpaceDE w:val="0"/>
              <w:autoSpaceDN w:val="0"/>
              <w:ind w:left="1451" w:hanging="1385"/>
              <w:jc w:val="left"/>
              <w:rPr>
                <w:rFonts w:ascii="Arial Narrow" w:hAnsi="Arial Narrow"/>
                <w:sz w:val="18"/>
                <w:szCs w:val="18"/>
              </w:rPr>
            </w:pPr>
            <w:r w:rsidRPr="002B5138">
              <w:rPr>
                <w:rFonts w:ascii="Arial Narrow" w:hAnsi="Arial Narrow"/>
                <w:sz w:val="18"/>
                <w:szCs w:val="18"/>
              </w:rPr>
              <w:t xml:space="preserve">Príloha č. </w:t>
            </w:r>
            <w:del w:id="278" w:author="Autor">
              <w:r w:rsidR="0002533E" w:rsidRPr="002B5138" w:rsidDel="00A42226">
                <w:rPr>
                  <w:rFonts w:ascii="Arial Narrow" w:hAnsi="Arial Narrow"/>
                  <w:sz w:val="18"/>
                  <w:szCs w:val="18"/>
                </w:rPr>
                <w:delText>0</w:delText>
              </w:r>
              <w:r w:rsidR="006746F6" w:rsidDel="00A42226">
                <w:rPr>
                  <w:rFonts w:ascii="Arial Narrow" w:hAnsi="Arial Narrow"/>
                  <w:sz w:val="18"/>
                  <w:szCs w:val="18"/>
                </w:rPr>
                <w:delText>4</w:delText>
              </w:r>
              <w:r w:rsidRPr="002B5138" w:rsidDel="00A42226">
                <w:rPr>
                  <w:rFonts w:ascii="Arial Narrow" w:hAnsi="Arial Narrow"/>
                  <w:sz w:val="18"/>
                  <w:szCs w:val="18"/>
                </w:rPr>
                <w:delText xml:space="preserve"> </w:delText>
              </w:r>
            </w:del>
            <w:ins w:id="279" w:author="Autor">
              <w:r w:rsidR="00A42226">
                <w:rPr>
                  <w:rFonts w:ascii="Arial Narrow" w:hAnsi="Arial Narrow"/>
                  <w:sz w:val="18"/>
                  <w:szCs w:val="18"/>
                </w:rPr>
                <w:t>5</w:t>
              </w:r>
            </w:ins>
            <w:r w:rsidRPr="002B5138">
              <w:rPr>
                <w:rFonts w:ascii="Arial Narrow" w:hAnsi="Arial Narrow"/>
                <w:sz w:val="18"/>
                <w:szCs w:val="18"/>
              </w:rPr>
              <w:t>ŽoP</w:t>
            </w:r>
            <w:r w:rsidR="00CE155D" w:rsidRPr="002B5138">
              <w:rPr>
                <w:rFonts w:ascii="Arial Narrow" w:hAnsi="Arial Narrow"/>
                <w:sz w:val="18"/>
                <w:szCs w:val="18"/>
              </w:rPr>
              <w:t>r</w:t>
            </w:r>
            <w:r w:rsidRPr="002B5138">
              <w:rPr>
                <w:rFonts w:ascii="Arial Narrow" w:hAnsi="Arial Narrow"/>
                <w:sz w:val="18"/>
                <w:szCs w:val="18"/>
              </w:rPr>
              <w:t xml:space="preserve"> – </w:t>
            </w:r>
            <w:r w:rsidR="00093153" w:rsidRPr="002B5138">
              <w:rPr>
                <w:rFonts w:ascii="Arial Narrow" w:hAnsi="Arial Narrow"/>
                <w:sz w:val="18"/>
                <w:szCs w:val="18"/>
              </w:rPr>
              <w:t xml:space="preserve"> </w:t>
            </w:r>
            <w:r w:rsidRPr="002B5138">
              <w:rPr>
                <w:rFonts w:ascii="Arial Narrow" w:hAnsi="Arial Narrow"/>
                <w:sz w:val="18"/>
                <w:szCs w:val="18"/>
              </w:rPr>
              <w:t>Výpis z registra trestov</w:t>
            </w:r>
            <w:r w:rsidR="00CE155D" w:rsidRPr="002B5138">
              <w:rPr>
                <w:rFonts w:ascii="Arial Narrow" w:hAnsi="Arial Narrow"/>
                <w:sz w:val="18"/>
                <w:szCs w:val="18"/>
              </w:rPr>
              <w:t xml:space="preserve"> fyzických osôb</w:t>
            </w:r>
            <w:r w:rsidR="00B440E0" w:rsidRPr="002B5138">
              <w:rPr>
                <w:rFonts w:ascii="Arial Narrow" w:hAnsi="Arial Narrow"/>
                <w:sz w:val="18"/>
                <w:szCs w:val="18"/>
              </w:rPr>
              <w:t xml:space="preserve"> </w:t>
            </w:r>
          </w:p>
        </w:tc>
      </w:tr>
      <w:tr w:rsidR="00C0655E" w:rsidRPr="00385B43" w14:paraId="7E964FF2" w14:textId="77777777" w:rsidTr="0002533E">
        <w:trPr>
          <w:trHeight w:val="340"/>
        </w:trPr>
        <w:tc>
          <w:tcPr>
            <w:tcW w:w="7054" w:type="dxa"/>
            <w:vAlign w:val="center"/>
          </w:tcPr>
          <w:p w14:paraId="2E590A1A" w14:textId="06017608" w:rsidR="00C0655E" w:rsidRPr="00385B43" w:rsidRDefault="00CE155D" w:rsidP="0002533E">
            <w:pPr>
              <w:pStyle w:val="Odsekzoznamu"/>
              <w:numPr>
                <w:ilvl w:val="0"/>
                <w:numId w:val="8"/>
              </w:numPr>
              <w:tabs>
                <w:tab w:val="left" w:pos="1377"/>
              </w:tabs>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w:t>
            </w:r>
          </w:p>
        </w:tc>
        <w:tc>
          <w:tcPr>
            <w:tcW w:w="7229" w:type="dxa"/>
            <w:vAlign w:val="center"/>
          </w:tcPr>
          <w:p w14:paraId="28E5450A" w14:textId="37C228D3" w:rsidR="00C0655E" w:rsidRPr="002B5138"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2B5138">
              <w:rPr>
                <w:rFonts w:ascii="Arial Narrow" w:hAnsi="Arial Narrow"/>
                <w:sz w:val="18"/>
                <w:szCs w:val="18"/>
              </w:rPr>
              <w:t>Bez osobitnej prílohy</w:t>
            </w:r>
          </w:p>
        </w:tc>
      </w:tr>
      <w:tr w:rsidR="00CE155D" w:rsidRPr="00385B43" w14:paraId="193E35A7" w14:textId="77777777" w:rsidTr="0002533E">
        <w:trPr>
          <w:trHeight w:val="340"/>
        </w:trPr>
        <w:tc>
          <w:tcPr>
            <w:tcW w:w="7054" w:type="dxa"/>
            <w:vAlign w:val="center"/>
          </w:tcPr>
          <w:p w14:paraId="6E3A3280" w14:textId="37E897DF" w:rsidR="00CE155D" w:rsidRPr="00385B43" w:rsidRDefault="00BC2F91" w:rsidP="00BC2F91">
            <w:pPr>
              <w:pStyle w:val="Odsekzoznamu"/>
              <w:numPr>
                <w:ilvl w:val="0"/>
                <w:numId w:val="8"/>
              </w:numPr>
              <w:autoSpaceDE w:val="0"/>
              <w:autoSpaceDN w:val="0"/>
              <w:ind w:left="426"/>
              <w:jc w:val="left"/>
              <w:rPr>
                <w:rFonts w:ascii="Arial Narrow" w:hAnsi="Arial Narrow"/>
                <w:sz w:val="18"/>
                <w:szCs w:val="18"/>
              </w:rPr>
            </w:pPr>
            <w:r>
              <w:rPr>
                <w:rFonts w:ascii="Arial Narrow" w:hAnsi="Arial Narrow"/>
                <w:sz w:val="18"/>
                <w:szCs w:val="18"/>
              </w:rPr>
              <w:t xml:space="preserve">Oprávnenosť </w:t>
            </w:r>
            <w:r w:rsidR="00CE155D" w:rsidRPr="00385B43">
              <w:rPr>
                <w:rFonts w:ascii="Arial Narrow" w:hAnsi="Arial Narrow"/>
                <w:sz w:val="18"/>
                <w:szCs w:val="18"/>
              </w:rPr>
              <w:t>aktivít projektu</w:t>
            </w:r>
          </w:p>
        </w:tc>
        <w:tc>
          <w:tcPr>
            <w:tcW w:w="7229" w:type="dxa"/>
            <w:vAlign w:val="center"/>
          </w:tcPr>
          <w:p w14:paraId="0BE632F9" w14:textId="72AA8E65" w:rsidR="00CE155D" w:rsidRPr="002B5138"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2B5138">
              <w:rPr>
                <w:rFonts w:ascii="Arial Narrow" w:hAnsi="Arial Narrow"/>
                <w:sz w:val="18"/>
                <w:szCs w:val="18"/>
              </w:rPr>
              <w:t>Bez osobitnej prílohy</w:t>
            </w:r>
          </w:p>
        </w:tc>
      </w:tr>
      <w:tr w:rsidR="00CE155D" w:rsidRPr="00385B43" w14:paraId="61DD8578" w14:textId="77777777" w:rsidTr="0002533E">
        <w:trPr>
          <w:trHeight w:val="340"/>
        </w:trPr>
        <w:tc>
          <w:tcPr>
            <w:tcW w:w="7054" w:type="dxa"/>
            <w:vAlign w:val="center"/>
          </w:tcPr>
          <w:p w14:paraId="76BC9D98" w14:textId="046D1DCC" w:rsidR="00CE155D" w:rsidRPr="00385B43" w:rsidRDefault="00CE155D" w:rsidP="0002533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del w:id="280" w:author="Autor">
              <w:r w:rsidRPr="00385B43" w:rsidDel="00A42226">
                <w:rPr>
                  <w:rFonts w:ascii="Arial Narrow" w:hAnsi="Arial Narrow"/>
                  <w:sz w:val="18"/>
                  <w:szCs w:val="18"/>
                </w:rPr>
                <w:delText>práce na</w:delText>
              </w:r>
            </w:del>
            <w:ins w:id="281" w:author="Autor">
              <w:r w:rsidR="00A42226">
                <w:rPr>
                  <w:rFonts w:ascii="Arial Narrow" w:hAnsi="Arial Narrow"/>
                  <w:sz w:val="18"/>
                  <w:szCs w:val="18"/>
                </w:rPr>
                <w:t>realizáciu</w:t>
              </w:r>
            </w:ins>
            <w:r w:rsidRPr="00385B43">
              <w:rPr>
                <w:rFonts w:ascii="Arial Narrow" w:hAnsi="Arial Narrow"/>
                <w:sz w:val="18"/>
                <w:szCs w:val="18"/>
              </w:rPr>
              <w:t xml:space="preserve"> projekt</w:t>
            </w:r>
            <w:ins w:id="282" w:author="Autor">
              <w:r w:rsidR="00A42226">
                <w:rPr>
                  <w:rFonts w:ascii="Arial Narrow" w:hAnsi="Arial Narrow"/>
                  <w:sz w:val="18"/>
                  <w:szCs w:val="18"/>
                </w:rPr>
                <w:t>u</w:t>
              </w:r>
            </w:ins>
            <w:del w:id="283" w:author="Autor">
              <w:r w:rsidRPr="00385B43" w:rsidDel="00A42226">
                <w:rPr>
                  <w:rFonts w:ascii="Arial Narrow" w:hAnsi="Arial Narrow"/>
                  <w:sz w:val="18"/>
                  <w:szCs w:val="18"/>
                </w:rPr>
                <w:delText>e</w:delText>
              </w:r>
            </w:del>
            <w:r w:rsidRPr="00385B43">
              <w:rPr>
                <w:rFonts w:ascii="Arial Narrow" w:hAnsi="Arial Narrow"/>
                <w:sz w:val="18"/>
                <w:szCs w:val="18"/>
              </w:rPr>
              <w:t xml:space="preserve"> pred </w:t>
            </w:r>
            <w:del w:id="284" w:author="Autor">
              <w:r w:rsidRPr="00385B43" w:rsidDel="00A42226">
                <w:rPr>
                  <w:rFonts w:ascii="Arial Narrow" w:hAnsi="Arial Narrow"/>
                  <w:sz w:val="18"/>
                  <w:szCs w:val="18"/>
                </w:rPr>
                <w:delText>nadobudnutím účinnosti zmluvy o </w:delText>
              </w:r>
            </w:del>
            <w:ins w:id="285" w:author="Autor">
              <w:r w:rsidR="00A42226">
                <w:rPr>
                  <w:rFonts w:ascii="Arial Narrow" w:hAnsi="Arial Narrow"/>
                  <w:sz w:val="18"/>
                  <w:szCs w:val="18"/>
                </w:rPr>
                <w:t> </w:t>
              </w:r>
            </w:ins>
            <w:del w:id="286" w:author="Autor">
              <w:r w:rsidRPr="00385B43" w:rsidDel="00A42226">
                <w:rPr>
                  <w:rFonts w:ascii="Arial Narrow" w:hAnsi="Arial Narrow"/>
                  <w:sz w:val="18"/>
                  <w:szCs w:val="18"/>
                </w:rPr>
                <w:delText>príspevku</w:delText>
              </w:r>
            </w:del>
            <w:ins w:id="287" w:author="Autor">
              <w:r w:rsidR="00A42226">
                <w:rPr>
                  <w:rFonts w:ascii="Arial Narrow" w:hAnsi="Arial Narrow"/>
                  <w:sz w:val="18"/>
                  <w:szCs w:val="18"/>
                </w:rPr>
                <w:t>predložením ŽoPr na MAS</w:t>
              </w:r>
            </w:ins>
          </w:p>
        </w:tc>
        <w:tc>
          <w:tcPr>
            <w:tcW w:w="7229" w:type="dxa"/>
            <w:vAlign w:val="center"/>
          </w:tcPr>
          <w:p w14:paraId="3CF6C482" w14:textId="61FA0007" w:rsidR="00CE155D" w:rsidRPr="002B5138"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2B5138">
              <w:rPr>
                <w:rFonts w:ascii="Arial Narrow" w:hAnsi="Arial Narrow"/>
                <w:sz w:val="18"/>
                <w:szCs w:val="18"/>
              </w:rPr>
              <w:t>Bez osobitnej prílohy</w:t>
            </w:r>
          </w:p>
        </w:tc>
      </w:tr>
      <w:tr w:rsidR="00CE155D" w:rsidRPr="00385B43" w14:paraId="4BF81E28" w14:textId="77777777" w:rsidTr="0002533E">
        <w:trPr>
          <w:trHeight w:val="340"/>
        </w:trPr>
        <w:tc>
          <w:tcPr>
            <w:tcW w:w="7054" w:type="dxa"/>
            <w:vAlign w:val="center"/>
          </w:tcPr>
          <w:p w14:paraId="029D0E2E" w14:textId="6C8C10D2" w:rsidR="00CE155D" w:rsidRPr="00385B43" w:rsidRDefault="00CE155D" w:rsidP="0002533E">
            <w:pPr>
              <w:pStyle w:val="Odsekzoznamu"/>
              <w:numPr>
                <w:ilvl w:val="0"/>
                <w:numId w:val="8"/>
              </w:numPr>
              <w:autoSpaceDE w:val="0"/>
              <w:autoSpaceDN w:val="0"/>
              <w:ind w:left="426"/>
              <w:jc w:val="left"/>
              <w:rPr>
                <w:rFonts w:ascii="Arial Narrow" w:hAnsi="Arial Narrow"/>
                <w:sz w:val="18"/>
                <w:szCs w:val="18"/>
              </w:rPr>
            </w:pPr>
            <w:r w:rsidRPr="00385B43">
              <w:rPr>
                <w:rFonts w:ascii="Arial Narrow" w:hAnsi="Arial Narrow"/>
                <w:sz w:val="18"/>
                <w:szCs w:val="18"/>
              </w:rPr>
              <w:t>Podmienka, že projekt je realizovaný na území MAS</w:t>
            </w:r>
          </w:p>
        </w:tc>
        <w:tc>
          <w:tcPr>
            <w:tcW w:w="7229" w:type="dxa"/>
            <w:vAlign w:val="center"/>
          </w:tcPr>
          <w:p w14:paraId="5E35AB43" w14:textId="717D66E4" w:rsidR="00CE155D" w:rsidRPr="002B5138"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2B5138">
              <w:rPr>
                <w:rFonts w:ascii="Arial Narrow" w:hAnsi="Arial Narrow"/>
                <w:sz w:val="18"/>
                <w:szCs w:val="18"/>
              </w:rPr>
              <w:t>Bez osobitnej prílohy</w:t>
            </w:r>
          </w:p>
        </w:tc>
      </w:tr>
      <w:tr w:rsidR="00CE155D" w:rsidRPr="00385B43" w14:paraId="75346AA1" w14:textId="77777777" w:rsidTr="0002533E">
        <w:trPr>
          <w:trHeight w:val="340"/>
        </w:trPr>
        <w:tc>
          <w:tcPr>
            <w:tcW w:w="7054" w:type="dxa"/>
            <w:vAlign w:val="center"/>
          </w:tcPr>
          <w:p w14:paraId="08A9B5D5" w14:textId="56CFCAF7" w:rsidR="00CE155D" w:rsidRPr="00385B43" w:rsidRDefault="00CE155D" w:rsidP="0002533E">
            <w:pPr>
              <w:pStyle w:val="Odsekzoznamu"/>
              <w:numPr>
                <w:ilvl w:val="0"/>
                <w:numId w:val="8"/>
              </w:numPr>
              <w:autoSpaceDE w:val="0"/>
              <w:autoSpaceDN w:val="0"/>
              <w:ind w:left="426"/>
              <w:jc w:val="left"/>
              <w:rPr>
                <w:rFonts w:ascii="Arial Narrow" w:hAnsi="Arial Narrow"/>
                <w:sz w:val="18"/>
                <w:szCs w:val="18"/>
              </w:rPr>
            </w:pPr>
            <w:r w:rsidRPr="00385B43">
              <w:rPr>
                <w:rFonts w:ascii="Arial Narrow" w:hAnsi="Arial Narrow"/>
                <w:sz w:val="18"/>
                <w:szCs w:val="18"/>
              </w:rPr>
              <w:t>Súlad s horizontálnymi princípmi</w:t>
            </w:r>
          </w:p>
        </w:tc>
        <w:tc>
          <w:tcPr>
            <w:tcW w:w="7229" w:type="dxa"/>
            <w:vAlign w:val="center"/>
          </w:tcPr>
          <w:p w14:paraId="3E7DA51F" w14:textId="1BD3A240" w:rsidR="00CE155D" w:rsidRPr="002B5138"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2B5138">
              <w:rPr>
                <w:rFonts w:ascii="Arial Narrow" w:hAnsi="Arial Narrow"/>
                <w:sz w:val="18"/>
                <w:szCs w:val="18"/>
              </w:rPr>
              <w:t>Bez osobitnej prílohy</w:t>
            </w:r>
          </w:p>
        </w:tc>
      </w:tr>
      <w:tr w:rsidR="00CE155D" w:rsidRPr="00385B43" w14:paraId="4EF71C61" w14:textId="77777777" w:rsidTr="0002533E">
        <w:trPr>
          <w:trHeight w:val="340"/>
        </w:trPr>
        <w:tc>
          <w:tcPr>
            <w:tcW w:w="7054" w:type="dxa"/>
            <w:vAlign w:val="center"/>
          </w:tcPr>
          <w:p w14:paraId="2EE54CFC" w14:textId="3196EA4E" w:rsidR="00CE155D" w:rsidRPr="00385B43" w:rsidRDefault="00C41525" w:rsidP="0002533E">
            <w:pPr>
              <w:pStyle w:val="Odsekzoznamu"/>
              <w:numPr>
                <w:ilvl w:val="0"/>
                <w:numId w:val="8"/>
              </w:numPr>
              <w:autoSpaceDE w:val="0"/>
              <w:autoSpaceDN w:val="0"/>
              <w:ind w:left="426"/>
              <w:jc w:val="left"/>
              <w:rPr>
                <w:rFonts w:ascii="Arial Narrow" w:hAnsi="Arial Narrow"/>
                <w:sz w:val="18"/>
                <w:szCs w:val="18"/>
              </w:rPr>
            </w:pPr>
            <w:r w:rsidRPr="00385B43">
              <w:rPr>
                <w:rFonts w:ascii="Arial Narrow" w:hAnsi="Arial Narrow"/>
                <w:sz w:val="18"/>
                <w:szCs w:val="18"/>
              </w:rPr>
              <w:t>Oprávnenosť výdavkov projektu</w:t>
            </w:r>
          </w:p>
        </w:tc>
        <w:tc>
          <w:tcPr>
            <w:tcW w:w="7229" w:type="dxa"/>
            <w:vAlign w:val="center"/>
          </w:tcPr>
          <w:p w14:paraId="2DC7398A" w14:textId="48A83544" w:rsidR="00CE155D" w:rsidRPr="002B5138" w:rsidRDefault="00CE155D" w:rsidP="00B440E0">
            <w:pPr>
              <w:pStyle w:val="Odsekzoznamu"/>
              <w:tabs>
                <w:tab w:val="left" w:pos="1593"/>
              </w:tabs>
              <w:autoSpaceDE w:val="0"/>
              <w:autoSpaceDN w:val="0"/>
              <w:ind w:left="1593" w:hanging="1527"/>
              <w:jc w:val="left"/>
              <w:rPr>
                <w:rFonts w:ascii="Arial Narrow" w:hAnsi="Arial Narrow"/>
                <w:sz w:val="18"/>
                <w:szCs w:val="18"/>
              </w:rPr>
            </w:pPr>
            <w:r w:rsidRPr="002B5138">
              <w:rPr>
                <w:rFonts w:ascii="Arial Narrow" w:hAnsi="Arial Narrow"/>
                <w:sz w:val="18"/>
                <w:szCs w:val="18"/>
              </w:rPr>
              <w:t xml:space="preserve">Príloha č. </w:t>
            </w:r>
            <w:del w:id="288" w:author="Autor">
              <w:r w:rsidR="0002533E" w:rsidRPr="002B5138" w:rsidDel="00A42226">
                <w:rPr>
                  <w:rFonts w:ascii="Arial Narrow" w:hAnsi="Arial Narrow"/>
                  <w:sz w:val="18"/>
                  <w:szCs w:val="18"/>
                </w:rPr>
                <w:delText>0</w:delText>
              </w:r>
              <w:r w:rsidR="006746F6" w:rsidDel="00A42226">
                <w:rPr>
                  <w:rFonts w:ascii="Arial Narrow" w:hAnsi="Arial Narrow"/>
                  <w:sz w:val="18"/>
                  <w:szCs w:val="18"/>
                </w:rPr>
                <w:delText>5</w:delText>
              </w:r>
              <w:r w:rsidR="00C41525" w:rsidRPr="002B5138" w:rsidDel="00A42226">
                <w:rPr>
                  <w:rFonts w:ascii="Arial Narrow" w:hAnsi="Arial Narrow"/>
                  <w:sz w:val="18"/>
                  <w:szCs w:val="18"/>
                </w:rPr>
                <w:delText xml:space="preserve"> </w:delText>
              </w:r>
            </w:del>
            <w:ins w:id="289" w:author="Autor">
              <w:r w:rsidR="00A42226">
                <w:rPr>
                  <w:rFonts w:ascii="Arial Narrow" w:hAnsi="Arial Narrow"/>
                  <w:sz w:val="18"/>
                  <w:szCs w:val="18"/>
                </w:rPr>
                <w:t>6</w:t>
              </w:r>
              <w:r w:rsidR="00A42226" w:rsidRPr="002B5138">
                <w:rPr>
                  <w:rFonts w:ascii="Arial Narrow" w:hAnsi="Arial Narrow"/>
                  <w:sz w:val="18"/>
                  <w:szCs w:val="18"/>
                </w:rPr>
                <w:t xml:space="preserve"> </w:t>
              </w:r>
            </w:ins>
            <w:r w:rsidR="00C41525" w:rsidRPr="002B5138">
              <w:rPr>
                <w:rFonts w:ascii="Arial Narrow" w:hAnsi="Arial Narrow"/>
                <w:sz w:val="18"/>
                <w:szCs w:val="18"/>
              </w:rPr>
              <w:t>ŽoPr - Rozpočet projektu</w:t>
            </w:r>
          </w:p>
        </w:tc>
      </w:tr>
      <w:tr w:rsidR="00CE155D" w:rsidRPr="00385B43" w14:paraId="3788DF87" w14:textId="77777777" w:rsidTr="0002533E">
        <w:trPr>
          <w:trHeight w:val="340"/>
        </w:trPr>
        <w:tc>
          <w:tcPr>
            <w:tcW w:w="7054" w:type="dxa"/>
            <w:vAlign w:val="center"/>
          </w:tcPr>
          <w:p w14:paraId="40EBFA5B" w14:textId="40621A12" w:rsidR="00CE155D" w:rsidRPr="00385B43" w:rsidRDefault="00776B54" w:rsidP="0002533E">
            <w:pPr>
              <w:pStyle w:val="Odsekzoznamu"/>
              <w:numPr>
                <w:ilvl w:val="0"/>
                <w:numId w:val="8"/>
              </w:numPr>
              <w:autoSpaceDE w:val="0"/>
              <w:autoSpaceDN w:val="0"/>
              <w:ind w:left="426"/>
              <w:jc w:val="left"/>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229" w:type="dxa"/>
            <w:vAlign w:val="center"/>
          </w:tcPr>
          <w:p w14:paraId="7A2D7B15" w14:textId="0E9E2B8A" w:rsidR="00C41525" w:rsidRPr="002B5138"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2B5138">
              <w:rPr>
                <w:rFonts w:ascii="Arial Narrow" w:hAnsi="Arial Narrow"/>
                <w:sz w:val="18"/>
                <w:szCs w:val="18"/>
              </w:rPr>
              <w:t xml:space="preserve">Príloha č. </w:t>
            </w:r>
            <w:del w:id="290" w:author="Autor">
              <w:r w:rsidR="0002533E" w:rsidRPr="002B5138" w:rsidDel="00A42226">
                <w:rPr>
                  <w:rFonts w:ascii="Arial Narrow" w:hAnsi="Arial Narrow"/>
                  <w:sz w:val="18"/>
                  <w:szCs w:val="18"/>
                </w:rPr>
                <w:delText>0</w:delText>
              </w:r>
              <w:r w:rsidR="006746F6" w:rsidDel="00A42226">
                <w:rPr>
                  <w:rFonts w:ascii="Arial Narrow" w:hAnsi="Arial Narrow"/>
                  <w:sz w:val="18"/>
                  <w:szCs w:val="18"/>
                </w:rPr>
                <w:delText>5</w:delText>
              </w:r>
              <w:r w:rsidRPr="002B5138" w:rsidDel="00A42226">
                <w:rPr>
                  <w:rFonts w:ascii="Arial Narrow" w:hAnsi="Arial Narrow"/>
                  <w:sz w:val="18"/>
                  <w:szCs w:val="18"/>
                </w:rPr>
                <w:delText xml:space="preserve"> </w:delText>
              </w:r>
            </w:del>
            <w:ins w:id="291" w:author="Autor">
              <w:r w:rsidR="00A42226">
                <w:rPr>
                  <w:rFonts w:ascii="Arial Narrow" w:hAnsi="Arial Narrow"/>
                  <w:sz w:val="18"/>
                  <w:szCs w:val="18"/>
                </w:rPr>
                <w:t>6</w:t>
              </w:r>
              <w:r w:rsidR="00A42226" w:rsidRPr="002B5138">
                <w:rPr>
                  <w:rFonts w:ascii="Arial Narrow" w:hAnsi="Arial Narrow"/>
                  <w:sz w:val="18"/>
                  <w:szCs w:val="18"/>
                </w:rPr>
                <w:t xml:space="preserve"> </w:t>
              </w:r>
            </w:ins>
            <w:r w:rsidRPr="002B5138">
              <w:rPr>
                <w:rFonts w:ascii="Arial Narrow" w:hAnsi="Arial Narrow"/>
                <w:sz w:val="18"/>
                <w:szCs w:val="18"/>
              </w:rPr>
              <w:t>ŽoPr - Rozpočet projektu,</w:t>
            </w:r>
          </w:p>
          <w:p w14:paraId="3DD7DD4C" w14:textId="52F0A596" w:rsidR="00C41525" w:rsidRPr="002B5138"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2B5138">
              <w:rPr>
                <w:rFonts w:ascii="Arial Narrow" w:hAnsi="Arial Narrow"/>
                <w:sz w:val="18"/>
                <w:szCs w:val="18"/>
              </w:rPr>
              <w:t xml:space="preserve">Príloha č. </w:t>
            </w:r>
            <w:ins w:id="292" w:author="Autor">
              <w:r w:rsidR="00A42226">
                <w:rPr>
                  <w:rFonts w:ascii="Arial Narrow" w:hAnsi="Arial Narrow"/>
                  <w:sz w:val="18"/>
                  <w:szCs w:val="18"/>
                </w:rPr>
                <w:t>7</w:t>
              </w:r>
            </w:ins>
            <w:del w:id="293" w:author="Autor">
              <w:r w:rsidR="0002533E" w:rsidRPr="002B5138" w:rsidDel="00A42226">
                <w:rPr>
                  <w:rFonts w:ascii="Arial Narrow" w:hAnsi="Arial Narrow"/>
                  <w:sz w:val="18"/>
                  <w:szCs w:val="18"/>
                </w:rPr>
                <w:delText>0</w:delText>
              </w:r>
              <w:r w:rsidR="006746F6" w:rsidDel="00A42226">
                <w:rPr>
                  <w:rFonts w:ascii="Arial Narrow" w:hAnsi="Arial Narrow"/>
                  <w:sz w:val="18"/>
                  <w:szCs w:val="18"/>
                </w:rPr>
                <w:delText>6</w:delText>
              </w:r>
            </w:del>
            <w:r w:rsidRPr="002B5138">
              <w:rPr>
                <w:rFonts w:ascii="Arial Narrow" w:hAnsi="Arial Narrow"/>
                <w:sz w:val="18"/>
                <w:szCs w:val="18"/>
              </w:rPr>
              <w:t xml:space="preserve"> ŽoPr - Ukazovatele </w:t>
            </w:r>
            <w:r w:rsidR="003809A9" w:rsidRPr="002B5138">
              <w:rPr>
                <w:rFonts w:ascii="Arial Narrow" w:hAnsi="Arial Narrow"/>
                <w:sz w:val="18"/>
                <w:szCs w:val="18"/>
              </w:rPr>
              <w:t>hodnotenia finančnej situácie</w:t>
            </w:r>
            <w:r w:rsidRPr="002B5138">
              <w:rPr>
                <w:rFonts w:ascii="Arial Narrow" w:hAnsi="Arial Narrow"/>
                <w:sz w:val="18"/>
                <w:szCs w:val="18"/>
              </w:rPr>
              <w:t>,</w:t>
            </w:r>
          </w:p>
          <w:p w14:paraId="3646070A" w14:textId="06727ED6" w:rsidR="00CE155D" w:rsidRPr="002B5138" w:rsidRDefault="00C41525" w:rsidP="0002533E">
            <w:pPr>
              <w:pStyle w:val="Odsekzoznamu"/>
              <w:tabs>
                <w:tab w:val="left" w:pos="1593"/>
              </w:tabs>
              <w:autoSpaceDE w:val="0"/>
              <w:autoSpaceDN w:val="0"/>
              <w:ind w:left="1593" w:hanging="1527"/>
              <w:jc w:val="left"/>
              <w:rPr>
                <w:rFonts w:ascii="Arial Narrow" w:hAnsi="Arial Narrow"/>
                <w:sz w:val="18"/>
                <w:szCs w:val="18"/>
              </w:rPr>
            </w:pPr>
            <w:r w:rsidRPr="002B5138">
              <w:rPr>
                <w:rFonts w:ascii="Arial Narrow" w:hAnsi="Arial Narrow"/>
                <w:sz w:val="18"/>
                <w:szCs w:val="18"/>
              </w:rPr>
              <w:t xml:space="preserve">Príloha č. </w:t>
            </w:r>
            <w:del w:id="294" w:author="Autor">
              <w:r w:rsidR="0002533E" w:rsidRPr="002B5138" w:rsidDel="00A42226">
                <w:rPr>
                  <w:rFonts w:ascii="Arial Narrow" w:hAnsi="Arial Narrow"/>
                  <w:sz w:val="18"/>
                  <w:szCs w:val="18"/>
                </w:rPr>
                <w:delText>0</w:delText>
              </w:r>
              <w:r w:rsidR="006746F6" w:rsidDel="00A42226">
                <w:rPr>
                  <w:rFonts w:ascii="Arial Narrow" w:hAnsi="Arial Narrow"/>
                  <w:sz w:val="18"/>
                  <w:szCs w:val="18"/>
                </w:rPr>
                <w:delText>7</w:delText>
              </w:r>
              <w:r w:rsidRPr="002B5138" w:rsidDel="00A42226">
                <w:rPr>
                  <w:rFonts w:ascii="Arial Narrow" w:hAnsi="Arial Narrow"/>
                  <w:sz w:val="18"/>
                  <w:szCs w:val="18"/>
                </w:rPr>
                <w:delText xml:space="preserve"> </w:delText>
              </w:r>
            </w:del>
            <w:ins w:id="295" w:author="Autor">
              <w:r w:rsidR="00A42226">
                <w:rPr>
                  <w:rFonts w:ascii="Arial Narrow" w:hAnsi="Arial Narrow"/>
                  <w:sz w:val="18"/>
                  <w:szCs w:val="18"/>
                </w:rPr>
                <w:t>8</w:t>
              </w:r>
              <w:r w:rsidR="00A42226" w:rsidRPr="002B5138">
                <w:rPr>
                  <w:rFonts w:ascii="Arial Narrow" w:hAnsi="Arial Narrow"/>
                  <w:sz w:val="18"/>
                  <w:szCs w:val="18"/>
                </w:rPr>
                <w:t xml:space="preserve"> </w:t>
              </w:r>
            </w:ins>
            <w:r w:rsidRPr="002B5138">
              <w:rPr>
                <w:rFonts w:ascii="Arial Narrow" w:hAnsi="Arial Narrow"/>
                <w:sz w:val="18"/>
                <w:szCs w:val="18"/>
              </w:rPr>
              <w:t>ŽoPr - Finančná analýza projektu</w:t>
            </w:r>
          </w:p>
        </w:tc>
      </w:tr>
      <w:tr w:rsidR="00121A14" w:rsidRPr="00385B43" w14:paraId="66951978" w14:textId="77777777" w:rsidTr="0002533E">
        <w:trPr>
          <w:trHeight w:val="340"/>
        </w:trPr>
        <w:tc>
          <w:tcPr>
            <w:tcW w:w="7054" w:type="dxa"/>
            <w:vAlign w:val="center"/>
          </w:tcPr>
          <w:p w14:paraId="3C8CADF9" w14:textId="2690D599" w:rsidR="00121A14" w:rsidRPr="00385B43" w:rsidRDefault="00121A14" w:rsidP="0002533E">
            <w:pPr>
              <w:pStyle w:val="Odsekzoznamu"/>
              <w:numPr>
                <w:ilvl w:val="0"/>
                <w:numId w:val="8"/>
              </w:numPr>
              <w:autoSpaceDE w:val="0"/>
              <w:autoSpaceDN w:val="0"/>
              <w:ind w:left="426"/>
              <w:jc w:val="left"/>
              <w:rPr>
                <w:rFonts w:ascii="Arial Narrow" w:hAnsi="Arial Narrow"/>
                <w:sz w:val="18"/>
                <w:szCs w:val="18"/>
              </w:rPr>
            </w:pPr>
            <w:r w:rsidRPr="00385B43">
              <w:rPr>
                <w:rFonts w:ascii="Arial Narrow" w:hAnsi="Arial Narrow"/>
                <w:sz w:val="18"/>
                <w:szCs w:val="18"/>
              </w:rPr>
              <w:t>Podmienky vyplývajúce zo schémy pomoci</w:t>
            </w:r>
          </w:p>
        </w:tc>
        <w:tc>
          <w:tcPr>
            <w:tcW w:w="7229" w:type="dxa"/>
            <w:vAlign w:val="center"/>
          </w:tcPr>
          <w:p w14:paraId="7BFAFBA6" w14:textId="46B16ACF" w:rsidR="00121A14" w:rsidRPr="00385B43"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Všetky prílohy predložené </w:t>
            </w:r>
            <w:r w:rsidR="006E13CA" w:rsidRPr="00385B43">
              <w:rPr>
                <w:rFonts w:ascii="Arial Narrow" w:hAnsi="Arial Narrow"/>
                <w:sz w:val="18"/>
                <w:szCs w:val="18"/>
              </w:rPr>
              <w:t>v rámci ostatných príloh ŽoPr</w:t>
            </w:r>
          </w:p>
        </w:tc>
      </w:tr>
      <w:tr w:rsidR="00CE155D" w:rsidRPr="00385B43" w14:paraId="1E58FC41" w14:textId="77777777" w:rsidTr="0002533E">
        <w:trPr>
          <w:trHeight w:val="340"/>
        </w:trPr>
        <w:tc>
          <w:tcPr>
            <w:tcW w:w="7054" w:type="dxa"/>
            <w:vAlign w:val="center"/>
          </w:tcPr>
          <w:p w14:paraId="487657FA" w14:textId="2B53A0EC" w:rsidR="00CE155D" w:rsidRPr="00385B43" w:rsidRDefault="006E13CA" w:rsidP="0002533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nelegálnej práce a nelegálneho zamestnávania</w:t>
            </w:r>
            <w:r w:rsidR="00A96549" w:rsidRPr="00A1200F">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229"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rsidDel="00A42226" w14:paraId="1D5E0F62" w14:textId="6EFFF9F8" w:rsidTr="0002533E">
        <w:trPr>
          <w:trHeight w:val="340"/>
          <w:del w:id="296" w:author="Autor"/>
        </w:trPr>
        <w:tc>
          <w:tcPr>
            <w:tcW w:w="7054" w:type="dxa"/>
            <w:vAlign w:val="center"/>
          </w:tcPr>
          <w:p w14:paraId="2574B83F" w14:textId="03744F31" w:rsidR="006E13CA" w:rsidRPr="000102CD" w:rsidDel="00A42226" w:rsidRDefault="006E13CA">
            <w:pPr>
              <w:autoSpaceDE w:val="0"/>
              <w:autoSpaceDN w:val="0"/>
              <w:jc w:val="left"/>
              <w:rPr>
                <w:del w:id="297" w:author="Autor"/>
                <w:rFonts w:ascii="Arial Narrow" w:hAnsi="Arial Narrow"/>
                <w:sz w:val="18"/>
                <w:szCs w:val="18"/>
                <w:rPrChange w:id="298" w:author="Autor">
                  <w:rPr>
                    <w:del w:id="299" w:author="Autor"/>
                  </w:rPr>
                </w:rPrChange>
              </w:rPr>
              <w:pPrChange w:id="300" w:author="Autor">
                <w:pPr>
                  <w:pStyle w:val="Odsekzoznamu"/>
                  <w:numPr>
                    <w:numId w:val="8"/>
                  </w:numPr>
                  <w:autoSpaceDE w:val="0"/>
                  <w:autoSpaceDN w:val="0"/>
                  <w:spacing w:after="200" w:line="276" w:lineRule="auto"/>
                  <w:ind w:left="426" w:hanging="360"/>
                  <w:jc w:val="left"/>
                </w:pPr>
              </w:pPrChange>
            </w:pPr>
            <w:del w:id="301" w:author="Autor">
              <w:r w:rsidRPr="000102CD" w:rsidDel="00A42226">
                <w:rPr>
                  <w:rFonts w:ascii="Arial Narrow" w:hAnsi="Arial Narrow"/>
                  <w:sz w:val="18"/>
                  <w:szCs w:val="18"/>
                  <w:rPrChange w:id="302" w:author="Autor">
                    <w:rPr/>
                  </w:rPrChange>
                </w:rPr>
                <w:delText>Vyhlásené VO na hlavné aktivity projektu</w:delText>
              </w:r>
            </w:del>
          </w:p>
        </w:tc>
        <w:tc>
          <w:tcPr>
            <w:tcW w:w="7229" w:type="dxa"/>
            <w:vAlign w:val="center"/>
          </w:tcPr>
          <w:p w14:paraId="09CD2055" w14:textId="200EB344" w:rsidR="006E13CA" w:rsidRPr="00385B43" w:rsidDel="00A42226" w:rsidRDefault="006E13CA" w:rsidP="006E13CA">
            <w:pPr>
              <w:pStyle w:val="Odsekzoznamu"/>
              <w:tabs>
                <w:tab w:val="left" w:pos="1593"/>
              </w:tabs>
              <w:autoSpaceDE w:val="0"/>
              <w:autoSpaceDN w:val="0"/>
              <w:ind w:left="1593" w:hanging="1527"/>
              <w:jc w:val="left"/>
              <w:rPr>
                <w:del w:id="303" w:author="Autor"/>
                <w:rFonts w:ascii="Arial Narrow" w:hAnsi="Arial Narrow"/>
                <w:sz w:val="18"/>
                <w:szCs w:val="18"/>
              </w:rPr>
            </w:pPr>
            <w:del w:id="304" w:author="Autor">
              <w:r w:rsidRPr="00385B43" w:rsidDel="00A42226">
                <w:rPr>
                  <w:rFonts w:ascii="Arial Narrow" w:hAnsi="Arial Narrow"/>
                  <w:sz w:val="18"/>
                  <w:szCs w:val="18"/>
                </w:rPr>
                <w:delText>Bez osobitnej prílohy</w:delText>
              </w:r>
            </w:del>
          </w:p>
        </w:tc>
      </w:tr>
      <w:tr w:rsidR="006E13CA" w:rsidRPr="00385B43" w14:paraId="6962AC8E" w14:textId="77777777" w:rsidTr="0002533E">
        <w:trPr>
          <w:trHeight w:val="340"/>
        </w:trPr>
        <w:tc>
          <w:tcPr>
            <w:tcW w:w="7054" w:type="dxa"/>
            <w:vAlign w:val="center"/>
          </w:tcPr>
          <w:p w14:paraId="14D3937F" w14:textId="69D2B41F" w:rsidR="006E13CA" w:rsidRPr="00385B43" w:rsidRDefault="006E13CA" w:rsidP="0002533E">
            <w:pPr>
              <w:pStyle w:val="Odsekzoznamu"/>
              <w:numPr>
                <w:ilvl w:val="0"/>
                <w:numId w:val="8"/>
              </w:numPr>
              <w:autoSpaceDE w:val="0"/>
              <w:autoSpaceDN w:val="0"/>
              <w:ind w:left="426"/>
              <w:jc w:val="left"/>
              <w:rPr>
                <w:rFonts w:ascii="Arial Narrow" w:hAnsi="Arial Narrow"/>
                <w:sz w:val="18"/>
                <w:szCs w:val="18"/>
              </w:rPr>
            </w:pPr>
            <w:r w:rsidRPr="00385B43">
              <w:rPr>
                <w:rFonts w:ascii="Arial Narrow" w:hAnsi="Arial Narrow"/>
                <w:sz w:val="18"/>
                <w:szCs w:val="18"/>
              </w:rPr>
              <w:t>Podmienka mať povolenia na realizáciu aktivít projektu</w:t>
            </w:r>
          </w:p>
        </w:tc>
        <w:tc>
          <w:tcPr>
            <w:tcW w:w="7229" w:type="dxa"/>
            <w:vAlign w:val="center"/>
          </w:tcPr>
          <w:p w14:paraId="5B516AF7" w14:textId="4B6F1452" w:rsidR="006E13CA" w:rsidRDefault="006E13CA" w:rsidP="0002533E">
            <w:pPr>
              <w:pStyle w:val="Odsekzoznamu"/>
              <w:autoSpaceDE w:val="0"/>
              <w:autoSpaceDN w:val="0"/>
              <w:ind w:left="1451" w:hanging="1385"/>
              <w:jc w:val="left"/>
              <w:rPr>
                <w:rFonts w:ascii="Arial Narrow" w:hAnsi="Arial Narrow"/>
                <w:sz w:val="18"/>
                <w:szCs w:val="18"/>
              </w:rPr>
            </w:pPr>
            <w:r w:rsidRPr="00385B43">
              <w:rPr>
                <w:rFonts w:ascii="Arial Narrow" w:hAnsi="Arial Narrow"/>
                <w:sz w:val="18"/>
                <w:szCs w:val="18"/>
              </w:rPr>
              <w:t xml:space="preserve">Príloha č. </w:t>
            </w:r>
            <w:del w:id="305" w:author="Autor">
              <w:r w:rsidR="002315C6" w:rsidDel="00A42226">
                <w:rPr>
                  <w:rFonts w:ascii="Arial Narrow" w:hAnsi="Arial Narrow"/>
                  <w:sz w:val="18"/>
                  <w:szCs w:val="18"/>
                </w:rPr>
                <w:delText>0</w:delText>
              </w:r>
              <w:r w:rsidR="006746F6" w:rsidDel="00A42226">
                <w:rPr>
                  <w:rFonts w:ascii="Arial Narrow" w:hAnsi="Arial Narrow"/>
                  <w:sz w:val="18"/>
                  <w:szCs w:val="18"/>
                </w:rPr>
                <w:delText>8</w:delText>
              </w:r>
              <w:r w:rsidR="0002533E" w:rsidDel="00A42226">
                <w:rPr>
                  <w:rFonts w:ascii="Arial Narrow" w:hAnsi="Arial Narrow"/>
                  <w:sz w:val="18"/>
                  <w:szCs w:val="18"/>
                </w:rPr>
                <w:delText xml:space="preserve"> </w:delText>
              </w:r>
            </w:del>
            <w:ins w:id="306" w:author="Autor">
              <w:r w:rsidR="00A42226">
                <w:rPr>
                  <w:rFonts w:ascii="Arial Narrow" w:hAnsi="Arial Narrow"/>
                  <w:sz w:val="18"/>
                  <w:szCs w:val="18"/>
                </w:rPr>
                <w:t xml:space="preserve">9 </w:t>
              </w:r>
            </w:ins>
            <w:r w:rsidRPr="00385B43">
              <w:rPr>
                <w:rFonts w:ascii="Arial Narrow" w:hAnsi="Arial Narrow"/>
                <w:sz w:val="18"/>
                <w:szCs w:val="18"/>
              </w:rPr>
              <w:t xml:space="preserve">ŽoPr </w:t>
            </w:r>
            <w:r w:rsidR="003809A9">
              <w:rPr>
                <w:rFonts w:ascii="Arial Narrow" w:hAnsi="Arial Narrow"/>
                <w:sz w:val="18"/>
                <w:szCs w:val="18"/>
              </w:rPr>
              <w:t>-</w:t>
            </w:r>
            <w:r w:rsidRPr="00385B43">
              <w:rPr>
                <w:rFonts w:ascii="Arial Narrow" w:hAnsi="Arial Narrow"/>
                <w:sz w:val="18"/>
                <w:szCs w:val="18"/>
              </w:rPr>
              <w:t xml:space="preserve"> </w:t>
            </w:r>
            <w:r w:rsidR="000477BB">
              <w:rPr>
                <w:rFonts w:ascii="Arial Narrow" w:hAnsi="Arial Narrow"/>
                <w:sz w:val="18"/>
                <w:szCs w:val="18"/>
              </w:rPr>
              <w:t xml:space="preserve">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 xml:space="preserve">sú predmetom projektu stavebné </w:t>
            </w:r>
            <w:r w:rsidR="00F03BB3">
              <w:rPr>
                <w:rFonts w:ascii="Arial Narrow" w:hAnsi="Arial Narrow"/>
                <w:sz w:val="18"/>
                <w:szCs w:val="18"/>
              </w:rPr>
              <w:t xml:space="preserve"> </w:t>
            </w:r>
            <w:r w:rsidR="006B5BCA" w:rsidRPr="00385B43">
              <w:rPr>
                <w:rFonts w:ascii="Arial Narrow" w:hAnsi="Arial Narrow"/>
                <w:sz w:val="18"/>
                <w:szCs w:val="18"/>
              </w:rPr>
              <w:t>práce)</w:t>
            </w:r>
          </w:p>
          <w:p w14:paraId="13CE38B8" w14:textId="052230F1" w:rsidR="000D6331" w:rsidRPr="00385B43" w:rsidRDefault="000D6331" w:rsidP="002315C6">
            <w:pPr>
              <w:pStyle w:val="Odsekzoznamu"/>
              <w:autoSpaceDE w:val="0"/>
              <w:autoSpaceDN w:val="0"/>
              <w:ind w:left="1451" w:hanging="1385"/>
              <w:jc w:val="left"/>
              <w:rPr>
                <w:rFonts w:ascii="Arial Narrow" w:hAnsi="Arial Narrow"/>
                <w:sz w:val="18"/>
                <w:szCs w:val="18"/>
              </w:rPr>
            </w:pPr>
            <w:r>
              <w:rPr>
                <w:rFonts w:ascii="Arial Narrow" w:hAnsi="Arial Narrow"/>
                <w:sz w:val="18"/>
                <w:szCs w:val="18"/>
              </w:rPr>
              <w:t xml:space="preserve">Príloha č. </w:t>
            </w:r>
            <w:del w:id="307" w:author="Autor">
              <w:r w:rsidR="002315C6" w:rsidDel="00A42226">
                <w:rPr>
                  <w:rFonts w:ascii="Arial Narrow" w:hAnsi="Arial Narrow"/>
                  <w:sz w:val="18"/>
                  <w:szCs w:val="18"/>
                </w:rPr>
                <w:delText>0</w:delText>
              </w:r>
              <w:r w:rsidR="006746F6" w:rsidDel="00A42226">
                <w:rPr>
                  <w:rFonts w:ascii="Arial Narrow" w:hAnsi="Arial Narrow"/>
                  <w:sz w:val="18"/>
                  <w:szCs w:val="18"/>
                </w:rPr>
                <w:delText>9</w:delText>
              </w:r>
              <w:r w:rsidDel="00A42226">
                <w:rPr>
                  <w:rFonts w:ascii="Arial Narrow" w:hAnsi="Arial Narrow"/>
                  <w:sz w:val="18"/>
                  <w:szCs w:val="18"/>
                </w:rPr>
                <w:delText xml:space="preserve"> </w:delText>
              </w:r>
            </w:del>
            <w:ins w:id="308" w:author="Autor">
              <w:r w:rsidR="00A42226">
                <w:rPr>
                  <w:rFonts w:ascii="Arial Narrow" w:hAnsi="Arial Narrow"/>
                  <w:sz w:val="18"/>
                  <w:szCs w:val="18"/>
                </w:rPr>
                <w:t xml:space="preserve">10 </w:t>
              </w:r>
            </w:ins>
            <w:r>
              <w:rPr>
                <w:rFonts w:ascii="Arial Narrow" w:hAnsi="Arial Narrow"/>
                <w:sz w:val="18"/>
                <w:szCs w:val="18"/>
              </w:rPr>
              <w:t xml:space="preserve">ŽoPr </w:t>
            </w:r>
            <w:r w:rsidR="003809A9">
              <w:rPr>
                <w:rFonts w:ascii="Arial Narrow" w:hAnsi="Arial Narrow"/>
                <w:sz w:val="18"/>
                <w:szCs w:val="18"/>
              </w:rPr>
              <w:t>-</w:t>
            </w:r>
            <w:r>
              <w:rPr>
                <w:rFonts w:ascii="Arial Narrow" w:hAnsi="Arial Narrow"/>
                <w:sz w:val="18"/>
                <w:szCs w:val="18"/>
              </w:rPr>
              <w:t xml:space="preserve"> </w:t>
            </w:r>
            <w:r w:rsidR="000477BB">
              <w:rPr>
                <w:rFonts w:ascii="Arial Narrow" w:hAnsi="Arial Narrow"/>
                <w:sz w:val="18"/>
                <w:szCs w:val="18"/>
              </w:rPr>
              <w:t xml:space="preserve"> </w:t>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02533E">
        <w:trPr>
          <w:trHeight w:val="340"/>
        </w:trPr>
        <w:tc>
          <w:tcPr>
            <w:tcW w:w="7054" w:type="dxa"/>
            <w:vAlign w:val="center"/>
          </w:tcPr>
          <w:p w14:paraId="0A75ECEF" w14:textId="02F8A55B" w:rsidR="00CE155D" w:rsidRPr="00385B43" w:rsidRDefault="00CE155D" w:rsidP="0002533E">
            <w:pPr>
              <w:pStyle w:val="Odsekzoznamu"/>
              <w:numPr>
                <w:ilvl w:val="0"/>
                <w:numId w:val="8"/>
              </w:numPr>
              <w:autoSpaceDE w:val="0"/>
              <w:autoSpaceDN w:val="0"/>
              <w:ind w:left="426"/>
              <w:jc w:val="left"/>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229" w:type="dxa"/>
            <w:vAlign w:val="center"/>
          </w:tcPr>
          <w:p w14:paraId="1AB04886" w14:textId="31017552"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del w:id="309" w:author="Autor">
              <w:r w:rsidR="0002533E" w:rsidDel="00A42226">
                <w:rPr>
                  <w:rFonts w:ascii="Arial Narrow" w:hAnsi="Arial Narrow"/>
                  <w:sz w:val="18"/>
                  <w:szCs w:val="18"/>
                </w:rPr>
                <w:delText>1</w:delText>
              </w:r>
              <w:r w:rsidR="006746F6" w:rsidDel="00A42226">
                <w:rPr>
                  <w:rFonts w:ascii="Arial Narrow" w:hAnsi="Arial Narrow"/>
                  <w:sz w:val="18"/>
                  <w:szCs w:val="18"/>
                </w:rPr>
                <w:delText>0</w:delText>
              </w:r>
              <w:r w:rsidRPr="00385B43" w:rsidDel="00A42226">
                <w:rPr>
                  <w:rFonts w:ascii="Arial Narrow" w:hAnsi="Arial Narrow"/>
                  <w:sz w:val="18"/>
                  <w:szCs w:val="18"/>
                </w:rPr>
                <w:delText xml:space="preserve"> </w:delText>
              </w:r>
            </w:del>
            <w:ins w:id="310" w:author="Autor">
              <w:r w:rsidR="00A42226">
                <w:rPr>
                  <w:rFonts w:ascii="Arial Narrow" w:hAnsi="Arial Narrow"/>
                  <w:sz w:val="18"/>
                  <w:szCs w:val="18"/>
                </w:rPr>
                <w:t>11</w:t>
              </w:r>
              <w:r w:rsidR="00A42226" w:rsidRPr="00385B43">
                <w:rPr>
                  <w:rFonts w:ascii="Arial Narrow" w:hAnsi="Arial Narrow"/>
                  <w:sz w:val="18"/>
                  <w:szCs w:val="18"/>
                </w:rPr>
                <w:t xml:space="preserve"> </w:t>
              </w:r>
            </w:ins>
            <w:r w:rsidR="000477BB" w:rsidRPr="00385B43">
              <w:rPr>
                <w:rFonts w:ascii="Arial Narrow" w:hAnsi="Arial Narrow"/>
                <w:sz w:val="18"/>
                <w:szCs w:val="18"/>
              </w:rPr>
              <w:t>Žo</w:t>
            </w:r>
            <w:r w:rsidR="000477BB">
              <w:rPr>
                <w:rFonts w:ascii="Arial Narrow" w:hAnsi="Arial Narrow"/>
                <w:sz w:val="18"/>
                <w:szCs w:val="18"/>
              </w:rPr>
              <w:t xml:space="preserve">Pr </w:t>
            </w:r>
            <w:r w:rsidR="003809A9">
              <w:rPr>
                <w:rFonts w:ascii="Arial Narrow" w:hAnsi="Arial Narrow"/>
                <w:sz w:val="18"/>
                <w:szCs w:val="18"/>
              </w:rPr>
              <w:t>-</w:t>
            </w:r>
            <w:r w:rsidRPr="00385B43">
              <w:rPr>
                <w:rFonts w:ascii="Arial Narrow" w:hAnsi="Arial Narrow"/>
                <w:sz w:val="18"/>
                <w:szCs w:val="18"/>
              </w:rPr>
              <w:t xml:space="preserve">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309278E0" w:rsidR="00CE155D" w:rsidRPr="00385B43" w:rsidRDefault="006B5BCA" w:rsidP="0002533E">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w:t>
            </w:r>
            <w:r w:rsidR="00A953D1">
              <w:rPr>
                <w:rFonts w:ascii="Arial Narrow" w:hAnsi="Arial Narrow"/>
                <w:sz w:val="18"/>
                <w:szCs w:val="18"/>
              </w:rPr>
              <w:t>1</w:t>
            </w:r>
            <w:ins w:id="311" w:author="Autor">
              <w:r w:rsidR="00A42226">
                <w:rPr>
                  <w:rFonts w:ascii="Arial Narrow" w:hAnsi="Arial Narrow"/>
                  <w:sz w:val="18"/>
                  <w:szCs w:val="18"/>
                </w:rPr>
                <w:t>3</w:t>
              </w:r>
            </w:ins>
            <w:del w:id="312" w:author="Autor">
              <w:r w:rsidR="00A953D1" w:rsidDel="00A42226">
                <w:rPr>
                  <w:rFonts w:ascii="Arial Narrow" w:hAnsi="Arial Narrow"/>
                  <w:sz w:val="18"/>
                  <w:szCs w:val="18"/>
                </w:rPr>
                <w:delText>4</w:delText>
              </w:r>
            </w:del>
            <w:r w:rsidRPr="00385B43">
              <w:rPr>
                <w:rFonts w:ascii="Arial Narrow" w:hAnsi="Arial Narrow"/>
                <w:sz w:val="18"/>
                <w:szCs w:val="18"/>
              </w:rPr>
              <w:t>.</w:t>
            </w:r>
          </w:p>
        </w:tc>
      </w:tr>
      <w:tr w:rsidR="00CE155D" w:rsidRPr="00385B43" w14:paraId="6EEFB559" w14:textId="77777777" w:rsidTr="0002533E">
        <w:trPr>
          <w:trHeight w:val="340"/>
        </w:trPr>
        <w:tc>
          <w:tcPr>
            <w:tcW w:w="7054" w:type="dxa"/>
            <w:vAlign w:val="center"/>
          </w:tcPr>
          <w:p w14:paraId="7BA4ECFC" w14:textId="2511AB9C" w:rsidR="00CE155D" w:rsidRPr="00385B43" w:rsidRDefault="00CE155D" w:rsidP="0002533E">
            <w:pPr>
              <w:pStyle w:val="Odsekzoznamu"/>
              <w:numPr>
                <w:ilvl w:val="0"/>
                <w:numId w:val="8"/>
              </w:numPr>
              <w:autoSpaceDE w:val="0"/>
              <w:autoSpaceDN w:val="0"/>
              <w:ind w:left="426"/>
              <w:jc w:val="left"/>
              <w:rPr>
                <w:rFonts w:ascii="Arial Narrow" w:hAnsi="Arial Narrow"/>
                <w:sz w:val="18"/>
                <w:szCs w:val="18"/>
              </w:rPr>
            </w:pPr>
            <w:r w:rsidRPr="00385B43">
              <w:rPr>
                <w:rFonts w:ascii="Arial Narrow" w:hAnsi="Arial Narrow"/>
                <w:sz w:val="18"/>
                <w:szCs w:val="18"/>
              </w:rPr>
              <w:t>Maximálna a minimálna výška príspevku</w:t>
            </w:r>
          </w:p>
        </w:tc>
        <w:tc>
          <w:tcPr>
            <w:tcW w:w="7229" w:type="dxa"/>
            <w:vAlign w:val="center"/>
          </w:tcPr>
          <w:p w14:paraId="78EB637A" w14:textId="46116B38" w:rsidR="006B5BCA" w:rsidRPr="00385B43"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del w:id="313" w:author="Autor">
              <w:r w:rsidR="0002533E" w:rsidDel="00A42226">
                <w:rPr>
                  <w:rFonts w:ascii="Arial Narrow" w:hAnsi="Arial Narrow"/>
                  <w:sz w:val="18"/>
                  <w:szCs w:val="18"/>
                </w:rPr>
                <w:delText>0</w:delText>
              </w:r>
              <w:r w:rsidR="00145A08" w:rsidDel="00A42226">
                <w:rPr>
                  <w:rFonts w:ascii="Arial Narrow" w:hAnsi="Arial Narrow"/>
                  <w:sz w:val="18"/>
                  <w:szCs w:val="18"/>
                </w:rPr>
                <w:delText>5</w:delText>
              </w:r>
              <w:r w:rsidRPr="00385B43" w:rsidDel="00A42226">
                <w:rPr>
                  <w:rFonts w:ascii="Arial Narrow" w:hAnsi="Arial Narrow"/>
                  <w:sz w:val="18"/>
                  <w:szCs w:val="18"/>
                </w:rPr>
                <w:delText xml:space="preserve"> </w:delText>
              </w:r>
            </w:del>
            <w:ins w:id="314" w:author="Autor">
              <w:r w:rsidR="00A42226">
                <w:rPr>
                  <w:rFonts w:ascii="Arial Narrow" w:hAnsi="Arial Narrow"/>
                  <w:sz w:val="18"/>
                  <w:szCs w:val="18"/>
                </w:rPr>
                <w:t>6</w:t>
              </w:r>
              <w:r w:rsidR="00A42226" w:rsidRPr="00385B43">
                <w:rPr>
                  <w:rFonts w:ascii="Arial Narrow" w:hAnsi="Arial Narrow"/>
                  <w:sz w:val="18"/>
                  <w:szCs w:val="18"/>
                </w:rPr>
                <w:t xml:space="preserve"> </w:t>
              </w:r>
            </w:ins>
            <w:r w:rsidRPr="00385B43">
              <w:rPr>
                <w:rFonts w:ascii="Arial Narrow" w:hAnsi="Arial Narrow"/>
                <w:sz w:val="18"/>
                <w:szCs w:val="18"/>
              </w:rPr>
              <w:t>ŽoPr - Rozpočet projektu</w:t>
            </w:r>
          </w:p>
          <w:p w14:paraId="012476D7" w14:textId="4A92BD93" w:rsidR="0036507C" w:rsidRPr="00385B43" w:rsidRDefault="006B5BCA" w:rsidP="000477BB">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del w:id="315" w:author="Autor">
              <w:r w:rsidR="00B440E0" w:rsidDel="00A42226">
                <w:rPr>
                  <w:rFonts w:ascii="Arial Narrow" w:hAnsi="Arial Narrow"/>
                  <w:sz w:val="18"/>
                  <w:szCs w:val="18"/>
                </w:rPr>
                <w:delText>1</w:delText>
              </w:r>
              <w:r w:rsidR="00145A08" w:rsidDel="00A42226">
                <w:rPr>
                  <w:rFonts w:ascii="Arial Narrow" w:hAnsi="Arial Narrow"/>
                  <w:sz w:val="18"/>
                  <w:szCs w:val="18"/>
                </w:rPr>
                <w:delText>1</w:delText>
              </w:r>
              <w:r w:rsidRPr="00385B43" w:rsidDel="00A42226">
                <w:rPr>
                  <w:rFonts w:ascii="Arial Narrow" w:hAnsi="Arial Narrow"/>
                  <w:sz w:val="18"/>
                  <w:szCs w:val="18"/>
                </w:rPr>
                <w:delText xml:space="preserve"> </w:delText>
              </w:r>
            </w:del>
            <w:ins w:id="316" w:author="Autor">
              <w:r w:rsidR="00A42226">
                <w:rPr>
                  <w:rFonts w:ascii="Arial Narrow" w:hAnsi="Arial Narrow"/>
                  <w:sz w:val="18"/>
                  <w:szCs w:val="18"/>
                </w:rPr>
                <w:t>12</w:t>
              </w:r>
              <w:r w:rsidR="00A42226" w:rsidRPr="00385B43">
                <w:rPr>
                  <w:rFonts w:ascii="Arial Narrow" w:hAnsi="Arial Narrow"/>
                  <w:sz w:val="18"/>
                  <w:szCs w:val="18"/>
                </w:rPr>
                <w:t xml:space="preserve"> </w:t>
              </w:r>
            </w:ins>
            <w:r w:rsidRPr="00385B43">
              <w:rPr>
                <w:rFonts w:ascii="Arial Narrow" w:hAnsi="Arial Narrow"/>
                <w:sz w:val="18"/>
                <w:szCs w:val="18"/>
              </w:rPr>
              <w:t xml:space="preserve">ŽoPr </w:t>
            </w:r>
            <w:r w:rsidR="003809A9">
              <w:rPr>
                <w:rFonts w:ascii="Arial Narrow" w:hAnsi="Arial Narrow"/>
                <w:sz w:val="18"/>
                <w:szCs w:val="18"/>
              </w:rPr>
              <w:t>-</w:t>
            </w:r>
            <w:r w:rsidRPr="00385B43">
              <w:rPr>
                <w:rFonts w:ascii="Arial Narrow" w:hAnsi="Arial Narrow"/>
                <w:sz w:val="18"/>
                <w:szCs w:val="18"/>
              </w:rPr>
              <w:t xml:space="preserve"> </w:t>
            </w:r>
            <w:r w:rsidR="009379B2">
              <w:rPr>
                <w:rFonts w:ascii="Arial Narrow" w:hAnsi="Arial Narrow"/>
                <w:sz w:val="18"/>
                <w:szCs w:val="18"/>
              </w:rPr>
              <w:t>Prehľad minimálnej</w:t>
            </w:r>
            <w:r w:rsidRPr="00385B43">
              <w:rPr>
                <w:rFonts w:ascii="Arial Narrow" w:hAnsi="Arial Narrow"/>
                <w:sz w:val="18"/>
                <w:szCs w:val="18"/>
              </w:rPr>
              <w:t xml:space="preserve"> pomoci</w:t>
            </w:r>
          </w:p>
        </w:tc>
      </w:tr>
      <w:tr w:rsidR="008A604D" w:rsidRPr="00385B43" w:rsidDel="00A42226" w14:paraId="013C5459" w14:textId="287A4551" w:rsidTr="0002533E">
        <w:trPr>
          <w:trHeight w:val="340"/>
          <w:del w:id="317" w:author="Autor"/>
        </w:trPr>
        <w:tc>
          <w:tcPr>
            <w:tcW w:w="7054" w:type="dxa"/>
            <w:vAlign w:val="center"/>
          </w:tcPr>
          <w:p w14:paraId="10BBDF15" w14:textId="2100869E" w:rsidR="008A604D" w:rsidRPr="000102CD" w:rsidDel="00A42226" w:rsidRDefault="008A604D">
            <w:pPr>
              <w:autoSpaceDE w:val="0"/>
              <w:autoSpaceDN w:val="0"/>
              <w:jc w:val="left"/>
              <w:rPr>
                <w:del w:id="318" w:author="Autor"/>
                <w:rFonts w:ascii="Arial Narrow" w:hAnsi="Arial Narrow"/>
                <w:sz w:val="18"/>
                <w:szCs w:val="18"/>
                <w:rPrChange w:id="319" w:author="Autor">
                  <w:rPr>
                    <w:del w:id="320" w:author="Autor"/>
                  </w:rPr>
                </w:rPrChange>
              </w:rPr>
              <w:pPrChange w:id="321" w:author="Autor">
                <w:pPr>
                  <w:pStyle w:val="Odsekzoznamu"/>
                  <w:numPr>
                    <w:numId w:val="8"/>
                  </w:numPr>
                  <w:autoSpaceDE w:val="0"/>
                  <w:autoSpaceDN w:val="0"/>
                  <w:spacing w:after="200" w:line="276" w:lineRule="auto"/>
                  <w:ind w:left="426" w:hanging="360"/>
                  <w:jc w:val="left"/>
                </w:pPr>
              </w:pPrChange>
            </w:pPr>
            <w:del w:id="322" w:author="Autor">
              <w:r w:rsidRPr="000102CD" w:rsidDel="00A42226">
                <w:rPr>
                  <w:rFonts w:ascii="Arial Narrow" w:hAnsi="Arial Narrow"/>
                  <w:sz w:val="18"/>
                  <w:szCs w:val="18"/>
                  <w:rPrChange w:id="323" w:author="Autor">
                    <w:rPr/>
                  </w:rPrChange>
                </w:rPr>
                <w:delText>Časová oprávnenosť realizácie projektu</w:delText>
              </w:r>
            </w:del>
          </w:p>
        </w:tc>
        <w:tc>
          <w:tcPr>
            <w:tcW w:w="7229" w:type="dxa"/>
            <w:vAlign w:val="center"/>
          </w:tcPr>
          <w:p w14:paraId="1269D5D0" w14:textId="2C392CD9" w:rsidR="008A604D" w:rsidRPr="00385B43" w:rsidDel="00A42226" w:rsidRDefault="008A604D" w:rsidP="008A604D">
            <w:pPr>
              <w:pStyle w:val="Odsekzoznamu"/>
              <w:tabs>
                <w:tab w:val="left" w:pos="1593"/>
              </w:tabs>
              <w:autoSpaceDE w:val="0"/>
              <w:autoSpaceDN w:val="0"/>
              <w:ind w:left="1593" w:hanging="1527"/>
              <w:jc w:val="left"/>
              <w:rPr>
                <w:del w:id="324" w:author="Autor"/>
                <w:rFonts w:ascii="Arial Narrow" w:hAnsi="Arial Narrow"/>
                <w:sz w:val="18"/>
                <w:szCs w:val="18"/>
                <w:highlight w:val="yellow"/>
              </w:rPr>
            </w:pPr>
            <w:del w:id="325" w:author="Autor">
              <w:r w:rsidRPr="00385B43" w:rsidDel="00A42226">
                <w:rPr>
                  <w:rFonts w:ascii="Arial Narrow" w:hAnsi="Arial Narrow"/>
                  <w:sz w:val="18"/>
                  <w:szCs w:val="18"/>
                </w:rPr>
                <w:delText>Bez osobitnej prílohy</w:delText>
              </w:r>
            </w:del>
          </w:p>
        </w:tc>
      </w:tr>
      <w:tr w:rsidR="008A604D" w:rsidRPr="00385B43" w:rsidDel="00A42226" w14:paraId="69E446F4" w14:textId="5736172C" w:rsidTr="0002533E">
        <w:trPr>
          <w:trHeight w:val="340"/>
          <w:del w:id="326" w:author="Autor"/>
        </w:trPr>
        <w:tc>
          <w:tcPr>
            <w:tcW w:w="7054" w:type="dxa"/>
            <w:vAlign w:val="center"/>
          </w:tcPr>
          <w:p w14:paraId="7A0E41D1" w14:textId="75C20F03" w:rsidR="008A604D" w:rsidRPr="000102CD" w:rsidDel="00A42226" w:rsidRDefault="008A604D">
            <w:pPr>
              <w:autoSpaceDE w:val="0"/>
              <w:autoSpaceDN w:val="0"/>
              <w:jc w:val="left"/>
              <w:rPr>
                <w:del w:id="327" w:author="Autor"/>
                <w:rFonts w:ascii="Arial Narrow" w:hAnsi="Arial Narrow"/>
                <w:sz w:val="18"/>
                <w:szCs w:val="18"/>
                <w:rPrChange w:id="328" w:author="Autor">
                  <w:rPr>
                    <w:del w:id="329" w:author="Autor"/>
                  </w:rPr>
                </w:rPrChange>
              </w:rPr>
              <w:pPrChange w:id="330" w:author="Autor">
                <w:pPr>
                  <w:pStyle w:val="Odsekzoznamu"/>
                  <w:numPr>
                    <w:numId w:val="8"/>
                  </w:numPr>
                  <w:autoSpaceDE w:val="0"/>
                  <w:autoSpaceDN w:val="0"/>
                  <w:spacing w:after="200" w:line="276" w:lineRule="auto"/>
                  <w:ind w:left="426" w:hanging="360"/>
                  <w:jc w:val="left"/>
                </w:pPr>
              </w:pPrChange>
            </w:pPr>
            <w:del w:id="331" w:author="Autor">
              <w:r w:rsidRPr="000102CD" w:rsidDel="00A42226">
                <w:rPr>
                  <w:rFonts w:ascii="Arial Narrow" w:hAnsi="Arial Narrow"/>
                  <w:sz w:val="18"/>
                  <w:szCs w:val="18"/>
                  <w:rPrChange w:id="332" w:author="Autor">
                    <w:rPr/>
                  </w:rPrChange>
                </w:rPr>
                <w:delText>Podmienky poskytnutia príspevku z hľadiska definovania merateľných ukazovateľov projektu</w:delText>
              </w:r>
            </w:del>
          </w:p>
        </w:tc>
        <w:tc>
          <w:tcPr>
            <w:tcW w:w="7229" w:type="dxa"/>
            <w:vAlign w:val="center"/>
          </w:tcPr>
          <w:p w14:paraId="0FFFF846" w14:textId="30C6D715" w:rsidR="008A604D" w:rsidRPr="00385B43" w:rsidDel="00A42226" w:rsidRDefault="008A604D" w:rsidP="008A604D">
            <w:pPr>
              <w:pStyle w:val="Odsekzoznamu"/>
              <w:tabs>
                <w:tab w:val="left" w:pos="1593"/>
              </w:tabs>
              <w:autoSpaceDE w:val="0"/>
              <w:autoSpaceDN w:val="0"/>
              <w:ind w:left="1593" w:hanging="1527"/>
              <w:jc w:val="left"/>
              <w:rPr>
                <w:del w:id="333" w:author="Autor"/>
                <w:rFonts w:ascii="Arial Narrow" w:hAnsi="Arial Narrow"/>
                <w:sz w:val="18"/>
                <w:szCs w:val="18"/>
              </w:rPr>
            </w:pPr>
            <w:del w:id="334" w:author="Autor">
              <w:r w:rsidRPr="00385B43" w:rsidDel="00A42226">
                <w:rPr>
                  <w:rFonts w:ascii="Arial Narrow" w:hAnsi="Arial Narrow"/>
                  <w:sz w:val="18"/>
                  <w:szCs w:val="18"/>
                </w:rPr>
                <w:delText>Bez osobitnej prílohy</w:delText>
              </w:r>
            </w:del>
          </w:p>
        </w:tc>
      </w:tr>
      <w:tr w:rsidR="00614EF7" w:rsidRPr="00385B43" w:rsidDel="00A42226" w14:paraId="2478A4FE" w14:textId="2EB3B706" w:rsidTr="0002533E">
        <w:trPr>
          <w:trHeight w:val="340"/>
          <w:del w:id="335" w:author="Autor"/>
        </w:trPr>
        <w:tc>
          <w:tcPr>
            <w:tcW w:w="7054" w:type="dxa"/>
            <w:vAlign w:val="center"/>
          </w:tcPr>
          <w:p w14:paraId="3B3B3FE1" w14:textId="5123C4F5" w:rsidR="00614EF7" w:rsidRPr="000102CD" w:rsidDel="00A42226" w:rsidRDefault="00614EF7">
            <w:pPr>
              <w:autoSpaceDE w:val="0"/>
              <w:autoSpaceDN w:val="0"/>
              <w:jc w:val="left"/>
              <w:rPr>
                <w:del w:id="336" w:author="Autor"/>
                <w:rFonts w:ascii="Arial Narrow" w:hAnsi="Arial Narrow"/>
                <w:sz w:val="18"/>
                <w:szCs w:val="18"/>
                <w:rPrChange w:id="337" w:author="Autor">
                  <w:rPr>
                    <w:del w:id="338" w:author="Autor"/>
                  </w:rPr>
                </w:rPrChange>
              </w:rPr>
              <w:pPrChange w:id="339" w:author="Autor">
                <w:pPr>
                  <w:pStyle w:val="Odsekzoznamu"/>
                  <w:numPr>
                    <w:numId w:val="8"/>
                  </w:numPr>
                  <w:autoSpaceDE w:val="0"/>
                  <w:autoSpaceDN w:val="0"/>
                  <w:spacing w:after="200" w:line="276" w:lineRule="auto"/>
                  <w:ind w:left="426" w:hanging="360"/>
                  <w:jc w:val="left"/>
                </w:pPr>
              </w:pPrChange>
            </w:pPr>
            <w:del w:id="340" w:author="Autor">
              <w:r w:rsidRPr="000102CD" w:rsidDel="00A42226">
                <w:rPr>
                  <w:rFonts w:ascii="Arial Narrow" w:hAnsi="Arial Narrow"/>
                  <w:sz w:val="18"/>
                  <w:szCs w:val="18"/>
                  <w:rPrChange w:id="341" w:author="Autor">
                    <w:rPr/>
                  </w:rPrChange>
                </w:rPr>
                <w:delText>Súlad s požiadavkami v oblasti dopadu projektu na územia sústavy NATURA 2000</w:delText>
              </w:r>
            </w:del>
          </w:p>
        </w:tc>
        <w:tc>
          <w:tcPr>
            <w:tcW w:w="7229" w:type="dxa"/>
            <w:vAlign w:val="center"/>
          </w:tcPr>
          <w:p w14:paraId="6B0E73AD" w14:textId="6447B9E7" w:rsidR="00614EF7" w:rsidDel="00A42226" w:rsidRDefault="00614EF7" w:rsidP="003809A9">
            <w:pPr>
              <w:pStyle w:val="Odsekzoznamu"/>
              <w:autoSpaceDE w:val="0"/>
              <w:autoSpaceDN w:val="0"/>
              <w:ind w:left="1451" w:hanging="1385"/>
              <w:jc w:val="left"/>
              <w:rPr>
                <w:del w:id="342" w:author="Autor"/>
                <w:rFonts w:ascii="Arial Narrow" w:hAnsi="Arial Narrow"/>
                <w:sz w:val="18"/>
                <w:szCs w:val="18"/>
              </w:rPr>
            </w:pPr>
            <w:del w:id="343" w:author="Autor">
              <w:r w:rsidDel="00A42226">
                <w:rPr>
                  <w:rFonts w:ascii="Arial Narrow" w:hAnsi="Arial Narrow"/>
                  <w:sz w:val="18"/>
                  <w:szCs w:val="18"/>
                </w:rPr>
                <w:delText>Príloha č. 1</w:delText>
              </w:r>
              <w:r w:rsidR="00E0599D" w:rsidDel="00A42226">
                <w:rPr>
                  <w:rFonts w:ascii="Arial Narrow" w:hAnsi="Arial Narrow"/>
                  <w:sz w:val="18"/>
                  <w:szCs w:val="18"/>
                </w:rPr>
                <w:delText>2</w:delText>
              </w:r>
              <w:r w:rsidDel="00A42226">
                <w:rPr>
                  <w:rFonts w:ascii="Arial Narrow" w:hAnsi="Arial Narrow"/>
                  <w:sz w:val="18"/>
                  <w:szCs w:val="18"/>
                </w:rPr>
                <w:delText xml:space="preserve"> ŽoPr -  </w:delText>
              </w:r>
              <w:r w:rsidRPr="00AD7E3C" w:rsidDel="00A42226">
                <w:rPr>
                  <w:rFonts w:ascii="Arial Narrow" w:hAnsi="Arial Narrow"/>
                  <w:sz w:val="18"/>
                  <w:szCs w:val="18"/>
                </w:rPr>
                <w:delText>Doklady preukazujúce súlad s požiadavkami v oblasti dopadu projektu na územia sústavy NATURA 2000</w:delText>
              </w:r>
            </w:del>
          </w:p>
        </w:tc>
      </w:tr>
      <w:tr w:rsidR="00614EF7" w:rsidRPr="00385B43" w:rsidDel="00A42226" w14:paraId="5106B4F2" w14:textId="5E64172B" w:rsidTr="0002533E">
        <w:trPr>
          <w:trHeight w:val="340"/>
          <w:del w:id="344" w:author="Autor"/>
        </w:trPr>
        <w:tc>
          <w:tcPr>
            <w:tcW w:w="7054" w:type="dxa"/>
            <w:vAlign w:val="center"/>
          </w:tcPr>
          <w:p w14:paraId="72E9E11F" w14:textId="3F812E6E" w:rsidR="00614EF7" w:rsidRPr="000102CD" w:rsidDel="00A42226" w:rsidRDefault="00614EF7">
            <w:pPr>
              <w:autoSpaceDE w:val="0"/>
              <w:autoSpaceDN w:val="0"/>
              <w:jc w:val="left"/>
              <w:rPr>
                <w:del w:id="345" w:author="Autor"/>
                <w:rFonts w:ascii="Arial Narrow" w:hAnsi="Arial Narrow"/>
                <w:sz w:val="18"/>
                <w:szCs w:val="18"/>
                <w:rPrChange w:id="346" w:author="Autor">
                  <w:rPr>
                    <w:del w:id="347" w:author="Autor"/>
                  </w:rPr>
                </w:rPrChange>
              </w:rPr>
              <w:pPrChange w:id="348" w:author="Autor">
                <w:pPr>
                  <w:pStyle w:val="Odsekzoznamu"/>
                  <w:numPr>
                    <w:numId w:val="8"/>
                  </w:numPr>
                  <w:autoSpaceDE w:val="0"/>
                  <w:autoSpaceDN w:val="0"/>
                  <w:spacing w:after="200" w:line="276" w:lineRule="auto"/>
                  <w:ind w:left="426" w:hanging="360"/>
                  <w:jc w:val="left"/>
                </w:pPr>
              </w:pPrChange>
            </w:pPr>
            <w:del w:id="349" w:author="Autor">
              <w:r w:rsidRPr="000102CD" w:rsidDel="00A42226">
                <w:rPr>
                  <w:rFonts w:ascii="Arial Narrow" w:hAnsi="Arial Narrow"/>
                  <w:sz w:val="18"/>
                  <w:szCs w:val="18"/>
                  <w:rPrChange w:id="350" w:author="Autor">
                    <w:rPr/>
                  </w:rPrChange>
                </w:rPr>
                <w:delText>Súlad s požiadavkami v oblasti posudzovania vplyvov na životné prostredie</w:delText>
              </w:r>
            </w:del>
          </w:p>
        </w:tc>
        <w:tc>
          <w:tcPr>
            <w:tcW w:w="7229" w:type="dxa"/>
            <w:vAlign w:val="center"/>
          </w:tcPr>
          <w:p w14:paraId="116E56DA" w14:textId="59DF1637" w:rsidR="00614EF7" w:rsidRPr="00385B43" w:rsidDel="00A42226" w:rsidRDefault="00614EF7" w:rsidP="003809A9">
            <w:pPr>
              <w:pStyle w:val="Odsekzoznamu"/>
              <w:autoSpaceDE w:val="0"/>
              <w:autoSpaceDN w:val="0"/>
              <w:ind w:left="1451" w:hanging="1385"/>
              <w:jc w:val="left"/>
              <w:rPr>
                <w:del w:id="351" w:author="Autor"/>
                <w:rFonts w:ascii="Arial Narrow" w:hAnsi="Arial Narrow"/>
                <w:sz w:val="18"/>
                <w:szCs w:val="18"/>
              </w:rPr>
            </w:pPr>
            <w:del w:id="352" w:author="Autor">
              <w:r w:rsidDel="00A42226">
                <w:rPr>
                  <w:rFonts w:ascii="Arial Narrow" w:hAnsi="Arial Narrow"/>
                  <w:sz w:val="18"/>
                  <w:szCs w:val="18"/>
                </w:rPr>
                <w:delText>Príloha č. 1</w:delText>
              </w:r>
              <w:r w:rsidR="00E0599D" w:rsidDel="00A42226">
                <w:rPr>
                  <w:rFonts w:ascii="Arial Narrow" w:hAnsi="Arial Narrow"/>
                  <w:sz w:val="18"/>
                  <w:szCs w:val="18"/>
                </w:rPr>
                <w:delText>3</w:delText>
              </w:r>
              <w:r w:rsidDel="00A42226">
                <w:rPr>
                  <w:rFonts w:ascii="Arial Narrow" w:hAnsi="Arial Narrow"/>
                  <w:sz w:val="18"/>
                  <w:szCs w:val="18"/>
                </w:rPr>
                <w:delText xml:space="preserve"> ŽoPr -  </w:delText>
              </w:r>
              <w:r w:rsidRPr="00CD4ABE" w:rsidDel="00A42226">
                <w:rPr>
                  <w:rFonts w:ascii="Arial Narrow" w:hAnsi="Arial Narrow"/>
                  <w:sz w:val="18"/>
                  <w:szCs w:val="18"/>
                </w:rPr>
                <w:delText>Doklady preukazujúce plnenie požiadaviek v oblasti posudzovania vplyvov na životné prostredie</w:delText>
              </w:r>
            </w:del>
          </w:p>
        </w:tc>
      </w:tr>
    </w:tbl>
    <w:p w14:paraId="11B62C62" w14:textId="77777777" w:rsidR="00E71849" w:rsidRPr="00385B43" w:rsidRDefault="00E71849">
      <w:pPr>
        <w:rPr>
          <w:rFonts w:ascii="Arial Narrow" w:hAnsi="Arial Narrow"/>
        </w:rPr>
        <w:sectPr w:rsidR="00E71849" w:rsidRPr="00385B43" w:rsidSect="00402A70">
          <w:footerReference w:type="default" r:id="rId14"/>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26"/>
        <w:gridCol w:w="1417"/>
      </w:tblGrid>
      <w:tr w:rsidR="00A15C55" w:rsidRPr="00385B43" w14:paraId="63BF4A7E" w14:textId="77777777" w:rsidTr="0002533E">
        <w:trPr>
          <w:trHeight w:val="425"/>
        </w:trPr>
        <w:tc>
          <w:tcPr>
            <w:tcW w:w="910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F3307CD" w14:textId="50E6C31D" w:rsidR="00A15C55" w:rsidRPr="00385B43" w:rsidRDefault="00A15C55" w:rsidP="0002533E">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A15C55">
        <w:trPr>
          <w:trHeight w:val="187"/>
        </w:trPr>
        <w:tc>
          <w:tcPr>
            <w:tcW w:w="9102"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dolupodpísaný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7AC4CBD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ins w:id="353" w:author="Autor">
              <w:r w:rsidR="007D2CC8">
                <w:rPr>
                  <w:rFonts w:ascii="Arial Narrow" w:hAnsi="Arial Narrow" w:cs="Times New Roman"/>
                  <w:color w:val="000000"/>
                  <w:szCs w:val="24"/>
                </w:rPr>
                <w:t xml:space="preserve"> poskytnutie</w:t>
              </w:r>
            </w:ins>
            <w:r w:rsidRPr="00385B43">
              <w:rPr>
                <w:rFonts w:ascii="Arial Narrow" w:hAnsi="Arial Narrow" w:cs="Times New Roman"/>
                <w:color w:val="000000"/>
                <w:szCs w:val="24"/>
              </w:rPr>
              <w:t xml:space="preserve"> príspev</w:t>
            </w:r>
            <w:del w:id="354" w:author="Autor">
              <w:r w:rsidRPr="00385B43" w:rsidDel="007D2CC8">
                <w:rPr>
                  <w:rFonts w:ascii="Arial Narrow" w:hAnsi="Arial Narrow" w:cs="Times New Roman"/>
                  <w:color w:val="000000"/>
                  <w:szCs w:val="24"/>
                </w:rPr>
                <w:delText>o</w:delText>
              </w:r>
            </w:del>
            <w:r w:rsidRPr="00385B43">
              <w:rPr>
                <w:rFonts w:ascii="Arial Narrow" w:hAnsi="Arial Narrow" w:cs="Times New Roman"/>
                <w:color w:val="000000"/>
                <w:szCs w:val="24"/>
              </w:rPr>
              <w:t>k</w:t>
            </w:r>
            <w:ins w:id="355" w:author="Autor">
              <w:r w:rsidR="007D2CC8">
                <w:rPr>
                  <w:rFonts w:ascii="Arial Narrow" w:hAnsi="Arial Narrow" w:cs="Times New Roman"/>
                  <w:color w:val="000000"/>
                  <w:szCs w:val="24"/>
                </w:rPr>
                <w:t>u</w:t>
              </w:r>
            </w:ins>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3358F52D"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02533E">
              <w:rPr>
                <w:rFonts w:ascii="Arial Narrow" w:hAnsi="Arial Narrow" w:cs="Times New Roman"/>
                <w:color w:val="000000"/>
                <w:szCs w:val="24"/>
              </w:rPr>
              <w:t>3</w:t>
            </w:r>
            <w:r w:rsidRPr="00385B43">
              <w:rPr>
                <w:rFonts w:ascii="Arial Narrow" w:hAnsi="Arial Narrow" w:cs="Times New Roman"/>
                <w:color w:val="000000"/>
                <w:szCs w:val="24"/>
              </w:rPr>
              <w:t xml:space="preserve"> rokov od </w:t>
            </w:r>
            <w:ins w:id="356" w:author="Autor">
              <w:r w:rsidR="007D2CC8">
                <w:rPr>
                  <w:rFonts w:ascii="Arial Narrow" w:hAnsi="Arial Narrow" w:cs="Times New Roman"/>
                  <w:color w:val="000000"/>
                  <w:szCs w:val="24"/>
                </w:rPr>
                <w:t xml:space="preserve">finančného </w:t>
              </w:r>
            </w:ins>
            <w:r w:rsidRPr="00385B43">
              <w:rPr>
                <w:rFonts w:ascii="Arial Narrow" w:hAnsi="Arial Narrow" w:cs="Times New Roman"/>
                <w:color w:val="000000"/>
                <w:szCs w:val="24"/>
              </w:rPr>
              <w:t xml:space="preserve">ukončenia </w:t>
            </w:r>
            <w:del w:id="357" w:author="Autor">
              <w:r w:rsidRPr="00385B43" w:rsidDel="007D2CC8">
                <w:rPr>
                  <w:rFonts w:ascii="Arial Narrow" w:hAnsi="Arial Narrow" w:cs="Times New Roman"/>
                  <w:color w:val="000000"/>
                  <w:szCs w:val="24"/>
                </w:rPr>
                <w:delText xml:space="preserve">realizácie </w:delText>
              </w:r>
            </w:del>
            <w:r w:rsidRPr="00385B43">
              <w:rPr>
                <w:rFonts w:ascii="Arial Narrow" w:hAnsi="Arial Narrow" w:cs="Times New Roman"/>
                <w:color w:val="000000"/>
                <w:szCs w:val="24"/>
              </w:rPr>
              <w:t xml:space="preserve">projektu, </w:t>
            </w:r>
          </w:p>
          <w:p w14:paraId="13DFB67E" w14:textId="05B86C75" w:rsidR="00A42226" w:rsidRDefault="00145A08" w:rsidP="006C3E35">
            <w:pPr>
              <w:pStyle w:val="Odsekzoznamu"/>
              <w:numPr>
                <w:ilvl w:val="0"/>
                <w:numId w:val="15"/>
              </w:numPr>
              <w:autoSpaceDE w:val="0"/>
              <w:autoSpaceDN w:val="0"/>
              <w:adjustRightInd w:val="0"/>
              <w:spacing w:before="120" w:after="120" w:line="240" w:lineRule="auto"/>
              <w:ind w:left="426" w:right="111"/>
              <w:rPr>
                <w:ins w:id="358" w:author="Autor"/>
                <w:rFonts w:ascii="Arial Narrow" w:hAnsi="Arial Narrow" w:cs="Times New Roman"/>
                <w:color w:val="000000"/>
                <w:szCs w:val="24"/>
              </w:rPr>
            </w:pPr>
            <w:del w:id="359" w:author="Autor">
              <w:r w:rsidRPr="00145A08" w:rsidDel="00A42226">
                <w:rPr>
                  <w:rFonts w:ascii="Arial Narrow" w:hAnsi="Arial Narrow" w:cs="Times New Roman"/>
                  <w:color w:val="000000"/>
                  <w:szCs w:val="24"/>
                </w:rPr>
                <w:delText></w:delText>
              </w:r>
              <w:r w:rsidRPr="00145A08" w:rsidDel="00A42226">
                <w:rPr>
                  <w:rFonts w:ascii="Arial Narrow" w:hAnsi="Arial Narrow" w:cs="Times New Roman"/>
                  <w:color w:val="000000"/>
                  <w:szCs w:val="24"/>
                </w:rPr>
                <w:tab/>
              </w:r>
            </w:del>
            <w:r w:rsidRPr="00145A08">
              <w:rPr>
                <w:rFonts w:ascii="Arial Narrow" w:hAnsi="Arial Narrow" w:cs="Times New Roman"/>
                <w:color w:val="000000"/>
                <w:szCs w:val="24"/>
              </w:rPr>
              <w:t xml:space="preserve">som nezačal s </w:t>
            </w:r>
            <w:del w:id="360" w:author="Autor">
              <w:r w:rsidRPr="00145A08" w:rsidDel="00A42226">
                <w:rPr>
                  <w:rFonts w:ascii="Arial Narrow" w:hAnsi="Arial Narrow" w:cs="Times New Roman"/>
                  <w:color w:val="000000"/>
                  <w:szCs w:val="24"/>
                </w:rPr>
                <w:delText>prácami na projekte</w:delText>
              </w:r>
            </w:del>
            <w:ins w:id="361" w:author="Autor">
              <w:r w:rsidR="00A42226">
                <w:rPr>
                  <w:rFonts w:ascii="Arial Narrow" w:hAnsi="Arial Narrow" w:cs="Times New Roman"/>
                  <w:color w:val="000000"/>
                  <w:szCs w:val="24"/>
                </w:rPr>
                <w:t>realizáciou projektu</w:t>
              </w:r>
            </w:ins>
            <w:r w:rsidRPr="00145A08">
              <w:rPr>
                <w:rFonts w:ascii="Arial Narrow" w:hAnsi="Arial Narrow" w:cs="Times New Roman"/>
                <w:color w:val="000000"/>
                <w:szCs w:val="24"/>
              </w:rPr>
              <w:t xml:space="preserve"> pred </w:t>
            </w:r>
            <w:ins w:id="362" w:author="Autor">
              <w:r w:rsidR="00542C80">
                <w:rPr>
                  <w:rFonts w:ascii="Arial Narrow" w:hAnsi="Arial Narrow" w:cs="Times New Roman"/>
                  <w:color w:val="000000"/>
                  <w:szCs w:val="24"/>
                </w:rPr>
                <w:t>predložením tejto žiadosti o poskytnutie príspevku na MAS</w:t>
              </w:r>
            </w:ins>
            <w:del w:id="363" w:author="Autor">
              <w:r w:rsidRPr="00145A08" w:rsidDel="00542C80">
                <w:rPr>
                  <w:rFonts w:ascii="Arial Narrow" w:hAnsi="Arial Narrow" w:cs="Times New Roman"/>
                  <w:color w:val="000000"/>
                  <w:szCs w:val="24"/>
                </w:rPr>
                <w:delText>predložením ŽoPr na MAS</w:delText>
              </w:r>
            </w:del>
          </w:p>
          <w:p w14:paraId="0F2567F3" w14:textId="038AE6B9" w:rsidR="00542C80" w:rsidRPr="000102CD" w:rsidRDefault="00542C80" w:rsidP="000102CD">
            <w:pPr>
              <w:pStyle w:val="Odsekzoznamu"/>
              <w:numPr>
                <w:ilvl w:val="0"/>
                <w:numId w:val="15"/>
              </w:numPr>
              <w:autoSpaceDE w:val="0"/>
              <w:autoSpaceDN w:val="0"/>
              <w:adjustRightInd w:val="0"/>
              <w:spacing w:before="120" w:after="120" w:line="240" w:lineRule="auto"/>
              <w:ind w:left="397" w:right="111"/>
              <w:rPr>
                <w:ins w:id="364" w:author="Autor"/>
                <w:rFonts w:ascii="Arial Narrow" w:hAnsi="Arial Narrow" w:cs="Times New Roman"/>
                <w:color w:val="000000"/>
                <w:szCs w:val="24"/>
                <w:rPrChange w:id="365" w:author="Autor">
                  <w:rPr>
                    <w:ins w:id="366" w:author="Autor"/>
                  </w:rPr>
                </w:rPrChange>
              </w:rPr>
              <w:pPrChange w:id="367" w:author="Autor">
                <w:pPr>
                  <w:pStyle w:val="Odsekzoznamu"/>
                  <w:numPr>
                    <w:numId w:val="15"/>
                  </w:numPr>
                  <w:autoSpaceDE w:val="0"/>
                  <w:autoSpaceDN w:val="0"/>
                  <w:adjustRightInd w:val="0"/>
                  <w:spacing w:before="120" w:after="120" w:line="240" w:lineRule="auto"/>
                  <w:ind w:left="426" w:right="111" w:hanging="360"/>
                </w:pPr>
              </w:pPrChange>
            </w:pPr>
            <w:ins w:id="368" w:author="Auto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predfinancovania) do 9 mesiacov od nadobudnutia účinnosti zmluvy o príspevku a zároveň najneskôr do </w:t>
              </w:r>
              <w:r>
                <w:rPr>
                  <w:rFonts w:ascii="Arial Narrow" w:hAnsi="Arial Narrow" w:cs="Times New Roman"/>
                  <w:color w:val="000000"/>
                  <w:szCs w:val="24"/>
                </w:rPr>
                <w:t>06</w:t>
              </w:r>
              <w:r w:rsidRPr="000E2891">
                <w:rPr>
                  <w:rFonts w:ascii="Arial Narrow" w:hAnsi="Arial Narrow" w:cs="Times New Roman"/>
                  <w:color w:val="000000"/>
                  <w:szCs w:val="24"/>
                </w:rPr>
                <w:t>.</w:t>
              </w:r>
              <w:r>
                <w:rPr>
                  <w:rFonts w:ascii="Arial Narrow" w:hAnsi="Arial Narrow" w:cs="Times New Roman"/>
                  <w:color w:val="000000"/>
                  <w:szCs w:val="24"/>
                </w:rPr>
                <w:t>12</w:t>
              </w:r>
              <w:r w:rsidRPr="000E2891">
                <w:rPr>
                  <w:rFonts w:ascii="Arial Narrow" w:hAnsi="Arial Narrow" w:cs="Times New Roman"/>
                  <w:color w:val="000000"/>
                  <w:szCs w:val="24"/>
                </w:rPr>
                <w:t>.</w:t>
              </w:r>
              <w:r>
                <w:rPr>
                  <w:rFonts w:ascii="Arial Narrow" w:hAnsi="Arial Narrow" w:cs="Times New Roman"/>
                  <w:color w:val="000000"/>
                  <w:szCs w:val="24"/>
                </w:rPr>
                <w:t>2023,</w:t>
              </w:r>
            </w:ins>
          </w:p>
          <w:p w14:paraId="220D0C37" w14:textId="16D56711" w:rsidR="005206F0" w:rsidRPr="00385B43" w:rsidRDefault="00145A08"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145A08" w:rsidDel="00145A08">
              <w:rPr>
                <w:rFonts w:ascii="Arial Narrow" w:hAnsi="Arial Narrow" w:cs="Times New Roman"/>
                <w:color w:val="000000"/>
                <w:szCs w:val="24"/>
              </w:rPr>
              <w:t xml:space="preserve"> </w:t>
            </w:r>
            <w:r w:rsidR="005206F0" w:rsidRPr="00385B43">
              <w:rPr>
                <w:rFonts w:ascii="Arial Narrow" w:hAnsi="Arial Narrow" w:cs="Times New Roman"/>
                <w:color w:val="000000"/>
                <w:szCs w:val="24"/>
              </w:rPr>
              <w:t>projekt je v súlade s princípmi podpory rovnosti mužov a žien a nediskriminácie podľa 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005206F0"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005206F0" w:rsidRPr="00385B43">
              <w:rPr>
                <w:rFonts w:ascii="Arial Narrow" w:hAnsi="Arial Narrow" w:cs="Times New Roman"/>
                <w:color w:val="000000"/>
                <w:szCs w:val="24"/>
              </w:rPr>
              <w:t>všeobecné nariadenie“) a v súlade s princípom udržateľného rozvoja podľa článku 8 všeobecného nariadenia,</w:t>
            </w:r>
          </w:p>
          <w:p w14:paraId="0BFB1834" w14:textId="44FC519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del w:id="369" w:author="Autor">
              <w:r w:rsidRPr="00385B43" w:rsidDel="00A42226">
                <w:rPr>
                  <w:rFonts w:ascii="Arial Narrow" w:hAnsi="Arial Narrow" w:cs="Times New Roman"/>
                  <w:color w:val="000000"/>
                  <w:szCs w:val="24"/>
                </w:rPr>
                <w:delText xml:space="preserve">ukončím práce na projekte </w:delText>
              </w:r>
              <w:r w:rsidRPr="00E85947" w:rsidDel="00A42226">
                <w:rPr>
                  <w:rFonts w:ascii="Arial Narrow" w:hAnsi="Arial Narrow" w:cs="Times New Roman"/>
                  <w:color w:val="000000"/>
                  <w:szCs w:val="24"/>
                </w:rPr>
                <w:delText>do 9 mesiacov od</w:delText>
              </w:r>
              <w:r w:rsidRPr="00385B43" w:rsidDel="00A42226">
                <w:rPr>
                  <w:rFonts w:ascii="Arial Narrow" w:hAnsi="Arial Narrow" w:cs="Times New Roman"/>
                  <w:color w:val="000000"/>
                  <w:szCs w:val="24"/>
                </w:rPr>
                <w:delText xml:space="preserve"> nadobudnutia účinnosti zmluvy o príspevku,</w:delText>
              </w:r>
            </w:del>
          </w:p>
          <w:p w14:paraId="32618183" w14:textId="56FCB2CB" w:rsidR="00A0535A" w:rsidRPr="00385B43" w:rsidRDefault="00A0535A" w:rsidP="00A461C8">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45A08">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relelvantné)</w:t>
            </w:r>
            <w:r w:rsidR="00A65ADB">
              <w:rPr>
                <w:rStyle w:val="Odkaznapoznmkupodiarou"/>
                <w:rFonts w:ascii="Arial Narrow" w:hAnsi="Arial Narrow" w:cs="Times New Roman"/>
                <w:color w:val="000000"/>
                <w:szCs w:val="24"/>
              </w:rPr>
              <w:footnoteReference w:id="2"/>
            </w:r>
            <w:r w:rsidR="0030117A">
              <w:rPr>
                <w:rFonts w:ascii="Arial Narrow" w:hAnsi="Arial Narrow" w:cs="Times New Roman"/>
                <w:color w:val="000000"/>
                <w:szCs w:val="24"/>
              </w:rPr>
              <w:t>,</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139BD9AD"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del w:id="370" w:author="Autor">
              <w:r w:rsidRPr="00385B43" w:rsidDel="00542C80">
                <w:rPr>
                  <w:rFonts w:ascii="Arial Narrow" w:hAnsi="Arial Narrow" w:cs="Times New Roman"/>
                  <w:color w:val="000000"/>
                  <w:szCs w:val="24"/>
                </w:rPr>
                <w:delText>konania o</w:delText>
              </w:r>
            </w:del>
            <w:ins w:id="371" w:author="Autor">
              <w:r w:rsidR="00542C80">
                <w:rPr>
                  <w:rFonts w:ascii="Arial Narrow" w:hAnsi="Arial Narrow" w:cs="Times New Roman"/>
                  <w:color w:val="000000"/>
                  <w:szCs w:val="24"/>
                </w:rPr>
                <w:t>schvaľovania</w:t>
              </w:r>
            </w:ins>
            <w:r w:rsidRPr="00385B43">
              <w:rPr>
                <w:rFonts w:ascii="Arial Narrow" w:hAnsi="Arial Narrow" w:cs="Times New Roman"/>
                <w:color w:val="000000"/>
                <w:szCs w:val="24"/>
              </w:rPr>
              <w:t> žiadosti o</w:t>
            </w:r>
            <w:ins w:id="372" w:author="Autor">
              <w:r w:rsidR="00542C80">
                <w:rPr>
                  <w:rFonts w:ascii="Arial Narrow" w:hAnsi="Arial Narrow" w:cs="Times New Roman"/>
                  <w:color w:val="000000"/>
                  <w:szCs w:val="24"/>
                </w:rPr>
                <w:t> poskytnutie príspevku</w:t>
              </w:r>
            </w:ins>
            <w:del w:id="373" w:author="Autor">
              <w:r w:rsidRPr="00385B43" w:rsidDel="00542C80">
                <w:rPr>
                  <w:rFonts w:ascii="Arial Narrow" w:hAnsi="Arial Narrow" w:cs="Times New Roman"/>
                  <w:color w:val="000000"/>
                  <w:szCs w:val="24"/>
                </w:rPr>
                <w:delText> NFP</w:delText>
              </w:r>
            </w:del>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0121D502" w14:textId="7D5A27A6"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v sektore rybolovu a akvakultúry, na ktoré sa vzťahuje Nariadenie Európskeho parlamentu a 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 akvakultúry, ktorým sa menia nariadenia Rady (ES) č. 1184/2006 a (ES) č. 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r w:rsidRPr="00385B43">
              <w:rPr>
                <w:rFonts w:ascii="Arial Narrow" w:hAnsi="Arial Narrow" w:cs="Times New Roman"/>
                <w:color w:val="000000"/>
                <w:szCs w:val="24"/>
              </w:rPr>
              <w:t xml:space="preserve"> </w:t>
            </w:r>
          </w:p>
          <w:p w14:paraId="38455820" w14:textId="1423F889"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projekt nie je zameraný na oblasť rybolovu a akvakultúry, na ktoré sa vzťahuje Nariadenie Európskeho parlamentu a Rady (EÚ) č. 1379/2013 z 11. decembra 2013 o spoločnej organizácii trhov s produktmi rybolovu a akvakultúry, ktorým sa menia nariadenia Rady (ES) č. 1184/2006 a (ES) č. 1224/2009 a zrušuje nariadenie Rady (ES) č. 104/2000, zabezpečím oddelené vedenie </w:t>
            </w:r>
            <w:r w:rsidRPr="00385B43">
              <w:rPr>
                <w:rFonts w:ascii="Arial Narrow" w:hAnsi="Arial Narrow" w:cs="Times New Roman"/>
                <w:color w:val="000000"/>
                <w:szCs w:val="24"/>
              </w:rPr>
              <w:lastRenderedPageBreak/>
              <w:t>nákladov súvisiacich s projektom a nákladov súvisiacich s vykonávaním činností v oblasti rybolovu a akvakultúry,</w:t>
            </w:r>
            <w:r w:rsidRPr="00385B43">
              <w:rPr>
                <w:rStyle w:val="Odkaznapoznmkupodiarou"/>
                <w:rFonts w:ascii="Arial Narrow" w:hAnsi="Arial Narrow" w:cs="Times New Roman"/>
                <w:color w:val="000000"/>
                <w:szCs w:val="24"/>
              </w:rPr>
              <w:footnoteReference w:id="4"/>
            </w:r>
            <w:r w:rsidRPr="00385B43">
              <w:rPr>
                <w:rFonts w:ascii="Arial Narrow" w:hAnsi="Arial Narrow" w:cs="Times New Roman"/>
                <w:color w:val="000000"/>
                <w:szCs w:val="24"/>
              </w:rPr>
              <w:t xml:space="preserve"> </w:t>
            </w:r>
          </w:p>
          <w:p w14:paraId="09F55298" w14:textId="0A345A83"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Pr="00385B43">
              <w:rPr>
                <w:rFonts w:ascii="Arial Narrow" w:hAnsi="Arial Narrow" w:cs="Times New Roman"/>
                <w:color w:val="000000"/>
                <w:szCs w:val="24"/>
              </w:rPr>
              <w:t xml:space="preserve">, </w:t>
            </w:r>
          </w:p>
          <w:p w14:paraId="7DAE6515" w14:textId="16220285"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Fonts w:ascii="Arial Narrow" w:hAnsi="Arial Narrow" w:cs="Times New Roman"/>
                <w:color w:val="000000"/>
                <w:szCs w:val="24"/>
              </w:rPr>
              <w:t xml:space="preserve"> </w:t>
            </w:r>
          </w:p>
          <w:p w14:paraId="5C11E64F" w14:textId="3D0D6D89"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r w:rsidR="0041126F" w:rsidRPr="00385B43">
              <w:rPr>
                <w:rFonts w:ascii="Arial Narrow" w:hAnsi="Arial Narrow" w:cs="Times New Roman"/>
                <w:color w:val="000000"/>
                <w:szCs w:val="24"/>
              </w:rPr>
              <w:t xml:space="preserve"> </w:t>
            </w:r>
          </w:p>
          <w:p w14:paraId="7E779417" w14:textId="5C4F716D"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p>
          <w:p w14:paraId="1F931294" w14:textId="6B425868"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p>
          <w:p w14:paraId="4D83EE21" w14:textId="38B321F3" w:rsidR="0041126F" w:rsidRPr="00385B43" w:rsidDel="00A42226" w:rsidRDefault="00F16CD3" w:rsidP="006C3E35">
            <w:pPr>
              <w:pStyle w:val="Odsekzoznamu"/>
              <w:numPr>
                <w:ilvl w:val="0"/>
                <w:numId w:val="15"/>
              </w:numPr>
              <w:autoSpaceDE w:val="0"/>
              <w:autoSpaceDN w:val="0"/>
              <w:adjustRightInd w:val="0"/>
              <w:spacing w:before="120" w:after="120" w:line="240" w:lineRule="auto"/>
              <w:ind w:left="426" w:right="111"/>
              <w:rPr>
                <w:del w:id="374" w:author="Autor"/>
                <w:rFonts w:ascii="Arial Narrow" w:hAnsi="Arial Narrow" w:cs="Times New Roman"/>
                <w:color w:val="000000"/>
                <w:szCs w:val="24"/>
              </w:rPr>
            </w:pPr>
            <w:del w:id="375" w:author="Autor">
              <w:r w:rsidRPr="006C3E35" w:rsidDel="00A42226">
                <w:rPr>
                  <w:rFonts w:ascii="Arial Narrow" w:hAnsi="Arial Narrow" w:cs="Times New Roman"/>
                  <w:color w:val="000000"/>
                  <w:szCs w:val="24"/>
                </w:rPr>
                <w:delText xml:space="preserve">voči </w:delText>
              </w:r>
              <w:r w:rsidR="0041126F" w:rsidRPr="00385B43" w:rsidDel="00A42226">
                <w:rPr>
                  <w:rFonts w:ascii="Arial Narrow" w:hAnsi="Arial Narrow" w:cs="Times New Roman"/>
                  <w:color w:val="000000"/>
                  <w:szCs w:val="24"/>
                </w:rPr>
                <w:delText xml:space="preserve">mne (nie </w:delText>
              </w:r>
              <w:r w:rsidRPr="006C3E35" w:rsidDel="00A42226">
                <w:rPr>
                  <w:rFonts w:ascii="Arial Narrow" w:hAnsi="Arial Narrow" w:cs="Times New Roman"/>
                  <w:color w:val="000000"/>
                  <w:szCs w:val="24"/>
                </w:rPr>
                <w:delText>je nárokované vrátenie pomoci na základe predchádzajúceho rozhodnutia Komisie, ktorým bola poskytnutá pomoc označená za neoprávnenú a nezlučiteľnú s vnútorným trhom</w:delText>
              </w:r>
              <w:r w:rsidR="0041126F" w:rsidRPr="00385B43" w:rsidDel="00A42226">
                <w:rPr>
                  <w:rFonts w:ascii="Arial Narrow" w:hAnsi="Arial Narrow" w:cs="Times New Roman"/>
                  <w:color w:val="000000"/>
                  <w:szCs w:val="24"/>
                </w:rPr>
                <w:delText>,</w:delText>
              </w:r>
              <w:r w:rsidR="00704D30" w:rsidRPr="00385B43" w:rsidDel="00A42226">
                <w:rPr>
                  <w:rFonts w:ascii="Arial Narrow" w:hAnsi="Arial Narrow" w:cs="Times New Roman"/>
                  <w:color w:val="000000"/>
                  <w:szCs w:val="24"/>
                </w:rPr>
                <w:delText xml:space="preserve"> </w:delText>
              </w:r>
            </w:del>
          </w:p>
          <w:p w14:paraId="0024363D" w14:textId="27ED67F9"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 xml:space="preserve">počas obdobia udržateľnosti projektu (tri roky po </w:t>
            </w:r>
            <w:ins w:id="376" w:author="Autor">
              <w:r w:rsidR="00542C80">
                <w:rPr>
                  <w:rFonts w:ascii="Arial Narrow" w:hAnsi="Arial Narrow" w:cs="Times New Roman"/>
                  <w:color w:val="000000"/>
                  <w:szCs w:val="24"/>
                </w:rPr>
                <w:t xml:space="preserve">finančnom </w:t>
              </w:r>
            </w:ins>
            <w:r w:rsidRPr="00777DE8">
              <w:rPr>
                <w:rFonts w:ascii="Arial Narrow" w:hAnsi="Arial Narrow" w:cs="Times New Roman"/>
                <w:color w:val="000000"/>
                <w:szCs w:val="24"/>
              </w:rPr>
              <w:t>ukončení</w:t>
            </w:r>
            <w:del w:id="377" w:author="Autor">
              <w:r w:rsidRPr="00777DE8" w:rsidDel="007D2CC8">
                <w:rPr>
                  <w:rFonts w:ascii="Arial Narrow" w:hAnsi="Arial Narrow" w:cs="Times New Roman"/>
                  <w:color w:val="000000"/>
                  <w:szCs w:val="24"/>
                </w:rPr>
                <w:delText xml:space="preserve"> realizácie</w:delText>
              </w:r>
            </w:del>
            <w:r w:rsidRPr="00777DE8">
              <w:rPr>
                <w:rFonts w:ascii="Arial Narrow" w:hAnsi="Arial Narrow" w:cs="Times New Roman"/>
                <w:color w:val="000000"/>
                <w:szCs w:val="24"/>
              </w:rPr>
              <w:t xml:space="preserve"> projektu) nedôjde v mojom podniku k zásadnému poklesu zamestnanosti vo vzťahu k podporen</w:t>
            </w:r>
            <w:ins w:id="378" w:author="Autor">
              <w:r w:rsidR="00542C80">
                <w:rPr>
                  <w:rFonts w:ascii="Arial Narrow" w:hAnsi="Arial Narrow" w:cs="Times New Roman"/>
                  <w:color w:val="000000"/>
                  <w:szCs w:val="24"/>
                </w:rPr>
                <w:t>ému</w:t>
              </w:r>
            </w:ins>
            <w:del w:id="379" w:author="Autor">
              <w:r w:rsidRPr="00777DE8" w:rsidDel="00542C80">
                <w:rPr>
                  <w:rFonts w:ascii="Arial Narrow" w:hAnsi="Arial Narrow" w:cs="Times New Roman"/>
                  <w:color w:val="000000"/>
                  <w:szCs w:val="24"/>
                </w:rPr>
                <w:delText>ým aktivitám</w:delText>
              </w:r>
            </w:del>
            <w:r w:rsidRPr="00777DE8">
              <w:rPr>
                <w:rFonts w:ascii="Arial Narrow" w:hAnsi="Arial Narrow" w:cs="Times New Roman"/>
                <w:color w:val="000000"/>
                <w:szCs w:val="24"/>
              </w:rPr>
              <w:t xml:space="preserve"> projektu, </w:t>
            </w:r>
          </w:p>
          <w:p w14:paraId="68688B41" w14:textId="793D874E"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5"/>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936CB4D" w:rsidR="005206F0" w:rsidRPr="00385B43" w:rsidRDefault="007A2445" w:rsidP="00E85947">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E85947">
              <w:rPr>
                <w:rFonts w:ascii="Arial Narrow" w:hAnsi="Arial Narrow" w:cs="Times New Roman"/>
                <w:color w:val="000000"/>
                <w:szCs w:val="24"/>
              </w:rPr>
              <w:t>MAS</w:t>
            </w:r>
            <w:r w:rsidRPr="00385B43">
              <w:rPr>
                <w:rFonts w:ascii="Arial Narrow" w:hAnsi="Arial Narrow" w:cs="Times New Roman"/>
                <w:color w:val="000000"/>
                <w:szCs w:val="24"/>
              </w:rPr>
              <w:t xml:space="preserve"> o všetkých zmenách, ktoré sa týkajú uvedených údajov a skutočností. Súhlasím so správou, spracovaním a uchovávaním všetkých uvedených osobných údajov v súlade so zák. č. 122/2013 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pre účely implementácie </w:t>
            </w:r>
            <w:r w:rsidR="00E85947">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A461C8">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A461C8" w:rsidRDefault="005206F0" w:rsidP="00A461C8">
            <w:pPr>
              <w:autoSpaceDE w:val="0"/>
              <w:autoSpaceDN w:val="0"/>
              <w:adjustRightInd w:val="0"/>
              <w:spacing w:after="0"/>
              <w:jc w:val="center"/>
              <w:rPr>
                <w:rFonts w:ascii="Arial Narrow" w:hAnsi="Arial Narrow" w:cs="Times New Roman"/>
                <w:i/>
                <w:color w:val="000000"/>
                <w:szCs w:val="24"/>
              </w:rPr>
            </w:pPr>
            <w:r w:rsidRPr="00A461C8">
              <w:rPr>
                <w:rFonts w:ascii="Arial Narrow" w:hAnsi="Arial Narrow" w:cs="Times New Roman"/>
                <w:b/>
                <w:i/>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A461C8" w:rsidRDefault="005206F0" w:rsidP="00A461C8">
            <w:pPr>
              <w:autoSpaceDE w:val="0"/>
              <w:autoSpaceDN w:val="0"/>
              <w:adjustRightInd w:val="0"/>
              <w:spacing w:after="0" w:line="240" w:lineRule="auto"/>
              <w:jc w:val="center"/>
              <w:rPr>
                <w:rFonts w:ascii="Arial Narrow" w:hAnsi="Arial Narrow" w:cs="Times New Roman"/>
                <w:i/>
                <w:color w:val="000000"/>
                <w:szCs w:val="24"/>
              </w:rPr>
            </w:pPr>
            <w:r w:rsidRPr="00A461C8">
              <w:rPr>
                <w:rFonts w:ascii="Arial Narrow" w:hAnsi="Arial Narrow" w:cs="Times New Roman"/>
                <w:b/>
                <w:i/>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A461C8" w:rsidRDefault="005206F0" w:rsidP="00A461C8">
            <w:pPr>
              <w:autoSpaceDE w:val="0"/>
              <w:autoSpaceDN w:val="0"/>
              <w:adjustRightInd w:val="0"/>
              <w:spacing w:after="0" w:line="240" w:lineRule="auto"/>
              <w:jc w:val="center"/>
              <w:rPr>
                <w:rFonts w:ascii="Arial Narrow" w:hAnsi="Arial Narrow" w:cs="Times New Roman"/>
                <w:i/>
                <w:color w:val="000000"/>
                <w:szCs w:val="24"/>
              </w:rPr>
            </w:pPr>
            <w:r w:rsidRPr="00A461C8">
              <w:rPr>
                <w:rFonts w:ascii="Arial Narrow" w:hAnsi="Arial Narrow" w:cs="Times New Roman"/>
                <w:b/>
                <w:i/>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A461C8" w:rsidRDefault="005206F0" w:rsidP="00A461C8">
            <w:pPr>
              <w:autoSpaceDE w:val="0"/>
              <w:autoSpaceDN w:val="0"/>
              <w:adjustRightInd w:val="0"/>
              <w:spacing w:after="0" w:line="240" w:lineRule="auto"/>
              <w:jc w:val="center"/>
              <w:rPr>
                <w:rFonts w:ascii="Arial Narrow" w:hAnsi="Arial Narrow" w:cs="Times New Roman"/>
                <w:i/>
                <w:color w:val="000000"/>
                <w:szCs w:val="24"/>
              </w:rPr>
            </w:pPr>
            <w:r w:rsidRPr="00A461C8">
              <w:rPr>
                <w:rFonts w:ascii="Arial Narrow" w:hAnsi="Arial Narrow" w:cs="Times New Roman"/>
                <w:b/>
                <w:i/>
                <w:color w:val="000000"/>
                <w:szCs w:val="24"/>
              </w:rPr>
              <w:t>Dátum podpisu:</w:t>
            </w:r>
          </w:p>
        </w:tc>
      </w:tr>
      <w:tr w:rsidR="005206F0" w:rsidRPr="00385B43" w14:paraId="0C2CF9F2" w14:textId="77777777"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417"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E71849">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7D917" w14:textId="77777777" w:rsidR="0003424C" w:rsidRDefault="0003424C" w:rsidP="00297396">
      <w:pPr>
        <w:spacing w:after="0" w:line="240" w:lineRule="auto"/>
      </w:pPr>
      <w:r>
        <w:separator/>
      </w:r>
    </w:p>
  </w:endnote>
  <w:endnote w:type="continuationSeparator" w:id="0">
    <w:p w14:paraId="06859ECD" w14:textId="77777777" w:rsidR="0003424C" w:rsidRDefault="0003424C" w:rsidP="00297396">
      <w:pPr>
        <w:spacing w:after="0" w:line="240" w:lineRule="auto"/>
      </w:pPr>
      <w:r>
        <w:continuationSeparator/>
      </w:r>
    </w:p>
  </w:endnote>
  <w:endnote w:type="continuationNotice" w:id="1">
    <w:p w14:paraId="10F279C4" w14:textId="77777777" w:rsidR="0003424C" w:rsidRDefault="000342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4D"/>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77777777" w:rsidR="00C62D55" w:rsidRPr="00016F1C" w:rsidRDefault="00C62D55"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val="en-US"/>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F9DBED0"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1377F7E4" w:rsidR="00C62D55" w:rsidRDefault="00C62D55"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0C058B">
      <w:rPr>
        <w:rFonts w:eastAsia="Times New Roman" w:cs="Times New Roman"/>
        <w:noProof/>
        <w:szCs w:val="24"/>
        <w:lang w:eastAsia="sk-SK"/>
      </w:rPr>
      <w:t>3</w:t>
    </w:r>
    <w:r w:rsidRPr="00016F1C">
      <w:rPr>
        <w:rFonts w:eastAsia="Times New Roman" w:cs="Times New Roman"/>
        <w:szCs w:val="24"/>
        <w:lang w:eastAsia="sk-SK"/>
      </w:rPr>
      <w:fldChar w:fldCharType="end"/>
    </w:r>
  </w:p>
  <w:p w14:paraId="4FEDB740" w14:textId="77777777" w:rsidR="00C62D55" w:rsidRPr="00016F1C" w:rsidRDefault="00C62D55" w:rsidP="00016F1C">
    <w:pPr>
      <w:tabs>
        <w:tab w:val="center" w:pos="4536"/>
        <w:tab w:val="right" w:pos="9072"/>
      </w:tabs>
      <w:spacing w:after="0" w:line="240" w:lineRule="auto"/>
      <w:jc w:val="right"/>
      <w:rPr>
        <w:rFonts w:eastAsia="Times New Roman" w:cs="Times New Roman"/>
        <w:szCs w:val="24"/>
        <w:lang w:eastAsia="sk-SK"/>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C62D55" w:rsidRDefault="00C62D55"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val="en-US"/>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3550948"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" strokecolor="#548dd4 [1951]" strokeweight="3pt">
              <v:shadow on="t" color="black" opacity="22937f" origin=",.5" offset="0,.63889mm"/>
              <o:lock v:ext="edit" shapetype="f"/>
            </v:line>
          </w:pict>
        </mc:Fallback>
      </mc:AlternateContent>
    </w:r>
  </w:p>
  <w:p w14:paraId="19DBDA10" w14:textId="4D43FB83" w:rsidR="00C62D55" w:rsidRPr="00016F1C" w:rsidRDefault="00C62D55"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val="en-US"/>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C10E1F6"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016F1C">
      <w:rPr>
        <w:rFonts w:eastAsia="Times New Roman" w:cs="Times New Roman"/>
        <w:noProof/>
        <w:szCs w:val="24"/>
        <w:lang w:val="en-US"/>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D7BB4EA"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0C058B">
      <w:rPr>
        <w:rFonts w:eastAsia="Times New Roman" w:cs="Times New Roman"/>
        <w:noProof/>
        <w:szCs w:val="24"/>
        <w:lang w:eastAsia="sk-SK"/>
      </w:rPr>
      <w:t>5</w:t>
    </w:r>
    <w:r w:rsidRPr="00016F1C">
      <w:rPr>
        <w:rFonts w:eastAsia="Times New Roman"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C62D55" w:rsidRDefault="00C62D55"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val="en-US"/>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7F4DB07"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" strokecolor="#548dd4 [1951]" strokeweight="3pt">
              <v:shadow on="t" color="black" opacity="22937f" origin=",.5" offset="0,.63889mm"/>
              <o:lock v:ext="edit" shapetype="f"/>
            </v:line>
          </w:pict>
        </mc:Fallback>
      </mc:AlternateContent>
    </w:r>
  </w:p>
  <w:p w14:paraId="19BC52F9" w14:textId="4E62333A" w:rsidR="00C62D55" w:rsidRPr="00016F1C" w:rsidRDefault="00C62D55"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val="en-US"/>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1BF78FD"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016F1C">
      <w:rPr>
        <w:rFonts w:eastAsia="Times New Roman" w:cs="Times New Roman"/>
        <w:noProof/>
        <w:szCs w:val="24"/>
        <w:lang w:val="en-US"/>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BCF4158"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0C058B">
      <w:rPr>
        <w:rFonts w:eastAsia="Times New Roman" w:cs="Times New Roman"/>
        <w:noProof/>
        <w:szCs w:val="24"/>
        <w:lang w:eastAsia="sk-SK"/>
      </w:rPr>
      <w:t>7</w:t>
    </w:r>
    <w:r w:rsidRPr="00016F1C">
      <w:rPr>
        <w:rFonts w:eastAsia="Times New Roman"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C62D55" w:rsidRDefault="00C62D55"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val="en-US"/>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FB0FA2B"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" strokecolor="#548dd4 [1951]" strokeweight="3pt">
              <v:shadow on="t" color="black" opacity="22937f" origin=",.5" offset="0,.63889mm"/>
              <o:lock v:ext="edit" shapetype="f"/>
            </v:line>
          </w:pict>
        </mc:Fallback>
      </mc:AlternateContent>
    </w:r>
  </w:p>
  <w:p w14:paraId="706C5DE7" w14:textId="3C24C8E9" w:rsidR="00C62D55" w:rsidRPr="00016F1C" w:rsidRDefault="00C62D55"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val="en-US"/>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DBF8548"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" strokecolor="#548dd4 [1951]" strokeweight="3pt">
              <v:shadow on="t" color="black" opacity="22937f" origin=",.5" offset="0,.63889mm"/>
              <o:lock v:ext="edit" shapetype="f"/>
            </v:line>
          </w:pict>
        </mc:Fallback>
      </mc:AlternateContent>
    </w:r>
    <w:r w:rsidRPr="00016F1C">
      <w:rPr>
        <w:rFonts w:eastAsia="Times New Roman" w:cs="Times New Roman"/>
        <w:noProof/>
        <w:szCs w:val="24"/>
        <w:lang w:val="en-US"/>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9F79B59"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0C058B">
      <w:rPr>
        <w:rFonts w:eastAsia="Times New Roman" w:cs="Times New Roman"/>
        <w:noProof/>
        <w:szCs w:val="24"/>
        <w:lang w:eastAsia="sk-SK"/>
      </w:rPr>
      <w:t>8</w:t>
    </w:r>
    <w:r w:rsidRPr="00016F1C">
      <w:rPr>
        <w:rFonts w:eastAsia="Times New Roman"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C62D55" w:rsidRPr="00016F1C" w:rsidRDefault="00C62D55"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val="en-US"/>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20B814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173653FE" w:rsidR="00C62D55" w:rsidRDefault="00C62D55" w:rsidP="00570367">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0C058B">
      <w:rPr>
        <w:rFonts w:eastAsia="Times New Roman" w:cs="Times New Roman"/>
        <w:noProof/>
        <w:szCs w:val="24"/>
        <w:lang w:eastAsia="sk-SK"/>
      </w:rPr>
      <w:t>10</w:t>
    </w:r>
    <w:r w:rsidRPr="00016F1C">
      <w:rPr>
        <w:rFonts w:eastAsia="Times New Roman" w:cs="Times New Roman"/>
        <w:szCs w:val="24"/>
        <w:lang w:eastAsia="sk-SK"/>
      </w:rPr>
      <w:fldChar w:fldCharType="end"/>
    </w:r>
  </w:p>
  <w:p w14:paraId="597798E8" w14:textId="77777777" w:rsidR="00C62D55" w:rsidRPr="00570367" w:rsidRDefault="00C62D55"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A3B37" w14:textId="77777777" w:rsidR="0003424C" w:rsidRDefault="0003424C" w:rsidP="00297396">
      <w:pPr>
        <w:spacing w:after="0" w:line="240" w:lineRule="auto"/>
      </w:pPr>
      <w:r>
        <w:separator/>
      </w:r>
    </w:p>
  </w:footnote>
  <w:footnote w:type="continuationSeparator" w:id="0">
    <w:p w14:paraId="4444A0C5" w14:textId="77777777" w:rsidR="0003424C" w:rsidRDefault="0003424C" w:rsidP="00297396">
      <w:pPr>
        <w:spacing w:after="0" w:line="240" w:lineRule="auto"/>
      </w:pPr>
      <w:r>
        <w:continuationSeparator/>
      </w:r>
    </w:p>
  </w:footnote>
  <w:footnote w:type="continuationNotice" w:id="1">
    <w:p w14:paraId="6A4B8B8B" w14:textId="77777777" w:rsidR="0003424C" w:rsidRDefault="0003424C">
      <w:pPr>
        <w:spacing w:after="0" w:line="240" w:lineRule="auto"/>
      </w:pPr>
    </w:p>
  </w:footnote>
  <w:footnote w:id="2">
    <w:p w14:paraId="205457CD" w14:textId="71527B4C" w:rsidR="00C62D55" w:rsidRDefault="00C62D55" w:rsidP="00A461C8">
      <w:pPr>
        <w:pStyle w:val="Textpoznmkypodiarou"/>
        <w:tabs>
          <w:tab w:val="left" w:pos="284"/>
        </w:tabs>
        <w:ind w:left="284" w:hanging="284"/>
      </w:pPr>
      <w:r w:rsidRPr="00A461C8">
        <w:rPr>
          <w:rStyle w:val="Odkaznapoznmkupodiarou"/>
          <w:rFonts w:ascii="Arial Narrow" w:hAnsi="Arial Narrow"/>
          <w:sz w:val="18"/>
        </w:rPr>
        <w:footnoteRef/>
      </w:r>
      <w:r w:rsidRPr="00A461C8">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6D1E7532" w14:textId="33985D37" w:rsidR="00C62D55" w:rsidRDefault="00C62D55"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4">
    <w:p w14:paraId="1F30476D" w14:textId="773CD1AE" w:rsidR="00C62D55" w:rsidRDefault="00C62D55"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5">
    <w:p w14:paraId="487CAD87" w14:textId="0A842E06" w:rsidR="00C62D55" w:rsidRDefault="00C62D55"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ŽoNFP.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C62D55" w:rsidRPr="00627EA3" w:rsidRDefault="00C62D55"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BA2CE" w14:textId="58854B7B" w:rsidR="00C62D55" w:rsidRDefault="000C058B">
    <w:pPr>
      <w:pStyle w:val="Hlavika"/>
    </w:pPr>
    <w:ins w:id="88" w:author="Autor">
      <w:r>
        <w:rPr>
          <w:noProof/>
          <w:lang w:val="en-US"/>
        </w:rPr>
        <w:drawing>
          <wp:inline distT="0" distB="0" distL="0" distR="0" wp14:anchorId="0CAD8BB9" wp14:editId="0278D9A3">
            <wp:extent cx="607695" cy="607695"/>
            <wp:effectExtent l="0" t="0" r="1905" b="1905"/>
            <wp:docPr id="1" name="Picture 1" descr="LOGO PARTNERST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ARTNERST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086" cy="608086"/>
                    </a:xfrm>
                    <a:prstGeom prst="rect">
                      <a:avLst/>
                    </a:prstGeom>
                    <a:noFill/>
                    <a:ln>
                      <a:noFill/>
                    </a:ln>
                  </pic:spPr>
                </pic:pic>
              </a:graphicData>
            </a:graphic>
          </wp:inline>
        </w:drawing>
      </w:r>
    </w:ins>
    <w:r w:rsidR="009B29FD" w:rsidRPr="00442EAF">
      <w:rPr>
        <w:noProof/>
        <w:lang w:val="en-US"/>
      </w:rPr>
      <w:drawing>
        <wp:anchor distT="0" distB="0" distL="114300" distR="114300" simplePos="0" relativeHeight="251673600" behindDoc="1" locked="0" layoutInCell="1" allowOverlap="1" wp14:anchorId="7BE9C2D1" wp14:editId="175CD3E0">
          <wp:simplePos x="0" y="0"/>
          <wp:positionH relativeFrom="column">
            <wp:posOffset>1287145</wp:posOffset>
          </wp:positionH>
          <wp:positionV relativeFrom="paragraph">
            <wp:posOffset>-33655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9B29FD" w:rsidRPr="00442EAF">
      <w:rPr>
        <w:noProof/>
        <w:lang w:val="en-US"/>
      </w:rPr>
      <w:drawing>
        <wp:anchor distT="0" distB="0" distL="114300" distR="114300" simplePos="0" relativeHeight="251675648" behindDoc="1" locked="0" layoutInCell="1" allowOverlap="1" wp14:anchorId="7E5C4302" wp14:editId="461B48C4">
          <wp:simplePos x="0" y="0"/>
          <wp:positionH relativeFrom="column">
            <wp:posOffset>4417695</wp:posOffset>
          </wp:positionH>
          <wp:positionV relativeFrom="paragraph">
            <wp:posOffset>-48260</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sidR="009B29FD" w:rsidRPr="00442EAF">
      <w:rPr>
        <w:noProof/>
        <w:lang w:val="en-US"/>
      </w:rPr>
      <w:drawing>
        <wp:anchor distT="0" distB="0" distL="114300" distR="114300" simplePos="0" relativeHeight="251674624" behindDoc="1" locked="0" layoutInCell="1" allowOverlap="1" wp14:anchorId="2B0C8075" wp14:editId="1CC1314B">
          <wp:simplePos x="0" y="0"/>
          <wp:positionH relativeFrom="column">
            <wp:posOffset>2538095</wp:posOffset>
          </wp:positionH>
          <wp:positionV relativeFrom="paragraph">
            <wp:posOffset>8255</wp:posOffset>
          </wp:positionV>
          <wp:extent cx="1476375" cy="368300"/>
          <wp:effectExtent l="0" t="0" r="9525" b="0"/>
          <wp:wrapNone/>
          <wp:docPr id="30" name="Obrázok 30"/>
          <wp:cNvGraphicFramePr/>
          <a:graphic xmlns:a="http://schemas.openxmlformats.org/drawingml/2006/main">
            <a:graphicData uri="http://schemas.openxmlformats.org/drawingml/2006/picture">
              <pic:pic xmlns:pic="http://schemas.openxmlformats.org/drawingml/2006/picture">
                <pic:nvPicPr>
                  <pic:cNvPr id="30" name="Obrázok 30"/>
                  <pic:cNvPicPr/>
                </pic:nvPicPr>
                <pic:blipFill>
                  <a:blip r:embed="rId4">
                    <a:extLst>
                      <a:ext uri="{28A0092B-C50C-407E-A947-70E740481C1C}">
                        <a14:useLocalDpi xmlns:a14="http://schemas.microsoft.com/office/drawing/2010/main" val="0"/>
                      </a:ext>
                    </a:extLst>
                  </a:blip>
                  <a:stretch>
                    <a:fillRect/>
                  </a:stretch>
                </pic:blipFill>
                <pic:spPr bwMode="auto">
                  <a:xfrm>
                    <a:off x="0" y="0"/>
                    <a:ext cx="1476375" cy="3683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ins w:id="89" w:author="Autor">
      <w:del w:id="90" w:author="Autor">
        <w:r w:rsidR="006F4120" w:rsidDel="002471BE">
          <w:rPr>
            <w:rFonts w:ascii="Arial Narrow" w:hAnsi="Arial Narrow"/>
            <w:noProof/>
            <w:sz w:val="20"/>
            <w:lang w:val="en-US"/>
            <w:rPrChange w:id="91">
              <w:rPr>
                <w:noProof/>
                <w:lang w:val="en-US"/>
              </w:rPr>
            </w:rPrChange>
          </w:rPr>
          <w:drawing>
            <wp:anchor distT="0" distB="0" distL="114935" distR="114935" simplePos="0" relativeHeight="251677696" behindDoc="1" locked="0" layoutInCell="1" allowOverlap="1" wp14:anchorId="1CD1F701" wp14:editId="19D1295C">
              <wp:simplePos x="0" y="0"/>
              <wp:positionH relativeFrom="margin">
                <wp:posOffset>0</wp:posOffset>
              </wp:positionH>
              <wp:positionV relativeFrom="paragraph">
                <wp:posOffset>-635</wp:posOffset>
              </wp:positionV>
              <wp:extent cx="990600" cy="417881"/>
              <wp:effectExtent l="0" t="0" r="0" b="127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90600" cy="417881"/>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del>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C62D55" w:rsidRDefault="00C62D55" w:rsidP="00F272A7">
    <w:pPr>
      <w:pStyle w:val="Hlavika"/>
    </w:pPr>
  </w:p>
  <w:p w14:paraId="550395FB" w14:textId="77777777" w:rsidR="00C62D55" w:rsidRPr="00627EA3" w:rsidRDefault="00C62D55" w:rsidP="00F272A7">
    <w:pPr>
      <w:pStyle w:val="Hlavika"/>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C62D55" w:rsidRDefault="00C62D55"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D0D63AB6"/>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585842195">
    <w:abstractNumId w:val="5"/>
  </w:num>
  <w:num w:numId="2" w16cid:durableId="527134880">
    <w:abstractNumId w:val="0"/>
  </w:num>
  <w:num w:numId="3" w16cid:durableId="1118718155">
    <w:abstractNumId w:val="4"/>
  </w:num>
  <w:num w:numId="4" w16cid:durableId="1838156604">
    <w:abstractNumId w:val="1"/>
  </w:num>
  <w:num w:numId="5" w16cid:durableId="909995505">
    <w:abstractNumId w:val="23"/>
  </w:num>
  <w:num w:numId="6" w16cid:durableId="276760405">
    <w:abstractNumId w:val="20"/>
  </w:num>
  <w:num w:numId="7" w16cid:durableId="2093233770">
    <w:abstractNumId w:val="10"/>
  </w:num>
  <w:num w:numId="8" w16cid:durableId="810638214">
    <w:abstractNumId w:val="7"/>
  </w:num>
  <w:num w:numId="9" w16cid:durableId="16042632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47150247">
    <w:abstractNumId w:val="19"/>
  </w:num>
  <w:num w:numId="11" w16cid:durableId="1297222777">
    <w:abstractNumId w:val="14"/>
  </w:num>
  <w:num w:numId="12" w16cid:durableId="1931548687">
    <w:abstractNumId w:val="9"/>
  </w:num>
  <w:num w:numId="13" w16cid:durableId="475951723">
    <w:abstractNumId w:val="3"/>
  </w:num>
  <w:num w:numId="14" w16cid:durableId="558832660">
    <w:abstractNumId w:val="25"/>
  </w:num>
  <w:num w:numId="15" w16cid:durableId="258760707">
    <w:abstractNumId w:val="18"/>
  </w:num>
  <w:num w:numId="16" w16cid:durableId="1518304368">
    <w:abstractNumId w:val="6"/>
  </w:num>
  <w:num w:numId="17" w16cid:durableId="2069958020">
    <w:abstractNumId w:val="11"/>
  </w:num>
  <w:num w:numId="18" w16cid:durableId="298727275">
    <w:abstractNumId w:val="17"/>
  </w:num>
  <w:num w:numId="19" w16cid:durableId="1770004382">
    <w:abstractNumId w:val="24"/>
  </w:num>
  <w:num w:numId="20" w16cid:durableId="1393231997">
    <w:abstractNumId w:val="21"/>
  </w:num>
  <w:num w:numId="21" w16cid:durableId="2108966603">
    <w:abstractNumId w:val="15"/>
  </w:num>
  <w:num w:numId="22" w16cid:durableId="2091809632">
    <w:abstractNumId w:val="2"/>
  </w:num>
  <w:num w:numId="23" w16cid:durableId="2000814246">
    <w:abstractNumId w:val="12"/>
  </w:num>
  <w:num w:numId="24" w16cid:durableId="962275269">
    <w:abstractNumId w:val="26"/>
  </w:num>
  <w:num w:numId="25" w16cid:durableId="1042443362">
    <w:abstractNumId w:val="22"/>
  </w:num>
  <w:num w:numId="26" w16cid:durableId="1364207603">
    <w:abstractNumId w:val="16"/>
  </w:num>
  <w:num w:numId="27" w16cid:durableId="1286931588">
    <w:abstractNumId w:val="13"/>
  </w:num>
  <w:num w:numId="28" w16cid:durableId="490291931">
    <w:abstractNumId w:val="8"/>
  </w:num>
  <w:num w:numId="29" w16cid:durableId="1024020822">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77F"/>
    <w:rsid w:val="00000EB6"/>
    <w:rsid w:val="00001527"/>
    <w:rsid w:val="00006533"/>
    <w:rsid w:val="00007732"/>
    <w:rsid w:val="000102CD"/>
    <w:rsid w:val="00016F1C"/>
    <w:rsid w:val="00020526"/>
    <w:rsid w:val="00020955"/>
    <w:rsid w:val="00021230"/>
    <w:rsid w:val="00021692"/>
    <w:rsid w:val="00024D2A"/>
    <w:rsid w:val="00025295"/>
    <w:rsid w:val="0002533E"/>
    <w:rsid w:val="0002571D"/>
    <w:rsid w:val="0002659F"/>
    <w:rsid w:val="00026DB1"/>
    <w:rsid w:val="0003424C"/>
    <w:rsid w:val="0003583C"/>
    <w:rsid w:val="00036454"/>
    <w:rsid w:val="000372B4"/>
    <w:rsid w:val="0003742F"/>
    <w:rsid w:val="00041444"/>
    <w:rsid w:val="00042496"/>
    <w:rsid w:val="00042F5C"/>
    <w:rsid w:val="00044251"/>
    <w:rsid w:val="000477BB"/>
    <w:rsid w:val="00047D10"/>
    <w:rsid w:val="00050586"/>
    <w:rsid w:val="000507A8"/>
    <w:rsid w:val="00053993"/>
    <w:rsid w:val="000542AC"/>
    <w:rsid w:val="00054CDE"/>
    <w:rsid w:val="0006185F"/>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6D95"/>
    <w:rsid w:val="0009206F"/>
    <w:rsid w:val="00093153"/>
    <w:rsid w:val="000931F4"/>
    <w:rsid w:val="00094C8A"/>
    <w:rsid w:val="000A2DCF"/>
    <w:rsid w:val="000B4587"/>
    <w:rsid w:val="000B512B"/>
    <w:rsid w:val="000B5BD1"/>
    <w:rsid w:val="000B674B"/>
    <w:rsid w:val="000B6A1D"/>
    <w:rsid w:val="000B6C24"/>
    <w:rsid w:val="000B76B3"/>
    <w:rsid w:val="000C058B"/>
    <w:rsid w:val="000C0D6B"/>
    <w:rsid w:val="000C167A"/>
    <w:rsid w:val="000C1A57"/>
    <w:rsid w:val="000C3731"/>
    <w:rsid w:val="000C48DD"/>
    <w:rsid w:val="000C66A9"/>
    <w:rsid w:val="000C6F71"/>
    <w:rsid w:val="000D1696"/>
    <w:rsid w:val="000D1E84"/>
    <w:rsid w:val="000D301F"/>
    <w:rsid w:val="000D339E"/>
    <w:rsid w:val="000D44AF"/>
    <w:rsid w:val="000D46C8"/>
    <w:rsid w:val="000D5DA8"/>
    <w:rsid w:val="000D6331"/>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407E8"/>
    <w:rsid w:val="00141439"/>
    <w:rsid w:val="00142A46"/>
    <w:rsid w:val="00142BEE"/>
    <w:rsid w:val="00143430"/>
    <w:rsid w:val="001446DB"/>
    <w:rsid w:val="00145A08"/>
    <w:rsid w:val="00146262"/>
    <w:rsid w:val="00147F18"/>
    <w:rsid w:val="001500D4"/>
    <w:rsid w:val="00151D61"/>
    <w:rsid w:val="001537EB"/>
    <w:rsid w:val="0015488D"/>
    <w:rsid w:val="001563F7"/>
    <w:rsid w:val="0016073A"/>
    <w:rsid w:val="00161E6D"/>
    <w:rsid w:val="0016689D"/>
    <w:rsid w:val="001669CA"/>
    <w:rsid w:val="00166F16"/>
    <w:rsid w:val="0016773B"/>
    <w:rsid w:val="00170403"/>
    <w:rsid w:val="00174F01"/>
    <w:rsid w:val="00176889"/>
    <w:rsid w:val="00176CED"/>
    <w:rsid w:val="00177602"/>
    <w:rsid w:val="001864BF"/>
    <w:rsid w:val="0018659F"/>
    <w:rsid w:val="00187776"/>
    <w:rsid w:val="00187ED9"/>
    <w:rsid w:val="00190B46"/>
    <w:rsid w:val="0019164D"/>
    <w:rsid w:val="00192FAA"/>
    <w:rsid w:val="001A09E5"/>
    <w:rsid w:val="001A3CF3"/>
    <w:rsid w:val="001A69BA"/>
    <w:rsid w:val="001A7188"/>
    <w:rsid w:val="001B14FC"/>
    <w:rsid w:val="001B15BC"/>
    <w:rsid w:val="001B1726"/>
    <w:rsid w:val="001B1E99"/>
    <w:rsid w:val="001B2816"/>
    <w:rsid w:val="001B5A29"/>
    <w:rsid w:val="001B62D3"/>
    <w:rsid w:val="001C17E0"/>
    <w:rsid w:val="001C2AB6"/>
    <w:rsid w:val="001C3A8B"/>
    <w:rsid w:val="001C4CA9"/>
    <w:rsid w:val="001C645B"/>
    <w:rsid w:val="001D4A9B"/>
    <w:rsid w:val="001D7A67"/>
    <w:rsid w:val="001E3E5F"/>
    <w:rsid w:val="001F0635"/>
    <w:rsid w:val="001F0E97"/>
    <w:rsid w:val="0020163F"/>
    <w:rsid w:val="0020190C"/>
    <w:rsid w:val="00201C47"/>
    <w:rsid w:val="00201F91"/>
    <w:rsid w:val="002023EE"/>
    <w:rsid w:val="002041E5"/>
    <w:rsid w:val="00204701"/>
    <w:rsid w:val="002074BB"/>
    <w:rsid w:val="00207808"/>
    <w:rsid w:val="0020795A"/>
    <w:rsid w:val="002121A8"/>
    <w:rsid w:val="00213E2F"/>
    <w:rsid w:val="00215499"/>
    <w:rsid w:val="002164BC"/>
    <w:rsid w:val="00221DA9"/>
    <w:rsid w:val="002244A2"/>
    <w:rsid w:val="00224632"/>
    <w:rsid w:val="00226413"/>
    <w:rsid w:val="002266E6"/>
    <w:rsid w:val="0022783A"/>
    <w:rsid w:val="002279C7"/>
    <w:rsid w:val="00227EA4"/>
    <w:rsid w:val="002307A9"/>
    <w:rsid w:val="00231378"/>
    <w:rsid w:val="002315C6"/>
    <w:rsid w:val="00231C62"/>
    <w:rsid w:val="00234273"/>
    <w:rsid w:val="002345E5"/>
    <w:rsid w:val="00240C5A"/>
    <w:rsid w:val="002420E7"/>
    <w:rsid w:val="00242559"/>
    <w:rsid w:val="00242EA3"/>
    <w:rsid w:val="002442EE"/>
    <w:rsid w:val="00247132"/>
    <w:rsid w:val="002471BE"/>
    <w:rsid w:val="00247264"/>
    <w:rsid w:val="0025567F"/>
    <w:rsid w:val="00266C15"/>
    <w:rsid w:val="00272F0A"/>
    <w:rsid w:val="00274460"/>
    <w:rsid w:val="0027492B"/>
    <w:rsid w:val="002750A3"/>
    <w:rsid w:val="00276978"/>
    <w:rsid w:val="00276ABA"/>
    <w:rsid w:val="00276ED1"/>
    <w:rsid w:val="0028040F"/>
    <w:rsid w:val="002807EC"/>
    <w:rsid w:val="00280C41"/>
    <w:rsid w:val="00283A38"/>
    <w:rsid w:val="00283AF8"/>
    <w:rsid w:val="00285394"/>
    <w:rsid w:val="00285FFB"/>
    <w:rsid w:val="00287519"/>
    <w:rsid w:val="00287C09"/>
    <w:rsid w:val="00292ED1"/>
    <w:rsid w:val="00297396"/>
    <w:rsid w:val="002A2C7F"/>
    <w:rsid w:val="002A3E09"/>
    <w:rsid w:val="002A4852"/>
    <w:rsid w:val="002A4B79"/>
    <w:rsid w:val="002A6EF9"/>
    <w:rsid w:val="002A7199"/>
    <w:rsid w:val="002B1ECB"/>
    <w:rsid w:val="002B5138"/>
    <w:rsid w:val="002B6FB3"/>
    <w:rsid w:val="002B7C3E"/>
    <w:rsid w:val="002C023A"/>
    <w:rsid w:val="002C1709"/>
    <w:rsid w:val="002C1FD3"/>
    <w:rsid w:val="002C2E1D"/>
    <w:rsid w:val="002C3121"/>
    <w:rsid w:val="002C4DEF"/>
    <w:rsid w:val="002C5235"/>
    <w:rsid w:val="002D02D8"/>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481B"/>
    <w:rsid w:val="003256B5"/>
    <w:rsid w:val="00326674"/>
    <w:rsid w:val="00326D1D"/>
    <w:rsid w:val="00331E1B"/>
    <w:rsid w:val="0033688D"/>
    <w:rsid w:val="0033719C"/>
    <w:rsid w:val="00340992"/>
    <w:rsid w:val="00340D3A"/>
    <w:rsid w:val="00343A58"/>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646F"/>
    <w:rsid w:val="00367725"/>
    <w:rsid w:val="00371B02"/>
    <w:rsid w:val="00371B1F"/>
    <w:rsid w:val="00373469"/>
    <w:rsid w:val="00373993"/>
    <w:rsid w:val="00374765"/>
    <w:rsid w:val="00375927"/>
    <w:rsid w:val="003767D9"/>
    <w:rsid w:val="00376B51"/>
    <w:rsid w:val="003809A9"/>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2EAF"/>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1F1C"/>
    <w:rsid w:val="00482A78"/>
    <w:rsid w:val="0048348A"/>
    <w:rsid w:val="00484EC7"/>
    <w:rsid w:val="004875FA"/>
    <w:rsid w:val="00494559"/>
    <w:rsid w:val="004946A8"/>
    <w:rsid w:val="00495DB7"/>
    <w:rsid w:val="004A0BD5"/>
    <w:rsid w:val="004A0EA2"/>
    <w:rsid w:val="004A454D"/>
    <w:rsid w:val="004A6B1B"/>
    <w:rsid w:val="004A6D1F"/>
    <w:rsid w:val="004B1DAD"/>
    <w:rsid w:val="004B486E"/>
    <w:rsid w:val="004B6A38"/>
    <w:rsid w:val="004C0690"/>
    <w:rsid w:val="004C1FE7"/>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3913"/>
    <w:rsid w:val="00525D0F"/>
    <w:rsid w:val="00527A99"/>
    <w:rsid w:val="00527E54"/>
    <w:rsid w:val="0053309E"/>
    <w:rsid w:val="00534137"/>
    <w:rsid w:val="00537798"/>
    <w:rsid w:val="00542C80"/>
    <w:rsid w:val="005450A5"/>
    <w:rsid w:val="00545797"/>
    <w:rsid w:val="0054623C"/>
    <w:rsid w:val="00546F92"/>
    <w:rsid w:val="00547497"/>
    <w:rsid w:val="00550A22"/>
    <w:rsid w:val="00551DB7"/>
    <w:rsid w:val="005537FD"/>
    <w:rsid w:val="00554C3B"/>
    <w:rsid w:val="005560AF"/>
    <w:rsid w:val="00556601"/>
    <w:rsid w:val="00563456"/>
    <w:rsid w:val="00563B37"/>
    <w:rsid w:val="005655B3"/>
    <w:rsid w:val="00566CDE"/>
    <w:rsid w:val="00570367"/>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9E7"/>
    <w:rsid w:val="005F2A67"/>
    <w:rsid w:val="005F2CBA"/>
    <w:rsid w:val="005F30B4"/>
    <w:rsid w:val="005F3DBD"/>
    <w:rsid w:val="005F540E"/>
    <w:rsid w:val="005F6C14"/>
    <w:rsid w:val="005F6F93"/>
    <w:rsid w:val="005F700A"/>
    <w:rsid w:val="00605A53"/>
    <w:rsid w:val="006115A4"/>
    <w:rsid w:val="0061160F"/>
    <w:rsid w:val="006118BF"/>
    <w:rsid w:val="006135CB"/>
    <w:rsid w:val="00613B6F"/>
    <w:rsid w:val="00614086"/>
    <w:rsid w:val="00614EF7"/>
    <w:rsid w:val="0061511C"/>
    <w:rsid w:val="006160FC"/>
    <w:rsid w:val="00616F2A"/>
    <w:rsid w:val="00617B6A"/>
    <w:rsid w:val="00620D44"/>
    <w:rsid w:val="006216FC"/>
    <w:rsid w:val="00622C4C"/>
    <w:rsid w:val="006232B5"/>
    <w:rsid w:val="006236C8"/>
    <w:rsid w:val="00623F5E"/>
    <w:rsid w:val="006302F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BD"/>
    <w:rsid w:val="006713FE"/>
    <w:rsid w:val="00671E70"/>
    <w:rsid w:val="006746F6"/>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343B"/>
    <w:rsid w:val="006C3E35"/>
    <w:rsid w:val="006C6296"/>
    <w:rsid w:val="006C6AD5"/>
    <w:rsid w:val="006D2BB3"/>
    <w:rsid w:val="006D564C"/>
    <w:rsid w:val="006D62D4"/>
    <w:rsid w:val="006E05B2"/>
    <w:rsid w:val="006E13CA"/>
    <w:rsid w:val="006E1F75"/>
    <w:rsid w:val="006E3561"/>
    <w:rsid w:val="006E4C05"/>
    <w:rsid w:val="006F4120"/>
    <w:rsid w:val="006F4226"/>
    <w:rsid w:val="006F5B34"/>
    <w:rsid w:val="006F6E13"/>
    <w:rsid w:val="006F7BEF"/>
    <w:rsid w:val="00700291"/>
    <w:rsid w:val="007014AA"/>
    <w:rsid w:val="0070283D"/>
    <w:rsid w:val="00704D30"/>
    <w:rsid w:val="00713950"/>
    <w:rsid w:val="00713D83"/>
    <w:rsid w:val="00715ECD"/>
    <w:rsid w:val="00720F8F"/>
    <w:rsid w:val="007234EF"/>
    <w:rsid w:val="007279AB"/>
    <w:rsid w:val="00731277"/>
    <w:rsid w:val="007314FF"/>
    <w:rsid w:val="00732A40"/>
    <w:rsid w:val="0073340F"/>
    <w:rsid w:val="0073386F"/>
    <w:rsid w:val="00734030"/>
    <w:rsid w:val="00736109"/>
    <w:rsid w:val="00736C40"/>
    <w:rsid w:val="007477EA"/>
    <w:rsid w:val="007511E0"/>
    <w:rsid w:val="007536CC"/>
    <w:rsid w:val="00757031"/>
    <w:rsid w:val="00760313"/>
    <w:rsid w:val="00760DE9"/>
    <w:rsid w:val="00762EFD"/>
    <w:rsid w:val="00763F81"/>
    <w:rsid w:val="00763FE9"/>
    <w:rsid w:val="00770808"/>
    <w:rsid w:val="007710FF"/>
    <w:rsid w:val="00775BAF"/>
    <w:rsid w:val="00776B54"/>
    <w:rsid w:val="00777CA8"/>
    <w:rsid w:val="00777DE8"/>
    <w:rsid w:val="00782C6E"/>
    <w:rsid w:val="00783DE6"/>
    <w:rsid w:val="0078625A"/>
    <w:rsid w:val="007862BD"/>
    <w:rsid w:val="00786E49"/>
    <w:rsid w:val="00791579"/>
    <w:rsid w:val="007946A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D26AD"/>
    <w:rsid w:val="007D2AA9"/>
    <w:rsid w:val="007D2CC8"/>
    <w:rsid w:val="007D3EC4"/>
    <w:rsid w:val="007D4F1D"/>
    <w:rsid w:val="007D682B"/>
    <w:rsid w:val="007D7512"/>
    <w:rsid w:val="007D75F5"/>
    <w:rsid w:val="007E2824"/>
    <w:rsid w:val="007E285C"/>
    <w:rsid w:val="007E2DFA"/>
    <w:rsid w:val="007F2F68"/>
    <w:rsid w:val="0080425A"/>
    <w:rsid w:val="0080537F"/>
    <w:rsid w:val="00805FE0"/>
    <w:rsid w:val="008103C5"/>
    <w:rsid w:val="00812AE4"/>
    <w:rsid w:val="00816841"/>
    <w:rsid w:val="00821D98"/>
    <w:rsid w:val="00823228"/>
    <w:rsid w:val="0082723C"/>
    <w:rsid w:val="0083047F"/>
    <w:rsid w:val="00831766"/>
    <w:rsid w:val="00832EFD"/>
    <w:rsid w:val="0083367D"/>
    <w:rsid w:val="00833BAC"/>
    <w:rsid w:val="00833F8B"/>
    <w:rsid w:val="00835563"/>
    <w:rsid w:val="008371AF"/>
    <w:rsid w:val="00844534"/>
    <w:rsid w:val="00845C3C"/>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389"/>
    <w:rsid w:val="00874F37"/>
    <w:rsid w:val="00876556"/>
    <w:rsid w:val="00877464"/>
    <w:rsid w:val="0088130C"/>
    <w:rsid w:val="00882D7D"/>
    <w:rsid w:val="00884808"/>
    <w:rsid w:val="008852B4"/>
    <w:rsid w:val="00886F1F"/>
    <w:rsid w:val="008927C6"/>
    <w:rsid w:val="00892B92"/>
    <w:rsid w:val="00893606"/>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20E4"/>
    <w:rsid w:val="0091242D"/>
    <w:rsid w:val="00913AF2"/>
    <w:rsid w:val="009146C3"/>
    <w:rsid w:val="0091485F"/>
    <w:rsid w:val="009152FB"/>
    <w:rsid w:val="00916751"/>
    <w:rsid w:val="00917B81"/>
    <w:rsid w:val="00921249"/>
    <w:rsid w:val="009227C0"/>
    <w:rsid w:val="00923B5C"/>
    <w:rsid w:val="00932454"/>
    <w:rsid w:val="00933266"/>
    <w:rsid w:val="0093580E"/>
    <w:rsid w:val="009379B2"/>
    <w:rsid w:val="00937B8C"/>
    <w:rsid w:val="00945D65"/>
    <w:rsid w:val="00947FAB"/>
    <w:rsid w:val="00951B8E"/>
    <w:rsid w:val="00951DEF"/>
    <w:rsid w:val="00951E68"/>
    <w:rsid w:val="00952E4A"/>
    <w:rsid w:val="009546F7"/>
    <w:rsid w:val="009548F9"/>
    <w:rsid w:val="009555E3"/>
    <w:rsid w:val="009635E0"/>
    <w:rsid w:val="00966699"/>
    <w:rsid w:val="009728F6"/>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45F0"/>
    <w:rsid w:val="009A5D8A"/>
    <w:rsid w:val="009A6185"/>
    <w:rsid w:val="009A7304"/>
    <w:rsid w:val="009B0397"/>
    <w:rsid w:val="009B10CA"/>
    <w:rsid w:val="009B1846"/>
    <w:rsid w:val="009B29FD"/>
    <w:rsid w:val="009B5DCA"/>
    <w:rsid w:val="009B7F9C"/>
    <w:rsid w:val="009C0021"/>
    <w:rsid w:val="009C0362"/>
    <w:rsid w:val="009C0EDA"/>
    <w:rsid w:val="009C35BE"/>
    <w:rsid w:val="009C3704"/>
    <w:rsid w:val="009C4340"/>
    <w:rsid w:val="009C71B1"/>
    <w:rsid w:val="009D08D3"/>
    <w:rsid w:val="009D134D"/>
    <w:rsid w:val="009D1B2F"/>
    <w:rsid w:val="009D314B"/>
    <w:rsid w:val="009D38FF"/>
    <w:rsid w:val="009D5A45"/>
    <w:rsid w:val="009E017D"/>
    <w:rsid w:val="009E1C54"/>
    <w:rsid w:val="009E220F"/>
    <w:rsid w:val="009E2B7F"/>
    <w:rsid w:val="009E4893"/>
    <w:rsid w:val="009E7D46"/>
    <w:rsid w:val="009F15FF"/>
    <w:rsid w:val="009F35C9"/>
    <w:rsid w:val="009F74F8"/>
    <w:rsid w:val="00A00454"/>
    <w:rsid w:val="00A017CF"/>
    <w:rsid w:val="00A0535A"/>
    <w:rsid w:val="00A0681C"/>
    <w:rsid w:val="00A10777"/>
    <w:rsid w:val="00A1200F"/>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1DC8"/>
    <w:rsid w:val="00A363C4"/>
    <w:rsid w:val="00A3783B"/>
    <w:rsid w:val="00A4193B"/>
    <w:rsid w:val="00A42226"/>
    <w:rsid w:val="00A42432"/>
    <w:rsid w:val="00A435F8"/>
    <w:rsid w:val="00A454AB"/>
    <w:rsid w:val="00A461C8"/>
    <w:rsid w:val="00A52513"/>
    <w:rsid w:val="00A5263E"/>
    <w:rsid w:val="00A527BC"/>
    <w:rsid w:val="00A54518"/>
    <w:rsid w:val="00A572C3"/>
    <w:rsid w:val="00A6173A"/>
    <w:rsid w:val="00A65ADB"/>
    <w:rsid w:val="00A65D32"/>
    <w:rsid w:val="00A65F9C"/>
    <w:rsid w:val="00A67254"/>
    <w:rsid w:val="00A67823"/>
    <w:rsid w:val="00A70484"/>
    <w:rsid w:val="00A71082"/>
    <w:rsid w:val="00A71EE2"/>
    <w:rsid w:val="00A7471F"/>
    <w:rsid w:val="00A752BE"/>
    <w:rsid w:val="00A75E82"/>
    <w:rsid w:val="00A77CB7"/>
    <w:rsid w:val="00A803F1"/>
    <w:rsid w:val="00A81F5F"/>
    <w:rsid w:val="00A87CCB"/>
    <w:rsid w:val="00A90FBF"/>
    <w:rsid w:val="00A91EB3"/>
    <w:rsid w:val="00A92267"/>
    <w:rsid w:val="00A93202"/>
    <w:rsid w:val="00A945DE"/>
    <w:rsid w:val="00A9508D"/>
    <w:rsid w:val="00A953D1"/>
    <w:rsid w:val="00A96549"/>
    <w:rsid w:val="00A96AF9"/>
    <w:rsid w:val="00A97A10"/>
    <w:rsid w:val="00AA0C2E"/>
    <w:rsid w:val="00AA0E3A"/>
    <w:rsid w:val="00AA237D"/>
    <w:rsid w:val="00AB20DC"/>
    <w:rsid w:val="00AB5541"/>
    <w:rsid w:val="00AB5C99"/>
    <w:rsid w:val="00AB6893"/>
    <w:rsid w:val="00AB73E6"/>
    <w:rsid w:val="00AC6D7E"/>
    <w:rsid w:val="00AD29DC"/>
    <w:rsid w:val="00AD37C4"/>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0E0"/>
    <w:rsid w:val="00B44464"/>
    <w:rsid w:val="00B45824"/>
    <w:rsid w:val="00B458F0"/>
    <w:rsid w:val="00B472F9"/>
    <w:rsid w:val="00B52C02"/>
    <w:rsid w:val="00B53856"/>
    <w:rsid w:val="00B5611B"/>
    <w:rsid w:val="00B60268"/>
    <w:rsid w:val="00B623A8"/>
    <w:rsid w:val="00B62FFA"/>
    <w:rsid w:val="00B63124"/>
    <w:rsid w:val="00B635B3"/>
    <w:rsid w:val="00B63CAA"/>
    <w:rsid w:val="00B63D98"/>
    <w:rsid w:val="00B640BC"/>
    <w:rsid w:val="00B71360"/>
    <w:rsid w:val="00B72C46"/>
    <w:rsid w:val="00B73CFF"/>
    <w:rsid w:val="00B747B7"/>
    <w:rsid w:val="00B75197"/>
    <w:rsid w:val="00B80256"/>
    <w:rsid w:val="00B832A0"/>
    <w:rsid w:val="00B8429C"/>
    <w:rsid w:val="00B9021E"/>
    <w:rsid w:val="00B908BC"/>
    <w:rsid w:val="00B94BA1"/>
    <w:rsid w:val="00B94E65"/>
    <w:rsid w:val="00BA29D8"/>
    <w:rsid w:val="00BA2AED"/>
    <w:rsid w:val="00BA35F0"/>
    <w:rsid w:val="00BA5869"/>
    <w:rsid w:val="00BA6FB6"/>
    <w:rsid w:val="00BB0E58"/>
    <w:rsid w:val="00BB3936"/>
    <w:rsid w:val="00BB49BE"/>
    <w:rsid w:val="00BB5079"/>
    <w:rsid w:val="00BB58B3"/>
    <w:rsid w:val="00BB6CC4"/>
    <w:rsid w:val="00BB7132"/>
    <w:rsid w:val="00BC1B51"/>
    <w:rsid w:val="00BC2873"/>
    <w:rsid w:val="00BC2F91"/>
    <w:rsid w:val="00BC4056"/>
    <w:rsid w:val="00BC413B"/>
    <w:rsid w:val="00BC41B7"/>
    <w:rsid w:val="00BC5DBC"/>
    <w:rsid w:val="00BD2500"/>
    <w:rsid w:val="00BD3126"/>
    <w:rsid w:val="00BD31DB"/>
    <w:rsid w:val="00BD4038"/>
    <w:rsid w:val="00BD7694"/>
    <w:rsid w:val="00BE0015"/>
    <w:rsid w:val="00BE14B4"/>
    <w:rsid w:val="00BE1A3F"/>
    <w:rsid w:val="00BE25D4"/>
    <w:rsid w:val="00BF17F2"/>
    <w:rsid w:val="00BF2213"/>
    <w:rsid w:val="00BF41C1"/>
    <w:rsid w:val="00C01E90"/>
    <w:rsid w:val="00C0311B"/>
    <w:rsid w:val="00C034E4"/>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21BE"/>
    <w:rsid w:val="00C424BC"/>
    <w:rsid w:val="00C42CD4"/>
    <w:rsid w:val="00C45C5A"/>
    <w:rsid w:val="00C47274"/>
    <w:rsid w:val="00C47A83"/>
    <w:rsid w:val="00C5186D"/>
    <w:rsid w:val="00C51D2B"/>
    <w:rsid w:val="00C52575"/>
    <w:rsid w:val="00C5470C"/>
    <w:rsid w:val="00C55A27"/>
    <w:rsid w:val="00C575C8"/>
    <w:rsid w:val="00C620D9"/>
    <w:rsid w:val="00C624C5"/>
    <w:rsid w:val="00C62B07"/>
    <w:rsid w:val="00C62D55"/>
    <w:rsid w:val="00C64262"/>
    <w:rsid w:val="00C65771"/>
    <w:rsid w:val="00C6587F"/>
    <w:rsid w:val="00C74EB6"/>
    <w:rsid w:val="00C76A56"/>
    <w:rsid w:val="00C831B3"/>
    <w:rsid w:val="00C83503"/>
    <w:rsid w:val="00C8403E"/>
    <w:rsid w:val="00C843F7"/>
    <w:rsid w:val="00C85BE3"/>
    <w:rsid w:val="00C87897"/>
    <w:rsid w:val="00C9091F"/>
    <w:rsid w:val="00C910BF"/>
    <w:rsid w:val="00C9274C"/>
    <w:rsid w:val="00C97EF6"/>
    <w:rsid w:val="00CA0C4D"/>
    <w:rsid w:val="00CA1801"/>
    <w:rsid w:val="00CA1E50"/>
    <w:rsid w:val="00CA42EB"/>
    <w:rsid w:val="00CA6C90"/>
    <w:rsid w:val="00CA73A0"/>
    <w:rsid w:val="00CA7CB5"/>
    <w:rsid w:val="00CB0CC4"/>
    <w:rsid w:val="00CB1F69"/>
    <w:rsid w:val="00CB2660"/>
    <w:rsid w:val="00CB2752"/>
    <w:rsid w:val="00CB2B7E"/>
    <w:rsid w:val="00CB2D1D"/>
    <w:rsid w:val="00CB3EE2"/>
    <w:rsid w:val="00CB4385"/>
    <w:rsid w:val="00CB552E"/>
    <w:rsid w:val="00CB6945"/>
    <w:rsid w:val="00CC157A"/>
    <w:rsid w:val="00CC2CCE"/>
    <w:rsid w:val="00CC6BBF"/>
    <w:rsid w:val="00CD0FA6"/>
    <w:rsid w:val="00CD4ABE"/>
    <w:rsid w:val="00CD6015"/>
    <w:rsid w:val="00CE155D"/>
    <w:rsid w:val="00CE28B6"/>
    <w:rsid w:val="00CE2FED"/>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24F46"/>
    <w:rsid w:val="00D25C37"/>
    <w:rsid w:val="00D26C37"/>
    <w:rsid w:val="00D2777E"/>
    <w:rsid w:val="00D318B8"/>
    <w:rsid w:val="00D334BA"/>
    <w:rsid w:val="00D34AA7"/>
    <w:rsid w:val="00D36A28"/>
    <w:rsid w:val="00D4101E"/>
    <w:rsid w:val="00D469C5"/>
    <w:rsid w:val="00D47FE8"/>
    <w:rsid w:val="00D52AE5"/>
    <w:rsid w:val="00D537A6"/>
    <w:rsid w:val="00D54C8C"/>
    <w:rsid w:val="00D554B6"/>
    <w:rsid w:val="00D56DAC"/>
    <w:rsid w:val="00D60762"/>
    <w:rsid w:val="00D619BE"/>
    <w:rsid w:val="00D63959"/>
    <w:rsid w:val="00D66748"/>
    <w:rsid w:val="00D67869"/>
    <w:rsid w:val="00D7058C"/>
    <w:rsid w:val="00D70B62"/>
    <w:rsid w:val="00D730F7"/>
    <w:rsid w:val="00D767FE"/>
    <w:rsid w:val="00D8025D"/>
    <w:rsid w:val="00D81B17"/>
    <w:rsid w:val="00D8579F"/>
    <w:rsid w:val="00D85CE2"/>
    <w:rsid w:val="00D87088"/>
    <w:rsid w:val="00D91C81"/>
    <w:rsid w:val="00D92637"/>
    <w:rsid w:val="00D92EF3"/>
    <w:rsid w:val="00D9436B"/>
    <w:rsid w:val="00D956DF"/>
    <w:rsid w:val="00D97E2F"/>
    <w:rsid w:val="00DB0502"/>
    <w:rsid w:val="00DB2737"/>
    <w:rsid w:val="00DB64B0"/>
    <w:rsid w:val="00DB709F"/>
    <w:rsid w:val="00DB7CD8"/>
    <w:rsid w:val="00DC29E9"/>
    <w:rsid w:val="00DC3C0B"/>
    <w:rsid w:val="00DC5929"/>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1584"/>
    <w:rsid w:val="00E020C7"/>
    <w:rsid w:val="00E03815"/>
    <w:rsid w:val="00E04D19"/>
    <w:rsid w:val="00E0599D"/>
    <w:rsid w:val="00E108FE"/>
    <w:rsid w:val="00E10DC6"/>
    <w:rsid w:val="00E1377D"/>
    <w:rsid w:val="00E138F0"/>
    <w:rsid w:val="00E17B5C"/>
    <w:rsid w:val="00E26CBA"/>
    <w:rsid w:val="00E26D11"/>
    <w:rsid w:val="00E328C0"/>
    <w:rsid w:val="00E32A26"/>
    <w:rsid w:val="00E34D6F"/>
    <w:rsid w:val="00E35509"/>
    <w:rsid w:val="00E367A1"/>
    <w:rsid w:val="00E36855"/>
    <w:rsid w:val="00E3763E"/>
    <w:rsid w:val="00E40A71"/>
    <w:rsid w:val="00E40DB6"/>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42BD"/>
    <w:rsid w:val="00E85947"/>
    <w:rsid w:val="00E86F22"/>
    <w:rsid w:val="00E86F41"/>
    <w:rsid w:val="00E9010D"/>
    <w:rsid w:val="00E90959"/>
    <w:rsid w:val="00E923C7"/>
    <w:rsid w:val="00E92B75"/>
    <w:rsid w:val="00E94374"/>
    <w:rsid w:val="00E9573F"/>
    <w:rsid w:val="00E96794"/>
    <w:rsid w:val="00E97860"/>
    <w:rsid w:val="00EA17D3"/>
    <w:rsid w:val="00EA6606"/>
    <w:rsid w:val="00EA7579"/>
    <w:rsid w:val="00EB2269"/>
    <w:rsid w:val="00EB2874"/>
    <w:rsid w:val="00EB336E"/>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E15FC"/>
    <w:rsid w:val="00EE1815"/>
    <w:rsid w:val="00EE27A6"/>
    <w:rsid w:val="00EE2C75"/>
    <w:rsid w:val="00EE5F19"/>
    <w:rsid w:val="00EE7818"/>
    <w:rsid w:val="00EF0E32"/>
    <w:rsid w:val="00EF12F3"/>
    <w:rsid w:val="00EF1965"/>
    <w:rsid w:val="00EF1C07"/>
    <w:rsid w:val="00EF2072"/>
    <w:rsid w:val="00EF7039"/>
    <w:rsid w:val="00F0071A"/>
    <w:rsid w:val="00F00752"/>
    <w:rsid w:val="00F00A01"/>
    <w:rsid w:val="00F014AA"/>
    <w:rsid w:val="00F01634"/>
    <w:rsid w:val="00F02D96"/>
    <w:rsid w:val="00F03BB3"/>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46250"/>
    <w:rsid w:val="00F535D6"/>
    <w:rsid w:val="00F54909"/>
    <w:rsid w:val="00F57698"/>
    <w:rsid w:val="00F57956"/>
    <w:rsid w:val="00F61372"/>
    <w:rsid w:val="00F6756D"/>
    <w:rsid w:val="00F71A65"/>
    <w:rsid w:val="00F73460"/>
    <w:rsid w:val="00F735E9"/>
    <w:rsid w:val="00F74B96"/>
    <w:rsid w:val="00F75A76"/>
    <w:rsid w:val="00F82B58"/>
    <w:rsid w:val="00F83F92"/>
    <w:rsid w:val="00F84365"/>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6358"/>
    <w:rsid w:val="00FD2664"/>
    <w:rsid w:val="00FD4707"/>
    <w:rsid w:val="00FD5991"/>
    <w:rsid w:val="00FD5B6C"/>
    <w:rsid w:val="00FD5DD6"/>
    <w:rsid w:val="00FD6ABB"/>
    <w:rsid w:val="00FD6F44"/>
    <w:rsid w:val="00FD773E"/>
    <w:rsid w:val="00FE2AE1"/>
    <w:rsid w:val="00FE2F72"/>
    <w:rsid w:val="00FE3B80"/>
    <w:rsid w:val="00FE4ECB"/>
    <w:rsid w:val="00FE71E4"/>
    <w:rsid w:val="00FF04FA"/>
    <w:rsid w:val="00FF198C"/>
    <w:rsid w:val="00FF22D7"/>
    <w:rsid w:val="00FF4CAD"/>
    <w:rsid w:val="00FF4DD9"/>
    <w:rsid w:val="00FF7F44"/>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Farebný zoznam – zvýraznenie 11"/>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Farebný zoznam – zvýraznenie 11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03E2D23757ED47E29558934338E00F47"/>
        <w:category>
          <w:name w:val="Všeobecné"/>
          <w:gallery w:val="placeholder"/>
        </w:category>
        <w:types>
          <w:type w:val="bbPlcHdr"/>
        </w:types>
        <w:behaviors>
          <w:behavior w:val="content"/>
        </w:behaviors>
        <w:guid w:val="{5B4D865C-1866-429A-9F9F-B549FE91E100}"/>
      </w:docPartPr>
      <w:docPartBody>
        <w:p w:rsidR="0031009D" w:rsidRDefault="008F0B6E" w:rsidP="008F0B6E">
          <w:pPr>
            <w:pStyle w:val="03E2D23757ED47E29558934338E00F474"/>
          </w:pPr>
          <w:r w:rsidRPr="00CD0FA6">
            <w:rPr>
              <w:rStyle w:val="Zstupntext"/>
              <w:b/>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89A355BC8F41427A8FA2357A833DF604"/>
        <w:category>
          <w:name w:val="Všeobecné"/>
          <w:gallery w:val="placeholder"/>
        </w:category>
        <w:types>
          <w:type w:val="bbPlcHdr"/>
        </w:types>
        <w:behaviors>
          <w:behavior w:val="content"/>
        </w:behaviors>
        <w:guid w:val="{8E79953D-CC2F-4F2A-9B77-21FCED6BF480}"/>
      </w:docPartPr>
      <w:docPartBody>
        <w:p w:rsidR="00CD5361" w:rsidRDefault="00CD5361" w:rsidP="00CD5361">
          <w:pPr>
            <w:pStyle w:val="89A355BC8F41427A8FA2357A833DF604"/>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4D"/>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50D95"/>
    <w:rsid w:val="0008059F"/>
    <w:rsid w:val="00086DC4"/>
    <w:rsid w:val="001A4D22"/>
    <w:rsid w:val="00230E8C"/>
    <w:rsid w:val="00260B27"/>
    <w:rsid w:val="0031009D"/>
    <w:rsid w:val="00370346"/>
    <w:rsid w:val="003B20BC"/>
    <w:rsid w:val="00412AD0"/>
    <w:rsid w:val="00503470"/>
    <w:rsid w:val="00514765"/>
    <w:rsid w:val="00567142"/>
    <w:rsid w:val="00567620"/>
    <w:rsid w:val="005A698A"/>
    <w:rsid w:val="005C590A"/>
    <w:rsid w:val="00656C49"/>
    <w:rsid w:val="006D759E"/>
    <w:rsid w:val="00701333"/>
    <w:rsid w:val="00702040"/>
    <w:rsid w:val="007B0225"/>
    <w:rsid w:val="008B3723"/>
    <w:rsid w:val="008F0B6E"/>
    <w:rsid w:val="00966EEE"/>
    <w:rsid w:val="009B4DB2"/>
    <w:rsid w:val="009C3CCC"/>
    <w:rsid w:val="00BF3190"/>
    <w:rsid w:val="00C07D04"/>
    <w:rsid w:val="00C36E1D"/>
    <w:rsid w:val="00CD5361"/>
    <w:rsid w:val="00D71C1C"/>
    <w:rsid w:val="00DC10BC"/>
    <w:rsid w:val="00E2339E"/>
    <w:rsid w:val="00E426B2"/>
    <w:rsid w:val="00F23F7A"/>
    <w:rsid w:val="00F70B43"/>
    <w:rsid w:val="00FD6FA9"/>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CD5361"/>
    <w:rPr>
      <w:rFonts w:cs="Times New Roman"/>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89A355BC8F41427A8FA2357A833DF604">
    <w:name w:val="89A355BC8F41427A8FA2357A833DF604"/>
    <w:rsid w:val="00CD5361"/>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73D54-F34F-8A43-B808-81822C675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4516</Words>
  <Characters>25742</Characters>
  <Application>Microsoft Office Word</Application>
  <DocSecurity>0</DocSecurity>
  <Lines>214</Lines>
  <Paragraphs>60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30198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2023-02-07T11:00:00Z</dcterms:created>
  <dcterms:modified xsi:type="dcterms:W3CDTF">2023-02-07T11:00:00Z</dcterms:modified>
</cp:coreProperties>
</file>