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59E10B96" w:rsidR="00AD4FD2" w:rsidRPr="00A42D69" w:rsidRDefault="0000000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6F47BB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4A96FC62" w:rsidR="00AD4FD2" w:rsidRPr="00A42D69" w:rsidRDefault="0055265D" w:rsidP="00AD4FD2">
            <w:pPr>
              <w:spacing w:before="120" w:after="120"/>
              <w:jc w:val="both"/>
            </w:pPr>
            <w:r>
              <w:t>OZ“ Partnerstvo pre MAS Turiec“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22DE428B" w:rsidR="00AD4FD2" w:rsidRPr="00A42D69" w:rsidRDefault="0000000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6F47BB">
                  <w:rPr>
                    <w:rFonts w:cs="Arial"/>
                    <w:sz w:val="20"/>
                  </w:rPr>
                  <w:t>C1 Komunitné sociálne služby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tbl>
      <w:tblPr>
        <w:tblStyle w:val="TableGrid1"/>
        <w:tblW w:w="4882" w:type="pct"/>
        <w:tblInd w:w="279" w:type="dxa"/>
        <w:tblLook w:val="04A0" w:firstRow="1" w:lastRow="0" w:firstColumn="1" w:lastColumn="0" w:noHBand="0" w:noVBand="1"/>
      </w:tblPr>
      <w:tblGrid>
        <w:gridCol w:w="543"/>
        <w:gridCol w:w="2283"/>
        <w:gridCol w:w="4561"/>
        <w:gridCol w:w="1456"/>
        <w:gridCol w:w="1530"/>
        <w:gridCol w:w="4652"/>
      </w:tblGrid>
      <w:tr w:rsidR="006F47BB" w:rsidRPr="00F71373" w14:paraId="798ABEF2" w14:textId="77777777" w:rsidTr="006F47BB">
        <w:trPr>
          <w:trHeight w:val="201"/>
          <w:tblHeader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ED79C01" w14:textId="77777777" w:rsidR="006F47BB" w:rsidRPr="006F47BB" w:rsidRDefault="006F47BB" w:rsidP="003B0249">
            <w:pPr>
              <w:widowControl w:val="0"/>
              <w:jc w:val="center"/>
              <w:rPr>
                <w:rFonts w:asciiTheme="minorHAnsi" w:hAnsiTheme="minorHAnsi" w:cs="Arial"/>
                <w:b/>
                <w:u w:color="000000"/>
              </w:rPr>
            </w:pPr>
            <w:r w:rsidRPr="006F47BB">
              <w:rPr>
                <w:rFonts w:asciiTheme="minorHAnsi" w:hAnsiTheme="minorHAnsi" w:cs="Arial"/>
                <w:b/>
                <w:u w:color="000000"/>
              </w:rPr>
              <w:t>P.č.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088C12F" w14:textId="77777777" w:rsidR="006F47BB" w:rsidRPr="006F47BB" w:rsidRDefault="006F47BB" w:rsidP="003B0249">
            <w:pPr>
              <w:widowControl w:val="0"/>
              <w:jc w:val="center"/>
              <w:rPr>
                <w:rFonts w:asciiTheme="minorHAnsi" w:hAnsiTheme="minorHAnsi" w:cs="Arial"/>
                <w:b/>
                <w:u w:color="000000"/>
              </w:rPr>
            </w:pPr>
            <w:r w:rsidRPr="006F47BB">
              <w:rPr>
                <w:rFonts w:asciiTheme="minorHAnsi" w:hAnsiTheme="minorHAnsi" w:cs="Arial"/>
                <w:b/>
                <w:u w:color="000000"/>
              </w:rPr>
              <w:t>Kritérium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967F459" w14:textId="77777777" w:rsidR="006F47BB" w:rsidRPr="006F47BB" w:rsidRDefault="006F47BB" w:rsidP="003B0249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u w:color="000000"/>
              </w:rPr>
            </w:pPr>
            <w:r w:rsidRPr="006F47BB">
              <w:rPr>
                <w:rFonts w:asciiTheme="minorHAnsi" w:hAnsiTheme="minorHAnsi" w:cs="Arial"/>
                <w:b/>
                <w:u w:color="000000"/>
              </w:rPr>
              <w:t>Predmet hodnotenia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415F716" w14:textId="77777777" w:rsidR="006F47BB" w:rsidRPr="006F47BB" w:rsidRDefault="006F47BB" w:rsidP="003B0249">
            <w:pPr>
              <w:widowControl w:val="0"/>
              <w:ind w:left="34"/>
              <w:jc w:val="center"/>
              <w:rPr>
                <w:rFonts w:asciiTheme="minorHAnsi" w:hAnsiTheme="minorHAnsi" w:cs="Arial"/>
                <w:b/>
                <w:u w:color="000000"/>
              </w:rPr>
            </w:pPr>
            <w:r w:rsidRPr="006F47BB">
              <w:rPr>
                <w:rFonts w:asciiTheme="minorHAnsi" w:hAnsiTheme="minorHAnsi" w:cs="Arial"/>
                <w:b/>
                <w:u w:color="000000"/>
              </w:rPr>
              <w:t>Typ kritéria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9B4F163" w14:textId="77777777" w:rsidR="006F47BB" w:rsidRPr="006F47BB" w:rsidRDefault="006F47BB" w:rsidP="003B0249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u w:color="000000"/>
              </w:rPr>
            </w:pPr>
            <w:r w:rsidRPr="006F47BB">
              <w:rPr>
                <w:rFonts w:asciiTheme="minorHAnsi" w:hAnsiTheme="minorHAnsi" w:cs="Arial"/>
                <w:b/>
                <w:u w:color="000000"/>
              </w:rPr>
              <w:t>Hodnotenie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D9D6078" w14:textId="77777777" w:rsidR="006F47BB" w:rsidRPr="006F47BB" w:rsidRDefault="006F47BB" w:rsidP="003B0249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u w:color="000000"/>
              </w:rPr>
            </w:pPr>
            <w:r w:rsidRPr="006F47BB">
              <w:rPr>
                <w:rFonts w:asciiTheme="minorHAnsi" w:hAnsiTheme="minorHAnsi" w:cs="Arial"/>
                <w:b/>
                <w:u w:color="000000"/>
              </w:rPr>
              <w:t>Spôsob aplikácie hodnotiaceho kritéria</w:t>
            </w:r>
          </w:p>
        </w:tc>
      </w:tr>
      <w:tr w:rsidR="006F47BB" w:rsidRPr="00F71373" w14:paraId="74FD2863" w14:textId="77777777" w:rsidTr="006F47BB">
        <w:trPr>
          <w:trHeight w:val="133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ACC4492" w14:textId="77777777" w:rsidR="006F47BB" w:rsidRPr="006F47BB" w:rsidRDefault="006F47BB" w:rsidP="003B0249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u w:color="000000"/>
              </w:rPr>
            </w:pPr>
            <w:r w:rsidRPr="006F47BB">
              <w:rPr>
                <w:rFonts w:asciiTheme="minorHAnsi" w:hAnsiTheme="minorHAnsi" w:cs="Arial"/>
                <w:b/>
                <w:u w:color="000000"/>
              </w:rPr>
              <w:t>1.</w:t>
            </w:r>
          </w:p>
        </w:tc>
        <w:tc>
          <w:tcPr>
            <w:tcW w:w="48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96F7C37" w14:textId="77777777" w:rsidR="006F47BB" w:rsidRPr="006F47BB" w:rsidRDefault="006F47BB" w:rsidP="003B0249">
            <w:pPr>
              <w:rPr>
                <w:rFonts w:asciiTheme="minorHAnsi" w:hAnsiTheme="minorHAnsi" w:cs="Arial"/>
                <w:b/>
              </w:rPr>
            </w:pPr>
            <w:r w:rsidRPr="006F47BB">
              <w:rPr>
                <w:rFonts w:asciiTheme="minorHAnsi" w:hAnsiTheme="minorHAnsi" w:cs="Arial"/>
                <w:b/>
              </w:rPr>
              <w:t>Príspevok navrhovaného projektu k cieľom a výsledkom IROP a CLLD</w:t>
            </w:r>
          </w:p>
        </w:tc>
      </w:tr>
      <w:tr w:rsidR="006F47BB" w:rsidRPr="00F71373" w14:paraId="12FA5B4C" w14:textId="77777777" w:rsidTr="006F47BB">
        <w:trPr>
          <w:trHeight w:val="899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5913" w14:textId="77777777" w:rsidR="006F47BB" w:rsidRPr="00F71373" w:rsidRDefault="006F47BB" w:rsidP="003B0249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hAnsiTheme="minorHAnsi" w:cs="Arial"/>
              </w:rPr>
              <w:t>1.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CF22A" w14:textId="77777777" w:rsidR="006F47BB" w:rsidRPr="00F71373" w:rsidRDefault="006F47BB" w:rsidP="003B0249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Súlad projektu s programovou stratégiou IROP</w:t>
            </w:r>
          </w:p>
        </w:tc>
        <w:tc>
          <w:tcPr>
            <w:tcW w:w="1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2FAF2" w14:textId="77777777" w:rsidR="006F47BB" w:rsidRPr="00D74F1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D74F13">
              <w:rPr>
                <w:rFonts w:asciiTheme="minorHAnsi" w:eastAsia="Times New Roman" w:hAnsiTheme="minorHAnsi" w:cs="Arial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1241C68C" w14:textId="77777777" w:rsidR="006F47BB" w:rsidRPr="00D74F1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</w:p>
          <w:p w14:paraId="006A97EB" w14:textId="77777777" w:rsidR="006F47BB" w:rsidRPr="00485670" w:rsidRDefault="006F47BB" w:rsidP="0048567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lang w:val="sk-SK"/>
              </w:rPr>
            </w:pPr>
            <w:r w:rsidRPr="00485670">
              <w:rPr>
                <w:rFonts w:asciiTheme="minorHAnsi" w:eastAsia="Times New Roman" w:hAnsiTheme="minorHAnsi" w:cs="Arial"/>
                <w:lang w:val="sk-SK" w:eastAsia="sk-SK"/>
              </w:rPr>
              <w:t>očakávanými výsledkami,</w:t>
            </w:r>
          </w:p>
          <w:p w14:paraId="1452C88C" w14:textId="77777777" w:rsidR="006F47BB" w:rsidRPr="00485670" w:rsidRDefault="006F47BB" w:rsidP="0048567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lang w:val="sk-SK"/>
              </w:rPr>
            </w:pPr>
            <w:r w:rsidRPr="00485670">
              <w:rPr>
                <w:rFonts w:asciiTheme="minorHAnsi" w:eastAsia="Times New Roman" w:hAnsiTheme="minorHAnsi" w:cs="Arial"/>
                <w:lang w:val="sk-SK" w:eastAsia="sk-SK"/>
              </w:rPr>
              <w:t>definovanými oprávnenými aktivitami.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62D9" w14:textId="71189EBB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 w:rsidR="00D74F13">
              <w:rPr>
                <w:rFonts w:asciiTheme="minorHAnsi" w:eastAsia="Times New Roman" w:hAnsiTheme="minorHAnsi" w:cs="Arial"/>
                <w:lang w:eastAsia="sk-SK"/>
              </w:rPr>
              <w:t xml:space="preserve"> kritérium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08D1" w14:textId="77777777" w:rsidR="006F47BB" w:rsidRPr="00F71373" w:rsidRDefault="006F47BB" w:rsidP="00485670">
            <w:pPr>
              <w:widowControl w:val="0"/>
              <w:jc w:val="center"/>
              <w:rPr>
                <w:rFonts w:asciiTheme="minorHAnsi" w:eastAsia="Helvetica" w:hAnsiTheme="minorHAnsi" w:cs="Arial"/>
                <w:u w:color="000000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2454" w14:textId="77777777" w:rsidR="006F47BB" w:rsidRPr="00F71373" w:rsidRDefault="006F47BB" w:rsidP="00485670">
            <w:pPr>
              <w:jc w:val="both"/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Zameranie projektu je v súlade s programovou stratégiou IROP.</w:t>
            </w:r>
          </w:p>
        </w:tc>
      </w:tr>
      <w:tr w:rsidR="006F47BB" w:rsidRPr="00F71373" w14:paraId="4A4CB3D3" w14:textId="77777777" w:rsidTr="00485670">
        <w:trPr>
          <w:trHeight w:val="804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D2F9A" w14:textId="77777777" w:rsidR="006F47BB" w:rsidRPr="00F71373" w:rsidRDefault="006F47BB" w:rsidP="003B0249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7FB3E" w14:textId="77777777" w:rsidR="006F47BB" w:rsidRPr="00F71373" w:rsidRDefault="006F47BB" w:rsidP="003B0249">
            <w:pPr>
              <w:rPr>
                <w:rFonts w:asciiTheme="minorHAnsi" w:eastAsia="Helvetica" w:hAnsiTheme="minorHAnsi" w:cs="Arial"/>
              </w:rPr>
            </w:pPr>
          </w:p>
        </w:tc>
        <w:tc>
          <w:tcPr>
            <w:tcW w:w="1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E3A43" w14:textId="77777777" w:rsidR="006F47BB" w:rsidRPr="00F71373" w:rsidRDefault="006F47BB" w:rsidP="003B0249">
            <w:pPr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F3C7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E1885" w14:textId="77777777" w:rsidR="006F47BB" w:rsidRPr="00F71373" w:rsidRDefault="006F47BB" w:rsidP="00485670">
            <w:pPr>
              <w:widowControl w:val="0"/>
              <w:jc w:val="center"/>
              <w:rPr>
                <w:rFonts w:asciiTheme="minorHAnsi" w:hAnsiTheme="minorHAnsi" w:cs="Arial"/>
                <w:u w:color="000000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90A3" w14:textId="77777777" w:rsidR="006F47BB" w:rsidRPr="00F71373" w:rsidRDefault="006F47BB" w:rsidP="00485670">
            <w:pPr>
              <w:jc w:val="both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Zameranie projektu nie je v súlade s programovou stratégiou IROP.</w:t>
            </w:r>
          </w:p>
        </w:tc>
      </w:tr>
      <w:tr w:rsidR="006F47BB" w:rsidRPr="00F71373" w14:paraId="77FA1D64" w14:textId="77777777" w:rsidTr="00485670">
        <w:trPr>
          <w:trHeight w:val="516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9B9418" w14:textId="77777777" w:rsidR="006F47BB" w:rsidRPr="00F71373" w:rsidRDefault="006F47BB" w:rsidP="003B0249">
            <w:pPr>
              <w:jc w:val="center"/>
              <w:rPr>
                <w:rFonts w:cs="Arial"/>
              </w:rPr>
            </w:pPr>
            <w:r w:rsidRPr="00F71373">
              <w:rPr>
                <w:rFonts w:cs="Arial"/>
              </w:rPr>
              <w:t>2.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8D52E2" w14:textId="77777777" w:rsidR="006F47BB" w:rsidRPr="00F71373" w:rsidRDefault="006F47BB" w:rsidP="003B0249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Súlad projektu so stratégiou CLLD</w:t>
            </w:r>
          </w:p>
        </w:tc>
        <w:tc>
          <w:tcPr>
            <w:tcW w:w="15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B16CD0" w14:textId="77777777" w:rsidR="006F47BB" w:rsidRPr="00F71373" w:rsidRDefault="006F47BB" w:rsidP="00485670">
            <w:pPr>
              <w:spacing w:line="256" w:lineRule="auto"/>
              <w:contextualSpacing/>
              <w:jc w:val="both"/>
              <w:rPr>
                <w:rFonts w:asciiTheme="minorHAnsi" w:eastAsia="Times New Roman" w:hAnsiTheme="minorHAnsi" w:cs="Arial"/>
                <w:lang w:bidi="en-US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Posudzuje sa súlad projektu so Stratégiou CLLD.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A830B1" w14:textId="588E56C8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 w:rsidR="00D74F13">
              <w:rPr>
                <w:rFonts w:asciiTheme="minorHAnsi" w:eastAsia="Times New Roman" w:hAnsiTheme="minorHAnsi" w:cs="Arial"/>
                <w:lang w:eastAsia="sk-SK"/>
              </w:rPr>
              <w:t xml:space="preserve"> kritérium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DAEE" w14:textId="77777777" w:rsidR="006F47BB" w:rsidRPr="00F71373" w:rsidRDefault="006F47BB" w:rsidP="00485670">
            <w:pPr>
              <w:widowControl w:val="0"/>
              <w:jc w:val="center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BB420" w14:textId="77777777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Zameranie projektu je v súlade so stratégiou CLLD.</w:t>
            </w:r>
          </w:p>
        </w:tc>
      </w:tr>
      <w:tr w:rsidR="006F47BB" w:rsidRPr="00F71373" w14:paraId="66A35DD9" w14:textId="77777777" w:rsidTr="006F47BB">
        <w:trPr>
          <w:trHeight w:val="407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8993" w14:textId="77777777" w:rsidR="006F47BB" w:rsidRPr="00F71373" w:rsidRDefault="006F47BB" w:rsidP="003B0249">
            <w:pPr>
              <w:jc w:val="center"/>
              <w:rPr>
                <w:rFonts w:cs="Arial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8BD2C" w14:textId="77777777" w:rsidR="006F47BB" w:rsidRPr="00F71373" w:rsidRDefault="006F47BB" w:rsidP="003B0249">
            <w:pPr>
              <w:rPr>
                <w:rFonts w:asciiTheme="minorHAnsi" w:eastAsia="Helvetica" w:hAnsiTheme="minorHAnsi" w:cs="Arial"/>
              </w:rPr>
            </w:pPr>
          </w:p>
        </w:tc>
        <w:tc>
          <w:tcPr>
            <w:tcW w:w="15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E029F" w14:textId="77777777" w:rsidR="006F47BB" w:rsidRPr="00F71373" w:rsidRDefault="006F47BB" w:rsidP="00485670">
            <w:pPr>
              <w:spacing w:line="256" w:lineRule="auto"/>
              <w:ind w:left="415"/>
              <w:contextualSpacing/>
              <w:jc w:val="both"/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6C19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C8DB" w14:textId="77777777" w:rsidR="006F47BB" w:rsidRPr="00F71373" w:rsidRDefault="006F47BB" w:rsidP="00485670">
            <w:pPr>
              <w:widowControl w:val="0"/>
              <w:jc w:val="center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86839" w14:textId="77777777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Zameranie projektu nie je v súlade so stratégiou CLLD.</w:t>
            </w:r>
          </w:p>
        </w:tc>
      </w:tr>
      <w:tr w:rsidR="006F47BB" w:rsidRPr="00F71373" w14:paraId="413338CD" w14:textId="77777777" w:rsidTr="00485670">
        <w:trPr>
          <w:trHeight w:val="857"/>
        </w:trPr>
        <w:tc>
          <w:tcPr>
            <w:tcW w:w="18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543383" w14:textId="77777777" w:rsidR="006F47BB" w:rsidRPr="00F71373" w:rsidRDefault="006F47BB" w:rsidP="003B0249">
            <w:pPr>
              <w:jc w:val="center"/>
              <w:rPr>
                <w:rFonts w:cs="Arial"/>
              </w:rPr>
            </w:pPr>
            <w:r w:rsidRPr="00F71373">
              <w:rPr>
                <w:rFonts w:cs="Arial"/>
              </w:rPr>
              <w:t>3.</w:t>
            </w:r>
          </w:p>
        </w:tc>
        <w:tc>
          <w:tcPr>
            <w:tcW w:w="76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8EEB9" w14:textId="77777777" w:rsidR="006F47BB" w:rsidRPr="00F71373" w:rsidRDefault="006F47BB" w:rsidP="003B0249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Posúdenie inovatívnosti projektu</w:t>
            </w:r>
          </w:p>
        </w:tc>
        <w:tc>
          <w:tcPr>
            <w:tcW w:w="151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ADE200" w14:textId="38C2CF2B" w:rsidR="006F47BB" w:rsidRPr="00F71373" w:rsidRDefault="006F47BB" w:rsidP="00485670">
            <w:pPr>
              <w:spacing w:line="256" w:lineRule="auto"/>
              <w:contextualSpacing/>
              <w:jc w:val="both"/>
              <w:rPr>
                <w:rFonts w:asciiTheme="minorHAnsi" w:eastAsia="Times New Roman" w:hAnsiTheme="minorHAnsi" w:cs="Arial"/>
                <w:lang w:bidi="en-US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3D26D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C6176" w14:textId="77777777" w:rsidR="006F47BB" w:rsidRPr="00F71373" w:rsidRDefault="006F47BB" w:rsidP="00485670">
            <w:pPr>
              <w:widowControl w:val="0"/>
              <w:jc w:val="center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3B8BE" w14:textId="77777777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Projekt má inovatívny charakter.</w:t>
            </w:r>
          </w:p>
        </w:tc>
      </w:tr>
      <w:tr w:rsidR="006F47BB" w:rsidRPr="00F71373" w14:paraId="5A40883B" w14:textId="77777777" w:rsidTr="00485670">
        <w:trPr>
          <w:trHeight w:val="997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6D9E7" w14:textId="77777777" w:rsidR="006F47BB" w:rsidRPr="00F71373" w:rsidRDefault="006F47BB" w:rsidP="003B0249">
            <w:pPr>
              <w:jc w:val="center"/>
              <w:rPr>
                <w:rFonts w:cs="Arial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4D0F" w14:textId="77777777" w:rsidR="006F47BB" w:rsidRPr="00F71373" w:rsidRDefault="006F47BB" w:rsidP="003B0249">
            <w:pPr>
              <w:rPr>
                <w:rFonts w:asciiTheme="minorHAnsi" w:eastAsia="Helvetica" w:hAnsiTheme="minorHAnsi" w:cs="Arial"/>
              </w:rPr>
            </w:pPr>
          </w:p>
        </w:tc>
        <w:tc>
          <w:tcPr>
            <w:tcW w:w="15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FFA2" w14:textId="77777777" w:rsidR="006F47BB" w:rsidRPr="00F71373" w:rsidRDefault="006F47BB" w:rsidP="003B0249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B2C2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8C34" w14:textId="77777777" w:rsidR="006F47BB" w:rsidRPr="00F71373" w:rsidRDefault="006F47BB" w:rsidP="00485670">
            <w:pPr>
              <w:widowControl w:val="0"/>
              <w:jc w:val="center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A648E" w14:textId="77777777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Projekt nemá inovatívny charakter.</w:t>
            </w:r>
          </w:p>
        </w:tc>
      </w:tr>
      <w:tr w:rsidR="006F47BB" w:rsidRPr="00F71373" w14:paraId="780E67E2" w14:textId="77777777" w:rsidTr="00485670">
        <w:trPr>
          <w:trHeight w:val="190"/>
        </w:trPr>
        <w:tc>
          <w:tcPr>
            <w:tcW w:w="18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B727CE" w14:textId="77777777" w:rsidR="006F47BB" w:rsidRPr="00F71373" w:rsidRDefault="006F47BB" w:rsidP="003B024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Pr="00F71373">
              <w:rPr>
                <w:rFonts w:cs="Arial"/>
              </w:rPr>
              <w:t>.</w:t>
            </w:r>
          </w:p>
        </w:tc>
        <w:tc>
          <w:tcPr>
            <w:tcW w:w="76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06314E" w14:textId="249282A8" w:rsidR="006F47BB" w:rsidRPr="00F71373" w:rsidRDefault="006F47BB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hAnsiTheme="minorHAnsi" w:cs="Arial"/>
              </w:rPr>
              <w:t>Projekt má dostatočnú pridanú hodnotu pre územie</w:t>
            </w:r>
          </w:p>
        </w:tc>
        <w:tc>
          <w:tcPr>
            <w:tcW w:w="151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E506F" w14:textId="77777777" w:rsidR="006F47BB" w:rsidRPr="00F71373" w:rsidRDefault="006F47BB" w:rsidP="00485670">
            <w:pPr>
              <w:jc w:val="both"/>
              <w:rPr>
                <w:rFonts w:asciiTheme="minorHAnsi" w:hAnsiTheme="minorHAnsi" w:cs="Arial"/>
              </w:rPr>
            </w:pPr>
            <w:r w:rsidRPr="00F71373">
              <w:rPr>
                <w:rFonts w:asciiTheme="minorHAnsi" w:hAnsiTheme="minorHAnsi" w:cs="Arial"/>
              </w:rPr>
              <w:t>Projekt má dostatočnú úroveň z hľadiska zabezpečenia komplexnosti služieb v území alebo z hľadiska jeho využiteľnosti v území</w:t>
            </w:r>
          </w:p>
          <w:p w14:paraId="668076A8" w14:textId="77777777" w:rsidR="006F47BB" w:rsidRPr="00F71373" w:rsidRDefault="006F47BB" w:rsidP="00485670">
            <w:pPr>
              <w:spacing w:line="256" w:lineRule="auto"/>
              <w:ind w:left="415"/>
              <w:contextualSpacing/>
              <w:jc w:val="both"/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3E7219" w14:textId="7BC96F42" w:rsidR="006F47BB" w:rsidRPr="00F71373" w:rsidRDefault="0096661E" w:rsidP="0048567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Vylučujúce</w:t>
            </w:r>
            <w:r w:rsidRPr="00F71373">
              <w:rPr>
                <w:rFonts w:asciiTheme="minorHAnsi" w:hAnsiTheme="minorHAnsi" w:cs="Arial"/>
              </w:rPr>
              <w:t xml:space="preserve"> </w:t>
            </w:r>
            <w:r w:rsidR="006F47BB" w:rsidRPr="00F71373">
              <w:rPr>
                <w:rFonts w:asciiTheme="minorHAnsi" w:hAnsiTheme="minorHAnsi" w:cs="Arial"/>
              </w:rPr>
              <w:t>kritérium</w:t>
            </w: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EDA9" w14:textId="77777777" w:rsidR="006F47BB" w:rsidRPr="00F71373" w:rsidRDefault="006F47BB" w:rsidP="00485670">
            <w:pPr>
              <w:widowControl w:val="0"/>
              <w:jc w:val="center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hAnsiTheme="minorHAnsi" w:cs="Arial"/>
              </w:rPr>
              <w:t>áno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2DA8" w14:textId="77777777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hAnsiTheme="minorHAnsi" w:cs="Arial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6F47BB" w:rsidRPr="00F71373" w14:paraId="6BF5D7F9" w14:textId="77777777" w:rsidTr="00485670">
        <w:trPr>
          <w:trHeight w:val="285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51D8" w14:textId="77777777" w:rsidR="006F47BB" w:rsidRPr="00F71373" w:rsidRDefault="006F47BB" w:rsidP="003B0249">
            <w:pPr>
              <w:jc w:val="center"/>
              <w:rPr>
                <w:rFonts w:cs="Arial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B857" w14:textId="77777777" w:rsidR="006F47BB" w:rsidRPr="00F71373" w:rsidRDefault="006F47BB" w:rsidP="003B0249">
            <w:pPr>
              <w:rPr>
                <w:rFonts w:asciiTheme="minorHAnsi" w:eastAsia="Helvetica" w:hAnsiTheme="minorHAnsi" w:cs="Arial"/>
              </w:rPr>
            </w:pPr>
          </w:p>
        </w:tc>
        <w:tc>
          <w:tcPr>
            <w:tcW w:w="15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0B886" w14:textId="77777777" w:rsidR="006F47BB" w:rsidRPr="00F71373" w:rsidRDefault="006F47BB" w:rsidP="00485670">
            <w:pPr>
              <w:spacing w:line="256" w:lineRule="auto"/>
              <w:ind w:left="415"/>
              <w:contextualSpacing/>
              <w:jc w:val="both"/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BB20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BD12" w14:textId="77777777" w:rsidR="006F47BB" w:rsidRPr="00F71373" w:rsidRDefault="006F47BB" w:rsidP="00485670">
            <w:pPr>
              <w:widowControl w:val="0"/>
              <w:jc w:val="center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hAnsiTheme="minorHAnsi" w:cs="Arial"/>
              </w:rPr>
              <w:t>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251E" w14:textId="77777777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hAnsiTheme="minorHAnsi" w:cs="Arial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6F47BB" w:rsidRPr="00F71373" w14:paraId="193ED141" w14:textId="77777777" w:rsidTr="00485670">
        <w:trPr>
          <w:trHeight w:val="668"/>
        </w:trPr>
        <w:tc>
          <w:tcPr>
            <w:tcW w:w="18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B50D6" w14:textId="77777777" w:rsidR="006F47BB" w:rsidRPr="00F71373" w:rsidRDefault="006F47BB" w:rsidP="003B024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Pr="00F71373">
              <w:rPr>
                <w:rFonts w:cs="Arial"/>
              </w:rPr>
              <w:t>.</w:t>
            </w:r>
          </w:p>
        </w:tc>
        <w:tc>
          <w:tcPr>
            <w:tcW w:w="76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8F271" w14:textId="77777777" w:rsidR="006F47BB" w:rsidRPr="0088654E" w:rsidRDefault="006F47BB" w:rsidP="003B0249">
            <w:pPr>
              <w:rPr>
                <w:rFonts w:asciiTheme="minorHAnsi" w:eastAsia="Helvetica" w:hAnsiTheme="minorHAnsi" w:cs="Arial"/>
              </w:rPr>
            </w:pPr>
            <w:r w:rsidRPr="0088654E">
              <w:rPr>
                <w:rFonts w:eastAsia="Times New Roman" w:cs="Arial"/>
                <w:lang w:eastAsia="sk-SK"/>
              </w:rPr>
              <w:t>Prínos realizácie projektu na územie MAS.</w:t>
            </w:r>
          </w:p>
        </w:tc>
        <w:tc>
          <w:tcPr>
            <w:tcW w:w="151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9A493" w14:textId="77777777" w:rsidR="006F47BB" w:rsidRPr="00F71373" w:rsidRDefault="006F47BB" w:rsidP="00485670">
            <w:pPr>
              <w:spacing w:line="256" w:lineRule="auto"/>
              <w:contextualSpacing/>
              <w:jc w:val="both"/>
              <w:rPr>
                <w:rFonts w:asciiTheme="minorHAnsi" w:eastAsia="Times New Roman" w:hAnsiTheme="minorHAnsi" w:cs="Arial"/>
                <w:lang w:bidi="en-US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B9F33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754D9" w14:textId="4D357CD0" w:rsidR="006F47BB" w:rsidRPr="00F71373" w:rsidRDefault="006F47BB" w:rsidP="00485670">
            <w:pPr>
              <w:widowControl w:val="0"/>
              <w:jc w:val="center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EE331" w14:textId="77777777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Projekt má prínos pre jednu obec na území MAS.</w:t>
            </w:r>
          </w:p>
        </w:tc>
      </w:tr>
      <w:tr w:rsidR="006F47BB" w:rsidRPr="00F71373" w14:paraId="3E637B56" w14:textId="77777777" w:rsidTr="00485670">
        <w:trPr>
          <w:trHeight w:val="692"/>
        </w:trPr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E673C" w14:textId="77777777" w:rsidR="006F47BB" w:rsidRPr="00F71373" w:rsidRDefault="006F47BB" w:rsidP="003B0249">
            <w:pPr>
              <w:jc w:val="center"/>
              <w:rPr>
                <w:rFonts w:cs="Arial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1A3F" w14:textId="77777777" w:rsidR="006F47BB" w:rsidRPr="00F71373" w:rsidRDefault="006F47BB" w:rsidP="003B0249">
            <w:pPr>
              <w:rPr>
                <w:rFonts w:asciiTheme="minorHAnsi" w:eastAsia="Times New Roman" w:hAnsiTheme="minorHAnsi" w:cs="Arial"/>
                <w:lang w:eastAsia="sk-SK"/>
              </w:rPr>
            </w:pPr>
          </w:p>
        </w:tc>
        <w:tc>
          <w:tcPr>
            <w:tcW w:w="15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ADE97" w14:textId="77777777" w:rsidR="006F47BB" w:rsidRPr="00F71373" w:rsidRDefault="006F47BB" w:rsidP="003B0249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A42C9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1037E" w14:textId="77777777" w:rsidR="006F47BB" w:rsidRPr="00F71373" w:rsidRDefault="006F47BB" w:rsidP="00485670">
            <w:pPr>
              <w:widowControl w:val="0"/>
              <w:jc w:val="center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FD6E2" w14:textId="77777777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Projekt má prínos pre dve až tri obce na území MAS.</w:t>
            </w:r>
          </w:p>
        </w:tc>
      </w:tr>
      <w:tr w:rsidR="006F47BB" w:rsidRPr="00F71373" w14:paraId="5766DBA3" w14:textId="77777777" w:rsidTr="00485670">
        <w:trPr>
          <w:trHeight w:val="592"/>
        </w:trPr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F66EA" w14:textId="77777777" w:rsidR="006F47BB" w:rsidRPr="00F71373" w:rsidRDefault="006F47BB" w:rsidP="003B0249">
            <w:pPr>
              <w:jc w:val="center"/>
              <w:rPr>
                <w:rFonts w:cs="Arial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BDC39" w14:textId="77777777" w:rsidR="006F47BB" w:rsidRPr="00F71373" w:rsidRDefault="006F47BB" w:rsidP="003B0249">
            <w:pPr>
              <w:rPr>
                <w:rFonts w:asciiTheme="minorHAnsi" w:eastAsia="Times New Roman" w:hAnsiTheme="minorHAnsi" w:cs="Arial"/>
                <w:lang w:eastAsia="sk-SK"/>
              </w:rPr>
            </w:pPr>
          </w:p>
        </w:tc>
        <w:tc>
          <w:tcPr>
            <w:tcW w:w="15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C5FE8" w14:textId="77777777" w:rsidR="006F47BB" w:rsidRPr="00F71373" w:rsidRDefault="006F47BB" w:rsidP="003B0249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82205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DF261" w14:textId="77777777" w:rsidR="006F47BB" w:rsidRPr="00F71373" w:rsidRDefault="006F47BB" w:rsidP="00485670">
            <w:pPr>
              <w:widowControl w:val="0"/>
              <w:jc w:val="center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867E8" w14:textId="2EBF9F5F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Projekt má prínos pre </w:t>
            </w:r>
            <w:r w:rsidR="00676B7E">
              <w:rPr>
                <w:rFonts w:asciiTheme="minorHAnsi" w:eastAsia="Times New Roman" w:hAnsiTheme="minorHAnsi" w:cstheme="minorHAnsi"/>
                <w:lang w:eastAsia="sk-SK"/>
              </w:rPr>
              <w:t>štyri</w:t>
            </w:r>
            <w:r w:rsidR="00676B7E" w:rsidRPr="00A6062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F71373">
              <w:rPr>
                <w:rFonts w:asciiTheme="minorHAnsi" w:eastAsia="Times New Roman" w:hAnsiTheme="minorHAnsi" w:cs="Arial"/>
                <w:lang w:eastAsia="sk-SK"/>
              </w:rPr>
              <w:t>a viac obcí na území MAS.</w:t>
            </w:r>
          </w:p>
        </w:tc>
      </w:tr>
      <w:tr w:rsidR="006F47BB" w:rsidRPr="00F71373" w14:paraId="30EB7621" w14:textId="77777777" w:rsidTr="006F47BB">
        <w:trPr>
          <w:trHeight w:val="123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004EA70" w14:textId="77777777" w:rsidR="006F47BB" w:rsidRPr="006F47BB" w:rsidRDefault="006F47BB" w:rsidP="003B0249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u w:color="000000"/>
              </w:rPr>
            </w:pPr>
            <w:r w:rsidRPr="006F47BB">
              <w:rPr>
                <w:rFonts w:asciiTheme="minorHAnsi" w:hAnsiTheme="minorHAnsi" w:cs="Arial"/>
                <w:b/>
                <w:u w:color="000000"/>
              </w:rPr>
              <w:lastRenderedPageBreak/>
              <w:t>2.</w:t>
            </w:r>
          </w:p>
        </w:tc>
        <w:tc>
          <w:tcPr>
            <w:tcW w:w="48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7A28594" w14:textId="77777777" w:rsidR="006F47BB" w:rsidRPr="006F47BB" w:rsidRDefault="006F47BB">
            <w:pPr>
              <w:rPr>
                <w:rFonts w:asciiTheme="minorHAnsi" w:eastAsia="Helvetica" w:hAnsiTheme="minorHAnsi" w:cs="Arial"/>
                <w:b/>
              </w:rPr>
            </w:pPr>
            <w:r w:rsidRPr="006F47BB">
              <w:rPr>
                <w:rFonts w:asciiTheme="minorHAnsi" w:hAnsiTheme="minorHAnsi" w:cs="Arial"/>
                <w:b/>
              </w:rPr>
              <w:t>Navrhovaný spôsob realizácie projektu</w:t>
            </w:r>
          </w:p>
        </w:tc>
      </w:tr>
      <w:tr w:rsidR="006F47BB" w:rsidRPr="00F71373" w14:paraId="2D3FAD2B" w14:textId="77777777" w:rsidTr="006F47BB">
        <w:trPr>
          <w:trHeight w:val="359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911A" w14:textId="77777777" w:rsidR="006F47BB" w:rsidRPr="00F71373" w:rsidRDefault="006F47BB" w:rsidP="003B0249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6.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E665D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9E868" w14:textId="77777777" w:rsidR="006F47BB" w:rsidRPr="00D74F1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D74F13">
              <w:rPr>
                <w:rFonts w:eastAsia="Times New Roman" w:cs="Arial"/>
                <w:lang w:eastAsia="sk-SK"/>
              </w:rPr>
              <w:t>Posudzuje sa:</w:t>
            </w:r>
          </w:p>
          <w:p w14:paraId="60D5C9D4" w14:textId="77777777" w:rsidR="006F47BB" w:rsidRPr="00D74F1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</w:p>
          <w:p w14:paraId="04ACA129" w14:textId="77777777" w:rsidR="006F47BB" w:rsidRPr="00485670" w:rsidRDefault="006F47BB" w:rsidP="0048567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lang w:val="sk-SK" w:eastAsia="sk-SK"/>
              </w:rPr>
            </w:pPr>
            <w:r w:rsidRPr="00485670">
              <w:rPr>
                <w:rFonts w:asciiTheme="minorHAnsi" w:eastAsia="Times New Roman" w:hAnsiTheme="minorHAnsi" w:cs="Arial"/>
                <w:lang w:val="sk-SK" w:eastAsia="sk-SK"/>
              </w:rPr>
              <w:t>či aktivity nadväzujú na východiskovú situáciu,</w:t>
            </w:r>
          </w:p>
          <w:p w14:paraId="281575E0" w14:textId="77777777" w:rsidR="006F47BB" w:rsidRPr="00485670" w:rsidRDefault="006F47BB" w:rsidP="0048567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hAnsiTheme="minorHAnsi" w:cs="Arial"/>
                <w:lang w:val="sk-SK"/>
              </w:rPr>
            </w:pPr>
            <w:r w:rsidRPr="00485670">
              <w:rPr>
                <w:rFonts w:asciiTheme="minorHAnsi" w:eastAsia="Times New Roman" w:hAnsiTheme="minorHAnsi" w:cs="Arial"/>
                <w:lang w:val="sk-SK" w:eastAsia="sk-SK"/>
              </w:rPr>
              <w:t>či sú dostatočne zrozumiteľné a je zrejmé, čo chce žiadateľ dosiahnuť,</w:t>
            </w:r>
          </w:p>
          <w:p w14:paraId="7BD7FEC1" w14:textId="4E2CCF31" w:rsidR="006F47BB" w:rsidRPr="00485670" w:rsidRDefault="006F47BB" w:rsidP="0048567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hAnsiTheme="minorHAnsi" w:cs="Arial"/>
                <w:lang w:val="sk-SK"/>
              </w:rPr>
            </w:pPr>
            <w:r w:rsidRPr="00485670">
              <w:rPr>
                <w:rFonts w:asciiTheme="minorHAnsi" w:eastAsia="Times New Roman" w:hAnsiTheme="minorHAnsi" w:cs="Arial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3FA8" w14:textId="67A41164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 w:rsidR="00D74F13">
              <w:rPr>
                <w:rFonts w:asciiTheme="minorHAnsi" w:eastAsia="Times New Roman" w:hAnsiTheme="minorHAnsi" w:cs="Arial"/>
                <w:lang w:eastAsia="sk-SK"/>
              </w:rPr>
              <w:t xml:space="preserve"> kritérium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7C826" w14:textId="77777777" w:rsidR="006F47BB" w:rsidRPr="00F71373" w:rsidRDefault="006F47BB" w:rsidP="00485670">
            <w:pPr>
              <w:jc w:val="center"/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65BE2" w14:textId="12EF5A2F" w:rsidR="006F47BB" w:rsidRPr="00F71373" w:rsidRDefault="0096661E" w:rsidP="00485670">
            <w:pPr>
              <w:jc w:val="both"/>
              <w:rPr>
                <w:rFonts w:asciiTheme="minorHAnsi" w:eastAsia="Helvetica" w:hAnsiTheme="minorHAnsi" w:cs="Arial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H</w:t>
            </w:r>
            <w:r w:rsidR="006F47BB" w:rsidRPr="00F71373">
              <w:rPr>
                <w:rFonts w:asciiTheme="minorHAnsi" w:eastAsia="Times New Roman" w:hAnsiTheme="minorHAnsi" w:cs="Arial"/>
                <w:lang w:eastAsia="sk-SK"/>
              </w:rPr>
              <w:t>lavn</w:t>
            </w:r>
            <w:r>
              <w:rPr>
                <w:rFonts w:asciiTheme="minorHAnsi" w:eastAsia="Times New Roman" w:hAnsiTheme="minorHAnsi" w:cs="Arial"/>
                <w:lang w:eastAsia="sk-SK"/>
              </w:rPr>
              <w:t>á</w:t>
            </w:r>
            <w:r w:rsidR="006F47BB" w:rsidRPr="00F71373">
              <w:rPr>
                <w:rFonts w:asciiTheme="minorHAnsi" w:eastAsia="Times New Roman" w:hAnsiTheme="minorHAnsi" w:cs="Arial"/>
                <w:lang w:eastAsia="sk-SK"/>
              </w:rPr>
              <w:t xml:space="preserve"> aktivit</w:t>
            </w:r>
            <w:r>
              <w:rPr>
                <w:rFonts w:asciiTheme="minorHAnsi" w:eastAsia="Times New Roman" w:hAnsiTheme="minorHAnsi" w:cs="Arial"/>
                <w:lang w:eastAsia="sk-SK"/>
              </w:rPr>
              <w:t>a</w:t>
            </w:r>
            <w:r w:rsidR="006F47BB" w:rsidRPr="00F71373">
              <w:rPr>
                <w:rFonts w:asciiTheme="minorHAnsi" w:eastAsia="Times New Roman" w:hAnsiTheme="minorHAnsi" w:cs="Arial"/>
                <w:lang w:eastAsia="sk-SK"/>
              </w:rPr>
              <w:t xml:space="preserve"> projektu </w:t>
            </w:r>
            <w:r>
              <w:rPr>
                <w:rFonts w:asciiTheme="minorHAnsi" w:eastAsia="Times New Roman" w:hAnsiTheme="minorHAnsi" w:cs="Arial"/>
                <w:lang w:eastAsia="sk-SK"/>
              </w:rPr>
              <w:t>je</w:t>
            </w:r>
            <w:r w:rsidR="006F47BB" w:rsidRPr="00F71373">
              <w:rPr>
                <w:rFonts w:asciiTheme="minorHAnsi" w:eastAsia="Times New Roman" w:hAnsiTheme="minorHAnsi" w:cs="Arial"/>
                <w:lang w:eastAsia="sk-SK"/>
              </w:rPr>
              <w:t xml:space="preserve"> odôvodnen</w:t>
            </w:r>
            <w:r>
              <w:rPr>
                <w:rFonts w:asciiTheme="minorHAnsi" w:eastAsia="Times New Roman" w:hAnsiTheme="minorHAnsi" w:cs="Arial"/>
                <w:lang w:eastAsia="sk-SK"/>
              </w:rPr>
              <w:t>á</w:t>
            </w:r>
            <w:r w:rsidR="006F47BB" w:rsidRPr="00F71373">
              <w:rPr>
                <w:rFonts w:asciiTheme="minorHAnsi" w:eastAsia="Times New Roman" w:hAnsiTheme="minorHAnsi" w:cs="Arial"/>
                <w:lang w:eastAsia="sk-SK"/>
              </w:rPr>
              <w:t xml:space="preserve"> z pohľadu východiskovej situácie, </w:t>
            </w:r>
            <w:r>
              <w:rPr>
                <w:rFonts w:asciiTheme="minorHAnsi" w:eastAsia="Times New Roman" w:hAnsiTheme="minorHAnsi" w:cs="Arial"/>
                <w:lang w:eastAsia="sk-SK"/>
              </w:rPr>
              <w:t>je</w:t>
            </w:r>
            <w:r w:rsidR="006F47BB" w:rsidRPr="00F71373">
              <w:rPr>
                <w:rFonts w:asciiTheme="minorHAnsi" w:eastAsia="Times New Roman" w:hAnsiTheme="minorHAnsi" w:cs="Arial"/>
                <w:lang w:eastAsia="sk-SK"/>
              </w:rPr>
              <w:t xml:space="preserve"> zrozumiteľne definovan</w:t>
            </w:r>
            <w:r>
              <w:rPr>
                <w:rFonts w:asciiTheme="minorHAnsi" w:eastAsia="Times New Roman" w:hAnsiTheme="minorHAnsi" w:cs="Arial"/>
                <w:lang w:eastAsia="sk-SK"/>
              </w:rPr>
              <w:t>á</w:t>
            </w:r>
            <w:r w:rsidR="006F47BB" w:rsidRPr="00F71373">
              <w:rPr>
                <w:rFonts w:asciiTheme="minorHAnsi" w:eastAsia="Times New Roman" w:hAnsiTheme="minorHAnsi" w:cs="Arial"/>
                <w:lang w:eastAsia="sk-SK"/>
              </w:rPr>
              <w:t xml:space="preserve"> a </w:t>
            </w:r>
            <w:r>
              <w:rPr>
                <w:rFonts w:asciiTheme="minorHAnsi" w:eastAsia="Times New Roman" w:hAnsiTheme="minorHAnsi" w:cs="Arial"/>
                <w:lang w:eastAsia="sk-SK"/>
              </w:rPr>
              <w:t>jej</w:t>
            </w:r>
            <w:r w:rsidR="006F47BB" w:rsidRPr="00F71373">
              <w:rPr>
                <w:rFonts w:asciiTheme="minorHAnsi" w:eastAsia="Times New Roman" w:hAnsiTheme="minorHAnsi" w:cs="Arial"/>
                <w:lang w:eastAsia="sk-SK"/>
              </w:rPr>
              <w:t xml:space="preserve"> realizáciou sa dosiahnu plánované ciele projektu.</w:t>
            </w:r>
          </w:p>
        </w:tc>
      </w:tr>
      <w:tr w:rsidR="006F47BB" w:rsidRPr="00F71373" w14:paraId="79A057FE" w14:textId="77777777" w:rsidTr="006F47BB">
        <w:trPr>
          <w:trHeight w:val="380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309B5" w14:textId="77777777" w:rsidR="006F47BB" w:rsidRPr="00F71373" w:rsidRDefault="006F47BB" w:rsidP="003B0249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862B5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1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FA0A1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22963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A032" w14:textId="77777777" w:rsidR="006F47BB" w:rsidRPr="00F71373" w:rsidRDefault="006F47BB" w:rsidP="00485670">
            <w:pPr>
              <w:jc w:val="center"/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60D9" w14:textId="0ED46EBB" w:rsidR="006F47BB" w:rsidRPr="00F71373" w:rsidRDefault="0096661E" w:rsidP="00485670">
            <w:pPr>
              <w:jc w:val="both"/>
              <w:rPr>
                <w:rFonts w:asciiTheme="minorHAnsi" w:eastAsia="Helvetica" w:hAnsiTheme="minorHAnsi" w:cs="Arial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H</w:t>
            </w:r>
            <w:r w:rsidR="006F47BB" w:rsidRPr="00F71373">
              <w:rPr>
                <w:rFonts w:asciiTheme="minorHAnsi" w:eastAsia="Times New Roman" w:hAnsiTheme="minorHAnsi" w:cs="Arial"/>
                <w:lang w:eastAsia="sk-SK"/>
              </w:rPr>
              <w:t>lavn</w:t>
            </w:r>
            <w:r>
              <w:rPr>
                <w:rFonts w:asciiTheme="minorHAnsi" w:eastAsia="Times New Roman" w:hAnsiTheme="minorHAnsi" w:cs="Arial"/>
                <w:lang w:eastAsia="sk-SK"/>
              </w:rPr>
              <w:t>á</w:t>
            </w:r>
            <w:r w:rsidR="006F47BB" w:rsidRPr="00F71373">
              <w:rPr>
                <w:rFonts w:asciiTheme="minorHAnsi" w:eastAsia="Times New Roman" w:hAnsiTheme="minorHAnsi" w:cs="Arial"/>
                <w:lang w:eastAsia="sk-SK"/>
              </w:rPr>
              <w:t xml:space="preserve"> aktiv</w:t>
            </w:r>
            <w:r>
              <w:rPr>
                <w:rFonts w:asciiTheme="minorHAnsi" w:eastAsia="Times New Roman" w:hAnsiTheme="minorHAnsi" w:cs="Arial"/>
                <w:lang w:eastAsia="sk-SK"/>
              </w:rPr>
              <w:t>i</w:t>
            </w:r>
            <w:r w:rsidR="006F47BB" w:rsidRPr="00F71373">
              <w:rPr>
                <w:rFonts w:asciiTheme="minorHAnsi" w:eastAsia="Times New Roman" w:hAnsiTheme="minorHAnsi" w:cs="Arial"/>
                <w:lang w:eastAsia="sk-SK"/>
              </w:rPr>
              <w:t>t</w:t>
            </w:r>
            <w:r>
              <w:rPr>
                <w:rFonts w:asciiTheme="minorHAnsi" w:eastAsia="Times New Roman" w:hAnsiTheme="minorHAnsi" w:cs="Arial"/>
                <w:lang w:eastAsia="sk-SK"/>
              </w:rPr>
              <w:t>a</w:t>
            </w:r>
            <w:r w:rsidR="006F47BB" w:rsidRPr="00F71373">
              <w:rPr>
                <w:rFonts w:asciiTheme="minorHAnsi" w:eastAsia="Times New Roman" w:hAnsiTheme="minorHAnsi" w:cs="Arial"/>
                <w:lang w:eastAsia="sk-SK"/>
              </w:rPr>
              <w:t xml:space="preserve"> projektu nie je odôvodnená z pohľadu východiskovej situácie a potrieb žiadateľa, nenapĺňa merateľný ukazovateľ opatrenia, resp. projekt neobsahuje aktivit</w:t>
            </w:r>
            <w:r>
              <w:rPr>
                <w:rFonts w:asciiTheme="minorHAnsi" w:eastAsia="Times New Roman" w:hAnsiTheme="minorHAnsi" w:cs="Arial"/>
                <w:lang w:eastAsia="sk-SK"/>
              </w:rPr>
              <w:t>u</w:t>
            </w:r>
            <w:r w:rsidR="006F47BB" w:rsidRPr="00F71373">
              <w:rPr>
                <w:rFonts w:asciiTheme="minorHAnsi" w:eastAsia="Times New Roman" w:hAnsiTheme="minorHAnsi" w:cs="Arial"/>
                <w:lang w:eastAsia="sk-SK"/>
              </w:rPr>
              <w:t>, ktor</w:t>
            </w:r>
            <w:r>
              <w:rPr>
                <w:rFonts w:asciiTheme="minorHAnsi" w:eastAsia="Times New Roman" w:hAnsiTheme="minorHAnsi" w:cs="Arial"/>
                <w:lang w:eastAsia="sk-SK"/>
              </w:rPr>
              <w:t>á</w:t>
            </w:r>
            <w:r w:rsidR="006F47BB"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>
              <w:rPr>
                <w:rFonts w:asciiTheme="minorHAnsi" w:eastAsia="Times New Roman" w:hAnsiTheme="minorHAnsi" w:cs="Arial"/>
                <w:lang w:eastAsia="sk-SK"/>
              </w:rPr>
              <w:t>je</w:t>
            </w:r>
            <w:r w:rsidR="006F47BB" w:rsidRPr="00F71373">
              <w:rPr>
                <w:rFonts w:asciiTheme="minorHAnsi" w:eastAsia="Times New Roman" w:hAnsiTheme="minorHAnsi" w:cs="Arial"/>
                <w:lang w:eastAsia="sk-SK"/>
              </w:rPr>
              <w:t xml:space="preserve"> nevyhnutn</w:t>
            </w:r>
            <w:r>
              <w:rPr>
                <w:rFonts w:asciiTheme="minorHAnsi" w:eastAsia="Times New Roman" w:hAnsiTheme="minorHAnsi" w:cs="Arial"/>
                <w:lang w:eastAsia="sk-SK"/>
              </w:rPr>
              <w:t>á</w:t>
            </w:r>
            <w:r w:rsidR="006F47BB" w:rsidRPr="00F71373">
              <w:rPr>
                <w:rFonts w:asciiTheme="minorHAnsi" w:eastAsia="Times New Roman" w:hAnsiTheme="minorHAnsi" w:cs="Arial"/>
                <w:lang w:eastAsia="sk-SK"/>
              </w:rPr>
              <w:t xml:space="preserve"> pre jeho realizáciu. Zistené nedostatky sú závažného charakteru.</w:t>
            </w:r>
          </w:p>
        </w:tc>
      </w:tr>
      <w:tr w:rsidR="006F47BB" w:rsidRPr="00F71373" w14:paraId="0F9F8FE5" w14:textId="77777777" w:rsidTr="006F47BB">
        <w:trPr>
          <w:trHeight w:val="1023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5CB286" w14:textId="77777777" w:rsidR="006F47BB" w:rsidRPr="00F71373" w:rsidRDefault="006F47BB" w:rsidP="003B0249">
            <w:pPr>
              <w:jc w:val="center"/>
              <w:rPr>
                <w:rFonts w:cs="Arial"/>
              </w:rPr>
            </w:pPr>
            <w:r>
              <w:rPr>
                <w:rFonts w:asciiTheme="minorHAnsi" w:hAnsiTheme="minorHAnsi" w:cs="Arial"/>
              </w:rPr>
              <w:t>7</w:t>
            </w:r>
            <w:r w:rsidRPr="00F71373">
              <w:rPr>
                <w:rFonts w:asciiTheme="minorHAnsi" w:hAnsiTheme="minorHAnsi" w:cs="Arial"/>
              </w:rPr>
              <w:t>.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396CE9" w14:textId="77777777" w:rsidR="006F47BB" w:rsidRPr="0088654E" w:rsidRDefault="006F47BB" w:rsidP="003B0249">
            <w:pPr>
              <w:rPr>
                <w:rFonts w:cs="Arial"/>
              </w:rPr>
            </w:pPr>
            <w:r w:rsidRPr="0088654E">
              <w:rPr>
                <w:rFonts w:eastAsia="Times New Roman" w:cs="Arial"/>
                <w:lang w:eastAsia="sk-SK"/>
              </w:rPr>
              <w:t>Projekt zohľadňuje miestne špecifiká</w:t>
            </w:r>
          </w:p>
        </w:tc>
        <w:tc>
          <w:tcPr>
            <w:tcW w:w="15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140341" w14:textId="77777777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Posudzuje sa na základe žiadateľom poskytnutých informácií o realizácii projektu.</w:t>
            </w:r>
          </w:p>
          <w:p w14:paraId="62CDC1EF" w14:textId="77777777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</w:p>
          <w:p w14:paraId="0A95C831" w14:textId="77777777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Miestne špecifiká sú: </w:t>
            </w:r>
          </w:p>
          <w:p w14:paraId="2F2DB587" w14:textId="77777777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•charakteristický ráz územia</w:t>
            </w:r>
          </w:p>
          <w:p w14:paraId="0799B897" w14:textId="77777777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• kultúrny a historický ráz územia</w:t>
            </w:r>
          </w:p>
          <w:p w14:paraId="2F4B2357" w14:textId="77777777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• miestne zvyky, gastronómia</w:t>
            </w:r>
          </w:p>
          <w:p w14:paraId="70979A11" w14:textId="77777777" w:rsidR="006F47BB" w:rsidRPr="00F71373" w:rsidRDefault="006F47BB" w:rsidP="00485670">
            <w:pPr>
              <w:jc w:val="both"/>
              <w:rPr>
                <w:rFonts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• miestna architektúra a pod.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FE79BD" w14:textId="77777777" w:rsidR="006F47BB" w:rsidRPr="00F71373" w:rsidRDefault="006F47BB" w:rsidP="00485670">
            <w:pPr>
              <w:jc w:val="center"/>
              <w:rPr>
                <w:rFonts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0E900" w14:textId="77777777" w:rsidR="006F47BB" w:rsidRPr="00F71373" w:rsidRDefault="006F47BB" w:rsidP="00485670">
            <w:pPr>
              <w:jc w:val="center"/>
              <w:rPr>
                <w:rFonts w:eastAsia="Times New Roman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79EB0" w14:textId="77777777" w:rsidR="006F47BB" w:rsidRPr="00F71373" w:rsidRDefault="006F47BB" w:rsidP="003B0249">
            <w:pPr>
              <w:rPr>
                <w:rFonts w:eastAsia="Times New Roman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</w:tr>
      <w:tr w:rsidR="006F47BB" w:rsidRPr="00F71373" w14:paraId="047C5568" w14:textId="77777777" w:rsidTr="006F47BB">
        <w:trPr>
          <w:trHeight w:val="380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0261" w14:textId="77777777" w:rsidR="006F47BB" w:rsidRPr="00F71373" w:rsidRDefault="006F47BB" w:rsidP="003B0249">
            <w:pPr>
              <w:jc w:val="center"/>
              <w:rPr>
                <w:rFonts w:cs="Arial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3A4D" w14:textId="77777777" w:rsidR="006F47BB" w:rsidRPr="00F71373" w:rsidRDefault="006F47BB" w:rsidP="003B0249">
            <w:pPr>
              <w:rPr>
                <w:rFonts w:cs="Arial"/>
              </w:rPr>
            </w:pPr>
          </w:p>
        </w:tc>
        <w:tc>
          <w:tcPr>
            <w:tcW w:w="15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16794" w14:textId="77777777" w:rsidR="006F47BB" w:rsidRPr="00F71373" w:rsidRDefault="006F47BB" w:rsidP="003B0249">
            <w:pPr>
              <w:rPr>
                <w:rFonts w:cs="Arial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56CF" w14:textId="77777777" w:rsidR="006F47BB" w:rsidRPr="00F71373" w:rsidRDefault="006F47BB" w:rsidP="003B0249">
            <w:pPr>
              <w:rPr>
                <w:rFonts w:cs="Arial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205F6" w14:textId="77777777" w:rsidR="006F47BB" w:rsidRPr="00F71373" w:rsidRDefault="006F47BB" w:rsidP="00485670">
            <w:pPr>
              <w:jc w:val="center"/>
              <w:rPr>
                <w:rFonts w:eastAsia="Times New Roman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B8224" w14:textId="77777777" w:rsidR="006F47BB" w:rsidRPr="00F71373" w:rsidRDefault="006F47BB" w:rsidP="003B0249">
            <w:pPr>
              <w:rPr>
                <w:rFonts w:eastAsia="Times New Roman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</w:tr>
      <w:tr w:rsidR="006F47BB" w:rsidRPr="00F71373" w14:paraId="3D77B014" w14:textId="77777777" w:rsidTr="006F47BB">
        <w:trPr>
          <w:trHeight w:val="123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E51E58" w14:textId="77777777" w:rsidR="006F47BB" w:rsidRPr="006F47BB" w:rsidRDefault="006F47BB" w:rsidP="003B0249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u w:color="000000"/>
              </w:rPr>
            </w:pPr>
            <w:r w:rsidRPr="006F47BB">
              <w:rPr>
                <w:rFonts w:asciiTheme="minorHAnsi" w:hAnsiTheme="minorHAnsi" w:cs="Arial"/>
                <w:b/>
                <w:u w:color="000000"/>
              </w:rPr>
              <w:t>3.</w:t>
            </w:r>
          </w:p>
        </w:tc>
        <w:tc>
          <w:tcPr>
            <w:tcW w:w="48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0C9EC36" w14:textId="4359A902" w:rsidR="006F47BB" w:rsidRPr="006F47BB" w:rsidRDefault="006F47B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u w:color="000000"/>
              </w:rPr>
            </w:pPr>
            <w:r w:rsidRPr="006F47BB">
              <w:rPr>
                <w:rFonts w:asciiTheme="minorHAnsi" w:hAnsiTheme="minorHAnsi" w:cs="Arial"/>
                <w:b/>
                <w:u w:color="000000"/>
              </w:rPr>
              <w:t xml:space="preserve">Administratívna a prevádzková kapacita </w:t>
            </w:r>
            <w:r w:rsidR="0096661E">
              <w:rPr>
                <w:rFonts w:asciiTheme="minorHAnsi" w:hAnsiTheme="minorHAnsi" w:cs="Arial"/>
                <w:b/>
                <w:u w:color="000000"/>
              </w:rPr>
              <w:t>žiadateľa</w:t>
            </w:r>
          </w:p>
        </w:tc>
      </w:tr>
      <w:tr w:rsidR="006F47BB" w:rsidRPr="00F71373" w14:paraId="64A29E55" w14:textId="77777777" w:rsidTr="00485670">
        <w:trPr>
          <w:trHeight w:val="2233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CEA7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8</w:t>
            </w:r>
            <w:r w:rsidRPr="00F71373">
              <w:rPr>
                <w:rFonts w:asciiTheme="minorHAnsi" w:hAnsiTheme="minorHAnsi" w:cs="Arial"/>
              </w:rPr>
              <w:t>.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698E9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Posúdenie prevádzkovej a technickej udržateľnosti projektu</w:t>
            </w:r>
          </w:p>
        </w:tc>
        <w:tc>
          <w:tcPr>
            <w:tcW w:w="1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7022" w14:textId="3A82ED97" w:rsidR="006F47BB" w:rsidRPr="00F71373" w:rsidRDefault="006F47BB" w:rsidP="00485670">
            <w:pPr>
              <w:jc w:val="both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  <w:r w:rsidR="00D74F13">
              <w:rPr>
                <w:rFonts w:asciiTheme="minorHAnsi" w:hAnsiTheme="minorHAnsi" w:cs="Arial"/>
              </w:rPr>
              <w:t>.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A9C33" w14:textId="77777777" w:rsidR="006F47BB" w:rsidRPr="00F71373" w:rsidRDefault="006F47BB" w:rsidP="00485670">
            <w:pPr>
              <w:widowControl w:val="0"/>
              <w:jc w:val="center"/>
              <w:rPr>
                <w:rFonts w:asciiTheme="minorHAnsi" w:eastAsia="Helvetica" w:hAnsiTheme="minorHAnsi" w:cs="Arial"/>
                <w:u w:color="000000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0DD2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9FB17" w14:textId="77777777" w:rsidR="006F47BB" w:rsidRPr="00F71373" w:rsidRDefault="006F47BB" w:rsidP="00485670">
            <w:pPr>
              <w:jc w:val="both"/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6F47BB" w:rsidRPr="00F71373" w14:paraId="5E036363" w14:textId="77777777" w:rsidTr="00485670">
        <w:trPr>
          <w:trHeight w:val="2264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222E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92FDA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1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DA2AD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9093" w14:textId="77777777" w:rsidR="006F47BB" w:rsidRPr="00F71373" w:rsidRDefault="006F47BB" w:rsidP="003B0249">
            <w:pPr>
              <w:rPr>
                <w:rFonts w:asciiTheme="minorHAnsi" w:eastAsia="Helvetica" w:hAnsiTheme="minorHAnsi" w:cs="Arial"/>
                <w:u w:color="000000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54D69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7B8A4" w14:textId="4BE19FD5" w:rsidR="006F47BB" w:rsidRPr="00F71373" w:rsidRDefault="006F47BB" w:rsidP="00485670">
            <w:pPr>
              <w:jc w:val="both"/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6F47BB" w:rsidRPr="00F71373" w14:paraId="1CE77FCD" w14:textId="77777777" w:rsidTr="006F47BB">
        <w:trPr>
          <w:trHeight w:val="133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308B7D0" w14:textId="77777777" w:rsidR="006F47BB" w:rsidRPr="006F47BB" w:rsidRDefault="006F47BB" w:rsidP="003B0249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u w:color="000000"/>
              </w:rPr>
            </w:pPr>
            <w:r w:rsidRPr="006F47BB">
              <w:rPr>
                <w:rFonts w:asciiTheme="minorHAnsi" w:hAnsiTheme="minorHAnsi" w:cs="Arial"/>
                <w:b/>
                <w:u w:color="000000"/>
              </w:rPr>
              <w:lastRenderedPageBreak/>
              <w:t>4.</w:t>
            </w:r>
          </w:p>
        </w:tc>
        <w:tc>
          <w:tcPr>
            <w:tcW w:w="48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0808127" w14:textId="77777777" w:rsidR="006F47BB" w:rsidRPr="006F47BB" w:rsidRDefault="006F47B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u w:color="000000"/>
              </w:rPr>
            </w:pPr>
            <w:r w:rsidRPr="006F47BB">
              <w:rPr>
                <w:rFonts w:asciiTheme="minorHAnsi" w:hAnsiTheme="minorHAnsi" w:cs="Arial"/>
                <w:b/>
                <w:u w:color="000000"/>
              </w:rPr>
              <w:t>Finančná a ekonomická stránka projektu</w:t>
            </w:r>
          </w:p>
        </w:tc>
      </w:tr>
      <w:tr w:rsidR="006F47BB" w:rsidRPr="00F71373" w14:paraId="46CBCBD5" w14:textId="77777777" w:rsidTr="00485670">
        <w:trPr>
          <w:trHeight w:val="1848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8BA6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9</w:t>
            </w:r>
            <w:r w:rsidRPr="00F71373">
              <w:rPr>
                <w:rFonts w:asciiTheme="minorHAnsi" w:hAnsiTheme="minorHAnsi" w:cs="Arial"/>
              </w:rPr>
              <w:t>.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57A4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EFDA1" w14:textId="77777777" w:rsidR="006F47BB" w:rsidRPr="00D74F1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D74F13">
              <w:rPr>
                <w:rFonts w:eastAsia="Times New Roman" w:cs="Arial"/>
                <w:lang w:eastAsia="sk-SK"/>
              </w:rPr>
              <w:t>Posudzuje sa, či sú žiadané výdavky projektu:</w:t>
            </w:r>
          </w:p>
          <w:p w14:paraId="4BA611DE" w14:textId="77777777" w:rsidR="00D74F13" w:rsidRPr="00D74F13" w:rsidRDefault="00D74F13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</w:p>
          <w:p w14:paraId="33A4D52B" w14:textId="77777777" w:rsidR="006F47BB" w:rsidRPr="00485670" w:rsidRDefault="006F47BB" w:rsidP="0048567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lang w:val="sk-SK" w:eastAsia="sk-SK"/>
              </w:rPr>
            </w:pPr>
            <w:r w:rsidRPr="00485670">
              <w:rPr>
                <w:rFonts w:asciiTheme="minorHAnsi" w:eastAsia="Times New Roman" w:hAnsiTheme="minorHAnsi" w:cs="Arial"/>
                <w:lang w:val="sk-SK" w:eastAsia="sk-SK"/>
              </w:rPr>
              <w:t>vecne (obsahovo) oprávnené v zmysle podmienok výzvy,</w:t>
            </w:r>
          </w:p>
          <w:p w14:paraId="559297A1" w14:textId="77777777" w:rsidR="006F47BB" w:rsidRPr="00485670" w:rsidRDefault="006F47BB" w:rsidP="0048567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lang w:val="sk-SK" w:eastAsia="sk-SK"/>
              </w:rPr>
            </w:pPr>
            <w:r w:rsidRPr="00485670">
              <w:rPr>
                <w:rFonts w:asciiTheme="minorHAnsi" w:eastAsia="Times New Roman" w:hAnsiTheme="minorHAnsi" w:cs="Arial"/>
                <w:lang w:val="sk-SK" w:eastAsia="sk-SK"/>
              </w:rPr>
              <w:t>účelné z hľadiska predpokladu naplnenia stanovených cieľov projektu,</w:t>
            </w:r>
          </w:p>
          <w:p w14:paraId="73CFE07D" w14:textId="77777777" w:rsidR="006F47BB" w:rsidRPr="00485670" w:rsidRDefault="006F47BB" w:rsidP="0048567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lang w:val="sk-SK" w:eastAsia="sk-SK"/>
              </w:rPr>
            </w:pPr>
            <w:r w:rsidRPr="00485670">
              <w:rPr>
                <w:rFonts w:asciiTheme="minorHAnsi" w:eastAsia="Times New Roman" w:hAnsiTheme="minorHAnsi" w:cs="Arial"/>
                <w:lang w:val="sk-SK" w:eastAsia="sk-SK"/>
              </w:rPr>
              <w:t>nevyhnutné na realizáciu aktivít projektu</w:t>
            </w:r>
          </w:p>
          <w:p w14:paraId="08E415EC" w14:textId="77777777" w:rsidR="006F47BB" w:rsidRPr="00D74F13" w:rsidRDefault="006F47BB" w:rsidP="00485670">
            <w:pPr>
              <w:ind w:left="106"/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</w:p>
          <w:p w14:paraId="3129B19D" w14:textId="77777777" w:rsidR="006F47BB" w:rsidRPr="00485670" w:rsidRDefault="006F47BB" w:rsidP="00485670">
            <w:pPr>
              <w:widowControl w:val="0"/>
              <w:jc w:val="both"/>
              <w:rPr>
                <w:rFonts w:asciiTheme="minorHAnsi" w:hAnsiTheme="minorHAnsi" w:cs="Arial"/>
                <w:u w:color="000000"/>
              </w:rPr>
            </w:pPr>
            <w:r w:rsidRPr="00D74F13">
              <w:rPr>
                <w:rFonts w:eastAsia="Times New Roman" w:cs="Arial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9453" w14:textId="1C3C2842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 w:rsidR="00D74F13">
              <w:rPr>
                <w:rFonts w:asciiTheme="minorHAnsi" w:eastAsia="Times New Roman" w:hAnsiTheme="minorHAnsi" w:cs="Arial"/>
                <w:lang w:eastAsia="sk-SK"/>
              </w:rPr>
              <w:t xml:space="preserve"> kritérium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A0826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76509" w14:textId="77777777" w:rsidR="006F47BB" w:rsidRPr="00F71373" w:rsidRDefault="006F47BB" w:rsidP="00485670">
            <w:pPr>
              <w:jc w:val="both"/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6F47BB" w:rsidRPr="00F71373" w14:paraId="1E37AC9F" w14:textId="77777777" w:rsidTr="00485670">
        <w:trPr>
          <w:trHeight w:val="1828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781C0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4E49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1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0E74" w14:textId="77777777" w:rsidR="006F47BB" w:rsidRPr="00F71373" w:rsidRDefault="006F47BB" w:rsidP="003B0249">
            <w:pPr>
              <w:rPr>
                <w:rFonts w:asciiTheme="minorHAnsi" w:hAnsiTheme="minorHAnsi" w:cs="Arial"/>
                <w:u w:color="000000"/>
                <w:lang w:val="cs-CZ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3A01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E053E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DCEF" w14:textId="77777777" w:rsidR="006F47BB" w:rsidRPr="00F71373" w:rsidRDefault="006F47BB" w:rsidP="00485670">
            <w:pPr>
              <w:jc w:val="both"/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6F47BB" w:rsidRPr="00F71373" w14:paraId="4C12E9E1" w14:textId="77777777" w:rsidTr="00485670">
        <w:trPr>
          <w:trHeight w:val="2548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E60389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10</w:t>
            </w:r>
            <w:r w:rsidRPr="00F71373">
              <w:rPr>
                <w:rFonts w:asciiTheme="minorHAnsi" w:hAnsiTheme="minorHAnsi" w:cs="Arial"/>
              </w:rPr>
              <w:t>.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228C51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5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DC855" w14:textId="77777777" w:rsidR="006F47BB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3D086065" w14:textId="77777777" w:rsidR="00D74F13" w:rsidRPr="00F71373" w:rsidRDefault="00D74F13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</w:p>
          <w:p w14:paraId="59AB349A" w14:textId="77777777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180DDBFA" w14:textId="77777777" w:rsidR="006F47BB" w:rsidRPr="00F71373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</w:p>
          <w:p w14:paraId="73EEE9D1" w14:textId="29BD9063" w:rsidR="006F47BB" w:rsidRPr="00F71373" w:rsidRDefault="006F47BB" w:rsidP="00485670">
            <w:pPr>
              <w:widowControl w:val="0"/>
              <w:jc w:val="both"/>
              <w:rPr>
                <w:rFonts w:asciiTheme="minorHAnsi" w:hAnsiTheme="minorHAnsi" w:cs="Arial"/>
                <w:u w:color="000000"/>
                <w:lang w:val="cs-CZ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8CF81A" w14:textId="4AE13A4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 w:rsidR="00D74F13">
              <w:rPr>
                <w:rFonts w:asciiTheme="minorHAnsi" w:eastAsia="Times New Roman" w:hAnsiTheme="minorHAnsi" w:cs="Arial"/>
                <w:lang w:eastAsia="sk-SK"/>
              </w:rPr>
              <w:t xml:space="preserve"> kritérium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6DCFA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8535C" w14:textId="77777777" w:rsidR="006F47BB" w:rsidRPr="00F71373" w:rsidRDefault="006F47BB" w:rsidP="00485670">
            <w:pPr>
              <w:jc w:val="both"/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6F47BB" w:rsidRPr="00F71373" w14:paraId="02D51FF0" w14:textId="77777777" w:rsidTr="00485670">
        <w:trPr>
          <w:trHeight w:val="2529"/>
        </w:trPr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A34771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F86056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15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94BC7A" w14:textId="77777777" w:rsidR="006F47BB" w:rsidRPr="00F71373" w:rsidRDefault="006F47BB" w:rsidP="003B0249">
            <w:pPr>
              <w:widowControl w:val="0"/>
              <w:rPr>
                <w:rFonts w:asciiTheme="minorHAnsi" w:hAnsiTheme="minorHAnsi" w:cs="Arial"/>
                <w:u w:color="000000"/>
                <w:lang w:val="cs-CZ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0F6A43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734A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FCDC1" w14:textId="77777777" w:rsidR="006F47BB" w:rsidRPr="00F71373" w:rsidRDefault="006F47BB" w:rsidP="00485670">
            <w:pPr>
              <w:jc w:val="both"/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6F47BB" w:rsidRPr="00F71373" w14:paraId="6CCE3DCB" w14:textId="77777777" w:rsidTr="00485670">
        <w:trPr>
          <w:trHeight w:val="1136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6DDDA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hAnsiTheme="minorHAnsi" w:cs="Arial"/>
              </w:rPr>
              <w:lastRenderedPageBreak/>
              <w:t>1</w:t>
            </w:r>
            <w:r>
              <w:rPr>
                <w:rFonts w:asciiTheme="minorHAnsi" w:hAnsiTheme="minorHAnsi" w:cs="Arial"/>
              </w:rPr>
              <w:t>1</w:t>
            </w:r>
            <w:r w:rsidRPr="00F71373">
              <w:rPr>
                <w:rFonts w:asciiTheme="minorHAnsi" w:hAnsiTheme="minorHAnsi" w:cs="Arial"/>
              </w:rPr>
              <w:t>.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E9DFB8" w14:textId="77777777" w:rsidR="006F47BB" w:rsidRPr="00F71373" w:rsidRDefault="006F47BB" w:rsidP="003B0249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Finančná</w:t>
            </w:r>
          </w:p>
          <w:p w14:paraId="7B38796C" w14:textId="77777777" w:rsidR="006F47BB" w:rsidRPr="00F71373" w:rsidRDefault="006F47BB" w:rsidP="003B0249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charakteristika</w:t>
            </w:r>
          </w:p>
          <w:p w14:paraId="40970D6F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</w:p>
        </w:tc>
        <w:tc>
          <w:tcPr>
            <w:tcW w:w="15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5DC61" w14:textId="7B4F5E00" w:rsidR="006F47BB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Posudzuje sa finančná situácia/stabilita </w:t>
            </w:r>
            <w:r w:rsidR="0096661E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, a to podľa vypočítaných hodnôt ukazovateľov vychádzajúc z účtovnej závierky </w:t>
            </w:r>
            <w:r w:rsidR="0096661E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  <w:r w:rsidRPr="00F71373">
              <w:rPr>
                <w:rFonts w:asciiTheme="minorHAnsi" w:eastAsia="Times New Roman" w:hAnsiTheme="minorHAnsi" w:cs="Arial"/>
                <w:lang w:eastAsia="sk-SK"/>
              </w:rPr>
              <w:t>.</w:t>
            </w:r>
          </w:p>
          <w:p w14:paraId="2E82C59D" w14:textId="77777777" w:rsidR="00D74F13" w:rsidRPr="00F71373" w:rsidRDefault="00D74F13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</w:p>
          <w:p w14:paraId="016443B1" w14:textId="77777777" w:rsidR="006F47BB" w:rsidRDefault="006F47BB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 prípade verejného sektora sa komplexne posudzujú ukazovatele likvidity a ukazovatele zadlženosti.</w:t>
            </w:r>
          </w:p>
          <w:p w14:paraId="69E3F2B2" w14:textId="77777777" w:rsidR="00D74F13" w:rsidRPr="00F71373" w:rsidRDefault="00D74F13" w:rsidP="00485670">
            <w:pPr>
              <w:jc w:val="both"/>
              <w:rPr>
                <w:rFonts w:asciiTheme="minorHAnsi" w:eastAsia="Times New Roman" w:hAnsiTheme="minorHAnsi" w:cs="Arial"/>
                <w:lang w:eastAsia="sk-SK"/>
              </w:rPr>
            </w:pPr>
          </w:p>
          <w:p w14:paraId="7E859797" w14:textId="77777777" w:rsidR="006F47BB" w:rsidRPr="00F71373" w:rsidRDefault="006F47BB" w:rsidP="00485670">
            <w:pPr>
              <w:widowControl w:val="0"/>
              <w:jc w:val="both"/>
              <w:rPr>
                <w:rFonts w:asciiTheme="minorHAnsi" w:hAnsiTheme="minorHAnsi" w:cs="Arial"/>
                <w:u w:color="000000"/>
                <w:lang w:val="cs-CZ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 prípade súkromného sektora sa finančné zdravie posúdi na základe modelu hodnotenia firmy tzv. Altmanov index.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58832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D3C8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95E4" w14:textId="77777777" w:rsidR="006F47BB" w:rsidRPr="00F71373" w:rsidRDefault="006F47BB" w:rsidP="00485670">
            <w:pPr>
              <w:jc w:val="both"/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hAnsiTheme="minorHAnsi" w:cs="Arial"/>
              </w:rPr>
              <w:t>Subjekt s nepriaznivou finančnou situáciou</w:t>
            </w:r>
          </w:p>
        </w:tc>
      </w:tr>
      <w:tr w:rsidR="006F47BB" w:rsidRPr="00F71373" w14:paraId="4A2B8DBC" w14:textId="77777777" w:rsidTr="00485670">
        <w:trPr>
          <w:trHeight w:val="1153"/>
        </w:trPr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5793A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A86FE1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15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D8BAFE" w14:textId="77777777" w:rsidR="006F47BB" w:rsidRPr="00F71373" w:rsidRDefault="006F47BB" w:rsidP="003B0249">
            <w:pPr>
              <w:widowControl w:val="0"/>
              <w:rPr>
                <w:rFonts w:asciiTheme="minorHAnsi" w:hAnsiTheme="minorHAnsi" w:cs="Arial"/>
                <w:u w:color="000000"/>
                <w:lang w:val="cs-CZ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8A7B37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B7C3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771F5" w14:textId="77777777" w:rsidR="006F47BB" w:rsidRPr="00F71373" w:rsidRDefault="006F47BB" w:rsidP="00485670">
            <w:pPr>
              <w:jc w:val="both"/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hAnsiTheme="minorHAnsi" w:cs="Arial"/>
              </w:rPr>
              <w:t>Subjekt s neurčitou finančnou situáciou</w:t>
            </w:r>
          </w:p>
        </w:tc>
      </w:tr>
      <w:tr w:rsidR="006F47BB" w:rsidRPr="00F71373" w14:paraId="5F0F8DA8" w14:textId="77777777" w:rsidTr="00485670">
        <w:trPr>
          <w:trHeight w:val="1083"/>
        </w:trPr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E934F3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104FA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15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48B539" w14:textId="77777777" w:rsidR="006F47BB" w:rsidRPr="00F71373" w:rsidRDefault="006F47BB" w:rsidP="003B0249">
            <w:pPr>
              <w:widowControl w:val="0"/>
              <w:rPr>
                <w:rFonts w:asciiTheme="minorHAnsi" w:hAnsiTheme="minorHAnsi" w:cs="Arial"/>
                <w:u w:color="000000"/>
                <w:lang w:val="cs-CZ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5D33B6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58516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8 bodov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F9122" w14:textId="77777777" w:rsidR="006F47BB" w:rsidRPr="00F71373" w:rsidRDefault="006F47BB" w:rsidP="00485670">
            <w:pPr>
              <w:jc w:val="both"/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hAnsiTheme="minorHAnsi" w:cs="Arial"/>
              </w:rPr>
              <w:t>Subjekt s dobrou finančnou situáciou</w:t>
            </w:r>
          </w:p>
        </w:tc>
      </w:tr>
      <w:tr w:rsidR="006F47BB" w:rsidRPr="00F71373" w14:paraId="365547D3" w14:textId="77777777" w:rsidTr="00485670">
        <w:trPr>
          <w:trHeight w:val="716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BA4ABB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hAnsiTheme="minorHAnsi" w:cs="Arial"/>
              </w:rPr>
              <w:t>1</w:t>
            </w:r>
            <w:r>
              <w:rPr>
                <w:rFonts w:asciiTheme="minorHAnsi" w:hAnsiTheme="minorHAnsi" w:cs="Arial"/>
              </w:rPr>
              <w:t>2</w:t>
            </w:r>
            <w:r w:rsidRPr="00F71373">
              <w:rPr>
                <w:rFonts w:asciiTheme="minorHAnsi" w:hAnsiTheme="minorHAnsi" w:cs="Arial"/>
              </w:rPr>
              <w:t>.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D1ECEE" w14:textId="77777777" w:rsidR="006F47BB" w:rsidRPr="00F71373" w:rsidRDefault="006F47BB" w:rsidP="003B0249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</w:p>
          <w:p w14:paraId="637B502F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5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C0004E" w14:textId="77777777" w:rsidR="006F47BB" w:rsidRPr="00F71373" w:rsidRDefault="006F47BB" w:rsidP="00485670">
            <w:pPr>
              <w:widowControl w:val="0"/>
              <w:jc w:val="both"/>
              <w:rPr>
                <w:rFonts w:asciiTheme="minorHAnsi" w:hAnsiTheme="minorHAnsi" w:cs="Arial"/>
                <w:u w:color="000000"/>
                <w:lang w:val="cs-CZ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D87306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 kritérium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79FB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172FD" w14:textId="77777777" w:rsidR="006F47BB" w:rsidRPr="00F71373" w:rsidRDefault="006F47BB" w:rsidP="00485670">
            <w:pPr>
              <w:jc w:val="both"/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Finančná udržateľnosť je zabezpečená</w:t>
            </w:r>
            <w:r>
              <w:rPr>
                <w:rFonts w:asciiTheme="minorHAnsi" w:eastAsia="Times New Roman" w:hAnsiTheme="minorHAnsi" w:cs="Arial"/>
                <w:lang w:eastAsia="sk-SK"/>
              </w:rPr>
              <w:t>.</w:t>
            </w:r>
          </w:p>
        </w:tc>
      </w:tr>
      <w:tr w:rsidR="006F47BB" w:rsidRPr="00F71373" w14:paraId="7B9AE6BB" w14:textId="77777777" w:rsidTr="00485670">
        <w:trPr>
          <w:trHeight w:val="684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B1436C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742A94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151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9226EB" w14:textId="77777777" w:rsidR="006F47BB" w:rsidRPr="00F71373" w:rsidRDefault="006F47BB" w:rsidP="003B0249">
            <w:pPr>
              <w:widowControl w:val="0"/>
              <w:rPr>
                <w:rFonts w:asciiTheme="minorHAnsi" w:hAnsiTheme="minorHAnsi" w:cs="Arial"/>
                <w:u w:color="000000"/>
                <w:lang w:val="cs-CZ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EBB85C" w14:textId="77777777" w:rsidR="006F47BB" w:rsidRPr="00F71373" w:rsidRDefault="006F47BB" w:rsidP="003B0249">
            <w:pPr>
              <w:rPr>
                <w:rFonts w:asciiTheme="minorHAnsi" w:hAnsiTheme="minorHAnsi" w:cs="Arial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7F57" w14:textId="77777777" w:rsidR="006F47BB" w:rsidRPr="00F71373" w:rsidRDefault="006F47BB" w:rsidP="00485670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E33ED" w14:textId="77777777" w:rsidR="006F47BB" w:rsidRPr="00F71373" w:rsidRDefault="006F47BB" w:rsidP="00485670">
            <w:pPr>
              <w:jc w:val="both"/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Finančná udržateľnosť nie je zabezpečená.</w:t>
            </w:r>
          </w:p>
        </w:tc>
      </w:tr>
    </w:tbl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5B441B3A" w:rsidR="009459EB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4884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984"/>
        <w:gridCol w:w="8364"/>
        <w:gridCol w:w="1701"/>
        <w:gridCol w:w="1559"/>
        <w:gridCol w:w="1276"/>
      </w:tblGrid>
      <w:tr w:rsidR="006F47BB" w:rsidRPr="00334C9E" w14:paraId="3ABDD687" w14:textId="77777777" w:rsidTr="00485670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6184973" w14:textId="77777777" w:rsidR="006F47BB" w:rsidRPr="00820A67" w:rsidRDefault="006F47BB" w:rsidP="003B0249">
            <w:pPr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820A67">
              <w:rPr>
                <w:rFonts w:asciiTheme="minorHAnsi" w:hAnsiTheme="minorHAnsi" w:cs="Arial"/>
                <w:b/>
                <w:bCs/>
                <w:color w:val="000000" w:themeColor="text1"/>
              </w:rPr>
              <w:t>Hodnotené oblasti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CC68197" w14:textId="77777777" w:rsidR="006F47BB" w:rsidRPr="00820A67" w:rsidRDefault="006F47BB" w:rsidP="003B0249">
            <w:pPr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820A67">
              <w:rPr>
                <w:rFonts w:asciiTheme="minorHAnsi" w:hAnsiTheme="minorHAnsi" w:cs="Arial"/>
                <w:b/>
                <w:bCs/>
                <w:color w:val="000000" w:themeColor="text1"/>
              </w:rPr>
              <w:t>Hodnotiace kritériá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6665C44" w14:textId="77777777" w:rsidR="006F47BB" w:rsidRPr="00820A67" w:rsidRDefault="006F47BB" w:rsidP="003B0249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820A67">
              <w:rPr>
                <w:rFonts w:asciiTheme="minorHAnsi" w:hAnsiTheme="minorHAnsi" w:cs="Arial"/>
                <w:b/>
                <w:bCs/>
                <w:color w:val="000000" w:themeColor="text1"/>
              </w:rPr>
              <w:t>Typ kritéria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EE7173" w14:textId="77777777" w:rsidR="006F47BB" w:rsidRPr="00820A67" w:rsidRDefault="006F47BB" w:rsidP="003B0249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820A67">
              <w:rPr>
                <w:rFonts w:asciiTheme="minorHAnsi" w:hAnsiTheme="minorHAnsi" w:cs="Arial"/>
                <w:b/>
                <w:bCs/>
                <w:color w:val="000000" w:themeColor="text1"/>
              </w:rPr>
              <w:t>Hodnotenie</w:t>
            </w:r>
          </w:p>
          <w:p w14:paraId="39830CF6" w14:textId="77777777" w:rsidR="006F47BB" w:rsidRPr="00820A67" w:rsidRDefault="006F47BB" w:rsidP="003B0249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820A67">
              <w:rPr>
                <w:rFonts w:asciiTheme="minorHAnsi" w:hAnsiTheme="minorHAnsi" w:cs="Arial"/>
                <w:b/>
                <w:bCs/>
                <w:color w:val="000000" w:themeColor="text1"/>
              </w:rPr>
              <w:t>/bodová škála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3951E71" w14:textId="77777777" w:rsidR="006F47BB" w:rsidRPr="00820A67" w:rsidRDefault="006F47BB" w:rsidP="003B0249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820A67">
              <w:rPr>
                <w:rFonts w:asciiTheme="minorHAnsi" w:hAnsiTheme="minorHAnsi" w:cs="Arial"/>
                <w:b/>
                <w:bCs/>
                <w:color w:val="000000" w:themeColor="text1"/>
              </w:rPr>
              <w:t>Maximum bodov</w:t>
            </w:r>
          </w:p>
        </w:tc>
      </w:tr>
      <w:tr w:rsidR="006F47BB" w:rsidRPr="00334C9E" w14:paraId="68C76E38" w14:textId="77777777" w:rsidTr="00485670">
        <w:trPr>
          <w:trHeight w:val="623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FDBCE17" w14:textId="77777777" w:rsidR="006F47BB" w:rsidRPr="00820A67" w:rsidRDefault="006F47BB" w:rsidP="003B0249">
            <w:pPr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820A67">
              <w:rPr>
                <w:rFonts w:asciiTheme="minorHAnsi" w:hAnsiTheme="minorHAnsi" w:cs="Arial"/>
                <w:b/>
                <w:bCs/>
                <w:color w:val="000000" w:themeColor="text1"/>
              </w:rPr>
              <w:t>Príspevok navrhovaného projektu k cieľom a výsledkom IROP a CLLD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E020D" w14:textId="4942E44F" w:rsidR="006F47BB" w:rsidRPr="00485670" w:rsidRDefault="006F47BB" w:rsidP="00485670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18"/>
              <w:rPr>
                <w:rFonts w:eastAsia="Times New Roman" w:cs="Arial"/>
                <w:lang w:eastAsia="sk-SK"/>
              </w:rPr>
            </w:pPr>
            <w:r w:rsidRPr="00485670">
              <w:rPr>
                <w:rFonts w:eastAsia="Times New Roman" w:cs="Arial"/>
                <w:lang w:val="sk-SK" w:eastAsia="sk-SK"/>
              </w:rPr>
              <w:t>Súlad projektu s programovou stratégiou IROP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18151" w14:textId="77777777" w:rsidR="006F47BB" w:rsidRPr="00334C9E" w:rsidRDefault="006F47BB" w:rsidP="003B0249">
            <w:pPr>
              <w:contextualSpacing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 kritérium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ADD09" w14:textId="77777777" w:rsidR="006F47BB" w:rsidRPr="00334C9E" w:rsidRDefault="006F47BB" w:rsidP="003B0249">
            <w:pPr>
              <w:contextualSpacing/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8F96" w14:textId="2B5ABFA4" w:rsidR="006F47BB" w:rsidRPr="00334C9E" w:rsidRDefault="00AA6086" w:rsidP="003B0249">
            <w:pPr>
              <w:contextualSpacing/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6F47BB" w:rsidRPr="00334C9E" w14:paraId="23789FB6" w14:textId="77777777" w:rsidTr="00485670">
        <w:trPr>
          <w:trHeight w:val="524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5DC366E" w14:textId="77777777" w:rsidR="006F47BB" w:rsidRPr="00820A67" w:rsidRDefault="006F47BB" w:rsidP="003B0249">
            <w:pPr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FCDE" w14:textId="53642847" w:rsidR="006F47BB" w:rsidRPr="00485670" w:rsidRDefault="006F47BB" w:rsidP="00485670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18"/>
              <w:rPr>
                <w:rFonts w:eastAsia="Times New Roman" w:cs="Arial"/>
                <w:lang w:eastAsia="sk-SK"/>
              </w:rPr>
            </w:pPr>
            <w:r w:rsidRPr="00485670">
              <w:rPr>
                <w:rFonts w:eastAsia="Times New Roman" w:cs="Arial"/>
                <w:lang w:val="sk-SK" w:eastAsia="sk-SK"/>
              </w:rPr>
              <w:t>Súlad projektu so stratégiou CLLD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A180" w14:textId="77777777" w:rsidR="006F47BB" w:rsidRPr="00334C9E" w:rsidRDefault="006F47BB" w:rsidP="003B0249">
            <w:pPr>
              <w:contextualSpacing/>
              <w:jc w:val="center"/>
              <w:rPr>
                <w:rFonts w:cs="Arial"/>
                <w:color w:val="000000" w:themeColor="text1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 kritérium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D5E9A" w14:textId="77777777" w:rsidR="006F47BB" w:rsidRPr="00334C9E" w:rsidRDefault="006F47BB" w:rsidP="003B0249">
            <w:pPr>
              <w:contextualSpacing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30F24" w14:textId="5376ADA6" w:rsidR="006F47BB" w:rsidRPr="00334C9E" w:rsidRDefault="00AA6086" w:rsidP="003B0249">
            <w:pPr>
              <w:contextualSpacing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6F47BB" w:rsidRPr="00334C9E" w14:paraId="7FD65C8C" w14:textId="77777777" w:rsidTr="00485670">
        <w:trPr>
          <w:trHeight w:val="58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593D578" w14:textId="77777777" w:rsidR="006F47BB" w:rsidRPr="00820A67" w:rsidRDefault="006F47BB" w:rsidP="003B0249">
            <w:pPr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139F4" w14:textId="35C0CB9E" w:rsidR="006F47BB" w:rsidRPr="00485670" w:rsidRDefault="006F47BB" w:rsidP="00485670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18"/>
              <w:rPr>
                <w:rFonts w:eastAsia="Times New Roman" w:cs="Arial"/>
                <w:lang w:eastAsia="sk-SK"/>
              </w:rPr>
            </w:pPr>
            <w:r w:rsidRPr="00485670">
              <w:rPr>
                <w:rFonts w:eastAsia="Times New Roman" w:cs="Arial"/>
                <w:lang w:val="sk-SK" w:eastAsia="sk-SK"/>
              </w:rPr>
              <w:t>Posúdenie inovatívnosti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2BEB" w14:textId="77777777" w:rsidR="006F47BB" w:rsidRPr="00334C9E" w:rsidRDefault="006F47BB" w:rsidP="003B0249">
            <w:pPr>
              <w:contextualSpacing/>
              <w:jc w:val="center"/>
              <w:rPr>
                <w:rFonts w:cs="Arial"/>
                <w:color w:val="000000" w:themeColor="text1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6ADF7" w14:textId="0AF0A68E" w:rsidR="006F47BB" w:rsidRPr="00334C9E" w:rsidRDefault="006F47BB">
            <w:pPr>
              <w:contextualSpacing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</w:t>
            </w:r>
            <w:r w:rsidR="00AA6086">
              <w:rPr>
                <w:rFonts w:cs="Arial"/>
                <w:color w:val="000000" w:themeColor="text1"/>
                <w:lang w:val="en-US"/>
              </w:rPr>
              <w:t>;</w:t>
            </w:r>
            <w:r>
              <w:rPr>
                <w:rFonts w:cs="Arial"/>
                <w:color w:val="000000" w:themeColor="text1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9D2B" w14:textId="77777777" w:rsidR="006F47BB" w:rsidRPr="00334C9E" w:rsidRDefault="006F47BB" w:rsidP="003B0249">
            <w:pPr>
              <w:contextualSpacing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6F47BB" w:rsidRPr="00334C9E" w14:paraId="2FB1E731" w14:textId="77777777" w:rsidTr="00485670">
        <w:trPr>
          <w:trHeight w:val="507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DA97692" w14:textId="77777777" w:rsidR="006F47BB" w:rsidRPr="00820A67" w:rsidRDefault="006F47BB" w:rsidP="003B0249">
            <w:pPr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6A7DD" w14:textId="412EA84F" w:rsidR="006F47BB" w:rsidRPr="00485670" w:rsidRDefault="006F47BB" w:rsidP="00485670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18"/>
              <w:rPr>
                <w:rFonts w:eastAsia="Times New Roman" w:cs="Arial"/>
                <w:lang w:eastAsia="sk-SK"/>
              </w:rPr>
            </w:pPr>
            <w:r w:rsidRPr="00485670">
              <w:rPr>
                <w:rFonts w:eastAsia="Times New Roman" w:cs="Arial"/>
                <w:lang w:val="sk-SK" w:eastAsia="sk-SK"/>
              </w:rPr>
              <w:t>Projekt má dostatočnú pridanú hodnotu pre územie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2A78B" w14:textId="77777777" w:rsidR="006F47BB" w:rsidRPr="00334C9E" w:rsidRDefault="006F47BB" w:rsidP="003B0249">
            <w:pPr>
              <w:contextualSpacing/>
              <w:jc w:val="center"/>
              <w:rPr>
                <w:rFonts w:cs="Arial"/>
                <w:color w:val="000000" w:themeColor="text1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 kritérium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6CAB" w14:textId="77777777" w:rsidR="006F47BB" w:rsidRPr="00334C9E" w:rsidRDefault="006F47BB" w:rsidP="003B0249">
            <w:pPr>
              <w:contextualSpacing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A88D" w14:textId="4D32429E" w:rsidR="006F47BB" w:rsidRPr="00334C9E" w:rsidRDefault="00AA6086" w:rsidP="003B0249">
            <w:pPr>
              <w:contextualSpacing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6F47BB" w:rsidRPr="00334C9E" w14:paraId="73DB1B7F" w14:textId="77777777" w:rsidTr="00485670">
        <w:trPr>
          <w:trHeight w:val="564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6FEFE98" w14:textId="77777777" w:rsidR="006F47BB" w:rsidRPr="00820A67" w:rsidRDefault="006F47BB" w:rsidP="003B0249">
            <w:pPr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9E51D" w14:textId="4F7B1DBB" w:rsidR="006F47BB" w:rsidRPr="00485670" w:rsidRDefault="006F47BB" w:rsidP="00485670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18"/>
              <w:rPr>
                <w:rFonts w:eastAsia="Times New Roman" w:cs="Arial"/>
                <w:lang w:eastAsia="sk-SK"/>
              </w:rPr>
            </w:pPr>
            <w:r w:rsidRPr="00485670">
              <w:rPr>
                <w:rFonts w:eastAsia="Times New Roman" w:cs="Arial"/>
                <w:lang w:val="sk-SK" w:eastAsia="sk-SK"/>
              </w:rPr>
              <w:t>Prínos realizácie projektu na územie MAS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3F7C" w14:textId="77777777" w:rsidR="006F47BB" w:rsidRPr="00334C9E" w:rsidRDefault="006F47BB" w:rsidP="003B0249">
            <w:pPr>
              <w:contextualSpacing/>
              <w:jc w:val="center"/>
              <w:rPr>
                <w:rFonts w:cs="Arial"/>
                <w:color w:val="000000" w:themeColor="text1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B497E" w14:textId="1C32879C" w:rsidR="006F47BB" w:rsidRPr="00334C9E" w:rsidRDefault="006F47BB">
            <w:pPr>
              <w:contextualSpacing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</w:t>
            </w:r>
            <w:r w:rsidR="00AA6086">
              <w:rPr>
                <w:rFonts w:cs="Arial"/>
                <w:color w:val="000000" w:themeColor="text1"/>
              </w:rPr>
              <w:t xml:space="preserve">; 2; </w:t>
            </w:r>
            <w:r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F519F" w14:textId="77777777" w:rsidR="006F47BB" w:rsidRPr="00334C9E" w:rsidRDefault="006F47BB" w:rsidP="003B0249">
            <w:pPr>
              <w:contextualSpacing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6F47BB" w:rsidRPr="00334C9E" w14:paraId="5E1271E0" w14:textId="77777777" w:rsidTr="00485670">
        <w:trPr>
          <w:trHeight w:val="18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D611" w14:textId="77777777" w:rsidR="006F47BB" w:rsidRPr="00820A67" w:rsidRDefault="006F47BB" w:rsidP="003B0249">
            <w:pPr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5B318A1" w14:textId="125ECEA8" w:rsidR="006F47BB" w:rsidRPr="00485670" w:rsidRDefault="00AA6086" w:rsidP="003B0249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485670"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2C492C9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A3FE8A3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CC70DC" w14:textId="3D1AEE12" w:rsidR="006F47BB" w:rsidRPr="00334C9E" w:rsidRDefault="00AA6086" w:rsidP="003B0249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6</w:t>
            </w:r>
          </w:p>
        </w:tc>
      </w:tr>
      <w:tr w:rsidR="006F47BB" w:rsidRPr="00334C9E" w14:paraId="4632E36A" w14:textId="77777777" w:rsidTr="00485670">
        <w:trPr>
          <w:trHeight w:val="74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4A782EF" w14:textId="77777777" w:rsidR="006F47BB" w:rsidRPr="00820A67" w:rsidRDefault="006F47BB" w:rsidP="003B0249">
            <w:pPr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820A67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B529" w14:textId="6B1B3F8B" w:rsidR="006F47BB" w:rsidRPr="00485670" w:rsidRDefault="006F47BB" w:rsidP="00485670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18"/>
              <w:rPr>
                <w:rFonts w:cs="Arial"/>
                <w:color w:val="000000" w:themeColor="text1"/>
              </w:rPr>
            </w:pPr>
            <w:r w:rsidRPr="00485670">
              <w:rPr>
                <w:rFonts w:eastAsia="Times New Roman" w:cs="Arial"/>
                <w:lang w:val="sk-SK"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B16B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 kritérium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59AC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3E271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</w:t>
            </w:r>
          </w:p>
        </w:tc>
      </w:tr>
      <w:tr w:rsidR="006F47BB" w:rsidRPr="00334C9E" w14:paraId="4D29B198" w14:textId="77777777" w:rsidTr="00485670">
        <w:trPr>
          <w:trHeight w:val="74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94B3599" w14:textId="77777777" w:rsidR="006F47BB" w:rsidRPr="00820A67" w:rsidRDefault="006F47BB" w:rsidP="003B0249">
            <w:pPr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3EB20" w14:textId="01439AF5" w:rsidR="006F47BB" w:rsidRPr="00485670" w:rsidRDefault="006F47BB" w:rsidP="00485670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18"/>
              <w:rPr>
                <w:rFonts w:eastAsia="Times New Roman" w:cs="Arial"/>
                <w:lang w:eastAsia="sk-SK"/>
              </w:rPr>
            </w:pPr>
            <w:r w:rsidRPr="00485670">
              <w:rPr>
                <w:rFonts w:eastAsia="Times New Roman" w:cs="Arial"/>
                <w:lang w:val="sk-SK" w:eastAsia="sk-SK"/>
              </w:rPr>
              <w:t>Projekt zohľadňuje miestne špecifiká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FFB79" w14:textId="77777777" w:rsidR="006F47BB" w:rsidRPr="00F71373" w:rsidRDefault="006F47BB" w:rsidP="003B0249">
            <w:pPr>
              <w:jc w:val="center"/>
              <w:rPr>
                <w:rFonts w:eastAsia="Times New Roman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F2A6C" w14:textId="598927D7" w:rsidR="006F47BB" w:rsidRDefault="006F47B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</w:t>
            </w:r>
            <w:r w:rsidR="00AA6086">
              <w:rPr>
                <w:rFonts w:cs="Arial"/>
                <w:color w:val="000000" w:themeColor="text1"/>
              </w:rPr>
              <w:t>;</w:t>
            </w:r>
            <w:r>
              <w:rPr>
                <w:rFonts w:cs="Arial"/>
                <w:color w:val="000000" w:themeColor="text1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B466D" w14:textId="77777777" w:rsidR="006F47BB" w:rsidRDefault="006F47BB" w:rsidP="003B024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6F47BB" w:rsidRPr="00334C9E" w14:paraId="64CC51BB" w14:textId="77777777" w:rsidTr="00485670">
        <w:trPr>
          <w:trHeight w:val="18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EE092" w14:textId="77777777" w:rsidR="006F47BB" w:rsidRPr="00820A67" w:rsidRDefault="006F47BB" w:rsidP="003B0249">
            <w:pPr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B4A1E67" w14:textId="5E18E114" w:rsidR="006F47BB" w:rsidRPr="00334C9E" w:rsidRDefault="00AA6086" w:rsidP="003B0249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2A3779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57D1555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AA83565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2154386" w14:textId="19739F99" w:rsidR="006F47BB" w:rsidRPr="00334C9E" w:rsidRDefault="00AA6086" w:rsidP="003B0249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6F47BB" w:rsidRPr="00334C9E" w14:paraId="62D7A54D" w14:textId="77777777" w:rsidTr="00485670">
        <w:trPr>
          <w:trHeight w:val="767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D685BE9" w14:textId="77777777" w:rsidR="006F47BB" w:rsidRPr="00820A67" w:rsidRDefault="006F47BB" w:rsidP="003B0249">
            <w:pPr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820A67">
              <w:rPr>
                <w:rFonts w:asciiTheme="minorHAnsi" w:hAnsiTheme="minorHAnsi" w:cs="Arial"/>
                <w:b/>
                <w:bCs/>
                <w:color w:val="000000" w:themeColor="text1"/>
              </w:rPr>
              <w:t>Administratívna a prevádzková kapacita žiadateľa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ABF7A" w14:textId="6ABD0F1C" w:rsidR="006F47BB" w:rsidRPr="00485670" w:rsidRDefault="006F47BB" w:rsidP="00485670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18"/>
              <w:rPr>
                <w:rFonts w:cs="Arial"/>
                <w:color w:val="000000" w:themeColor="text1"/>
              </w:rPr>
            </w:pPr>
            <w:r w:rsidRPr="00485670">
              <w:rPr>
                <w:rFonts w:eastAsia="Times New Roman" w:cs="Arial"/>
                <w:lang w:val="sk-SK" w:eastAsia="sk-SK"/>
              </w:rPr>
              <w:t>Posúdenie prevádzkovej a technickej udržateľnosti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9041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AB480" w14:textId="7DCA3779" w:rsidR="006F47BB" w:rsidRPr="00334C9E" w:rsidRDefault="006F47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</w:t>
            </w:r>
            <w:r w:rsidR="00AA6086">
              <w:rPr>
                <w:rFonts w:cs="Arial"/>
                <w:color w:val="000000" w:themeColor="text1"/>
              </w:rPr>
              <w:t>;</w:t>
            </w:r>
            <w:r>
              <w:rPr>
                <w:rFonts w:cs="Arial"/>
                <w:color w:val="000000" w:themeColor="text1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B76C1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6F47BB" w:rsidRPr="00334C9E" w14:paraId="29DEA1A3" w14:textId="77777777" w:rsidTr="00485670">
        <w:trPr>
          <w:trHeight w:val="16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D56FD" w14:textId="77777777" w:rsidR="006F47BB" w:rsidRPr="00820A67" w:rsidRDefault="006F47BB" w:rsidP="003B0249">
            <w:pPr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D2EDD7B" w14:textId="7C16E17A" w:rsidR="006F47BB" w:rsidRPr="00334C9E" w:rsidRDefault="00AA6086" w:rsidP="003B0249">
            <w:pPr>
              <w:rPr>
                <w:rFonts w:asciiTheme="minorHAnsi" w:hAnsiTheme="minorHAnsi" w:cs="Arial"/>
                <w:color w:val="000000" w:themeColor="text1"/>
              </w:rPr>
            </w:pPr>
            <w:r w:rsidRPr="002A3779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9F3B305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52779B1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67461F4" w14:textId="03BE7957" w:rsidR="006F47BB" w:rsidRPr="00334C9E" w:rsidRDefault="00AA6086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6F47BB" w:rsidRPr="00334C9E" w14:paraId="3139C736" w14:textId="77777777" w:rsidTr="00485670">
        <w:trPr>
          <w:trHeight w:val="466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CEBB571" w14:textId="77777777" w:rsidR="006F47BB" w:rsidRPr="00820A67" w:rsidRDefault="006F47BB" w:rsidP="003B0249">
            <w:pPr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820A67">
              <w:rPr>
                <w:rFonts w:asciiTheme="minorHAnsi" w:hAnsiTheme="minorHAnsi" w:cs="Arial"/>
                <w:b/>
                <w:bCs/>
                <w:color w:val="000000" w:themeColor="text1"/>
              </w:rPr>
              <w:t>Finančná a ekonomická stránka projektu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C97FA" w14:textId="358A0973" w:rsidR="006F47BB" w:rsidRPr="00485670" w:rsidRDefault="006F47BB" w:rsidP="00485670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18"/>
              <w:rPr>
                <w:rFonts w:cs="Arial"/>
                <w:color w:val="000000" w:themeColor="text1"/>
              </w:rPr>
            </w:pPr>
            <w:r w:rsidRPr="00485670">
              <w:rPr>
                <w:rFonts w:eastAsia="Times New Roman" w:cs="Arial"/>
                <w:lang w:val="sk-SK" w:eastAsia="sk-SK"/>
              </w:rPr>
              <w:t>Oprávnenosť výdavkov (vecná oprávnenosť, účelnosť a nevyhnutnosť)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F292F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 kritérium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E856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CF32D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</w:t>
            </w:r>
          </w:p>
        </w:tc>
      </w:tr>
      <w:tr w:rsidR="006F47BB" w:rsidRPr="00334C9E" w14:paraId="59D0A281" w14:textId="77777777" w:rsidTr="00485670">
        <w:trPr>
          <w:trHeight w:val="416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C2F7F" w14:textId="77777777" w:rsidR="006F47BB" w:rsidRPr="00334C9E" w:rsidRDefault="006F47BB" w:rsidP="003B024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6DC8C" w14:textId="44B59269" w:rsidR="006F47BB" w:rsidRPr="00485670" w:rsidRDefault="006F47BB" w:rsidP="00485670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18"/>
              <w:rPr>
                <w:rFonts w:cs="Arial"/>
                <w:color w:val="000000" w:themeColor="text1"/>
              </w:rPr>
            </w:pPr>
            <w:r w:rsidRPr="00485670">
              <w:rPr>
                <w:rFonts w:eastAsia="Times New Roman" w:cs="Arial"/>
                <w:lang w:val="sk-SK" w:eastAsia="sk-SK"/>
              </w:rPr>
              <w:t>Efektívnosť a hospodárnosť výdavkov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D6A8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 kritérium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29ECE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33261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</w:t>
            </w:r>
          </w:p>
        </w:tc>
      </w:tr>
      <w:tr w:rsidR="006F47BB" w:rsidRPr="00334C9E" w14:paraId="20669B3F" w14:textId="77777777" w:rsidTr="00485670">
        <w:trPr>
          <w:trHeight w:val="422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24F4" w14:textId="77777777" w:rsidR="006F47BB" w:rsidRPr="00334C9E" w:rsidRDefault="006F47BB" w:rsidP="003B024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624F" w14:textId="643CC07D" w:rsidR="006F47BB" w:rsidRPr="00485670" w:rsidRDefault="006F47BB" w:rsidP="00485670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18"/>
              <w:rPr>
                <w:rFonts w:cs="Arial"/>
                <w:color w:val="000000" w:themeColor="text1"/>
              </w:rPr>
            </w:pPr>
            <w:r w:rsidRPr="00485670">
              <w:rPr>
                <w:rFonts w:eastAsia="Times New Roman" w:cs="Arial"/>
                <w:lang w:val="sk-SK" w:eastAsia="sk-SK"/>
              </w:rPr>
              <w:t>Finančná charakteristika žiadateľa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536FB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B238F" w14:textId="51BF0B07" w:rsidR="006F47BB" w:rsidRPr="00334C9E" w:rsidRDefault="006F47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</w:t>
            </w:r>
            <w:r w:rsidR="00AA6086">
              <w:rPr>
                <w:rFonts w:cs="Arial"/>
                <w:color w:val="000000" w:themeColor="text1"/>
              </w:rPr>
              <w:t>; 4;</w:t>
            </w:r>
            <w:r>
              <w:rPr>
                <w:rFonts w:cs="Arial"/>
                <w:color w:val="000000" w:themeColor="text1"/>
              </w:rPr>
              <w:t xml:space="preserve">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FFD7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6F47BB" w:rsidRPr="00334C9E" w14:paraId="39CBDEE6" w14:textId="77777777" w:rsidTr="00485670">
        <w:trPr>
          <w:trHeight w:val="414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E85F2" w14:textId="77777777" w:rsidR="006F47BB" w:rsidRPr="00334C9E" w:rsidRDefault="006F47BB" w:rsidP="003B024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6863" w14:textId="59B630F3" w:rsidR="006F47BB" w:rsidRPr="00485670" w:rsidRDefault="006F47BB" w:rsidP="00485670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18"/>
              <w:rPr>
                <w:rFonts w:cs="Arial"/>
                <w:color w:val="000000" w:themeColor="text1"/>
              </w:rPr>
            </w:pPr>
            <w:r w:rsidRPr="00485670">
              <w:rPr>
                <w:rFonts w:eastAsia="Times New Roman" w:cs="Arial"/>
                <w:lang w:val="sk-SK" w:eastAsia="sk-SK"/>
              </w:rPr>
              <w:t>Finančná udržateľnosť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5EC7" w14:textId="77777777" w:rsidR="006F47BB" w:rsidRPr="00334C9E" w:rsidRDefault="006F47BB" w:rsidP="003B0249">
            <w:pPr>
              <w:jc w:val="center"/>
              <w:rPr>
                <w:rFonts w:cs="Arial"/>
                <w:color w:val="000000" w:themeColor="text1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 kritérium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AD6B4" w14:textId="77777777" w:rsidR="006F47BB" w:rsidRPr="00334C9E" w:rsidRDefault="006F47BB" w:rsidP="003B024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8C23" w14:textId="77777777" w:rsidR="006F47BB" w:rsidRPr="00334C9E" w:rsidRDefault="006F47BB" w:rsidP="003B024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</w:t>
            </w:r>
          </w:p>
        </w:tc>
      </w:tr>
      <w:tr w:rsidR="006F47BB" w:rsidRPr="00334C9E" w14:paraId="4ACA5D79" w14:textId="77777777" w:rsidTr="00485670">
        <w:trPr>
          <w:trHeight w:val="219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302A2" w14:textId="77777777" w:rsidR="006F47BB" w:rsidRPr="00334C9E" w:rsidRDefault="006F47BB" w:rsidP="003B024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8F8DBF8" w14:textId="14D4F4BE" w:rsidR="006F47BB" w:rsidRPr="00334C9E" w:rsidRDefault="00AA6086" w:rsidP="003B0249">
            <w:pPr>
              <w:rPr>
                <w:rFonts w:asciiTheme="minorHAnsi" w:hAnsiTheme="minorHAnsi" w:cs="Arial"/>
                <w:color w:val="000000" w:themeColor="text1"/>
              </w:rPr>
            </w:pPr>
            <w:r w:rsidRPr="002A3779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E1B67C6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C68F6FE" w14:textId="77777777" w:rsidR="006F47BB" w:rsidRPr="00334C9E" w:rsidRDefault="006F47BB" w:rsidP="003B0249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1D81C81" w14:textId="30622E53" w:rsidR="006F47BB" w:rsidRPr="00334C9E" w:rsidRDefault="00AA6086" w:rsidP="003B0249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6F47BB" w:rsidRPr="00675D02" w14:paraId="0F61389F" w14:textId="77777777" w:rsidTr="003B0249">
        <w:trPr>
          <w:trHeight w:val="219"/>
        </w:trPr>
        <w:tc>
          <w:tcPr>
            <w:tcW w:w="13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D847" w14:textId="77777777" w:rsidR="006F47BB" w:rsidRPr="00675D02" w:rsidRDefault="006F47BB" w:rsidP="003B0249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675D02">
              <w:rPr>
                <w:rFonts w:cs="Arial"/>
                <w:b/>
                <w:color w:val="000000" w:themeColor="text1"/>
              </w:rPr>
              <w:t>Maximálny počet bodov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425F629" w14:textId="77777777" w:rsidR="006F47BB" w:rsidRPr="00675D02" w:rsidRDefault="006F47BB" w:rsidP="003B0249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675D02">
              <w:rPr>
                <w:rFonts w:cs="Arial"/>
                <w:b/>
                <w:color w:val="000000" w:themeColor="text1"/>
              </w:rPr>
              <w:t>1</w:t>
            </w:r>
            <w:r>
              <w:rPr>
                <w:rFonts w:cs="Arial"/>
                <w:b/>
                <w:color w:val="000000" w:themeColor="text1"/>
              </w:rPr>
              <w:t>8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01462F66" w14:textId="2916DEF1" w:rsidR="00AD4FD2" w:rsidRDefault="006F47BB" w:rsidP="00485670">
      <w:pPr>
        <w:spacing w:after="120"/>
        <w:jc w:val="both"/>
        <w:rPr>
          <w:rFonts w:cs="Arial"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>
        <w:rPr>
          <w:rFonts w:cs="Arial"/>
          <w:b/>
          <w:color w:val="000000" w:themeColor="text1"/>
        </w:rPr>
        <w:t>, t.j. ŽoPr musí získať minimálne 11 bodov</w:t>
      </w:r>
      <w:r w:rsidRPr="00A654E1">
        <w:rPr>
          <w:rFonts w:cs="Arial"/>
          <w:b/>
          <w:color w:val="000000" w:themeColor="text1"/>
        </w:rPr>
        <w:t>.</w:t>
      </w:r>
      <w:r w:rsidR="00AD4FD2"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60F53F53" w:rsidR="00607288" w:rsidRPr="00A42D69" w:rsidRDefault="0000000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6F47BB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1F3A1F66" w:rsidR="00607288" w:rsidRPr="00A42D69" w:rsidRDefault="0055265D" w:rsidP="00C47E32">
            <w:pPr>
              <w:spacing w:before="120" w:after="120"/>
              <w:jc w:val="both"/>
            </w:pPr>
            <w:r>
              <w:t>OZ“ Partnerstvo pre MAS Turiec“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662FD399" w:rsidR="00607288" w:rsidRPr="00A42D69" w:rsidRDefault="0000000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6F47BB">
                  <w:rPr>
                    <w:rFonts w:cs="Arial"/>
                    <w:sz w:val="20"/>
                  </w:rPr>
                  <w:t>C1 Komunitné sociálne služby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485670" w:rsidRDefault="003B1FA9" w:rsidP="00A654E1">
      <w:pPr>
        <w:pStyle w:val="Odsekzoznamu"/>
        <w:ind w:left="426"/>
        <w:jc w:val="both"/>
        <w:rPr>
          <w:rFonts w:asciiTheme="minorHAnsi" w:hAnsiTheme="minorHAnsi"/>
          <w:b/>
          <w:bCs/>
          <w:lang w:val="sk-SK"/>
        </w:rPr>
      </w:pPr>
      <w:r w:rsidRPr="00485670">
        <w:rPr>
          <w:rFonts w:asciiTheme="minorHAnsi" w:hAnsiTheme="minorHAnsi"/>
          <w:b/>
          <w:bCs/>
          <w:lang w:val="sk-SK"/>
        </w:rPr>
        <w:t>Rozlišovacie kritériá sú:</w:t>
      </w:r>
    </w:p>
    <w:p w14:paraId="0BE42419" w14:textId="77777777" w:rsidR="00C22D3E" w:rsidRPr="00D22B13" w:rsidRDefault="00C22D3E" w:rsidP="00A654E1">
      <w:pPr>
        <w:pStyle w:val="Odsekzoznamu"/>
        <w:ind w:left="426"/>
        <w:jc w:val="both"/>
        <w:rPr>
          <w:rFonts w:asciiTheme="minorHAnsi" w:hAnsiTheme="minorHAnsi"/>
          <w:b/>
          <w:bCs/>
        </w:rPr>
      </w:pPr>
    </w:p>
    <w:p w14:paraId="5BE2E3EC" w14:textId="166B6705" w:rsidR="003B1FA9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  <w:r w:rsidRPr="00485670">
        <w:rPr>
          <w:rFonts w:asciiTheme="minorHAnsi" w:hAnsiTheme="minorHAnsi"/>
          <w:lang w:val="sk-SK"/>
        </w:rPr>
        <w:t>Hodnota Value for Money,</w:t>
      </w:r>
    </w:p>
    <w:tbl>
      <w:tblPr>
        <w:tblStyle w:val="Mriekatabuky"/>
        <w:tblpPr w:leftFromText="141" w:rightFromText="141" w:vertAnchor="text" w:horzAnchor="margin" w:tblpXSpec="right" w:tblpY="-6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205"/>
        <w:gridCol w:w="3499"/>
      </w:tblGrid>
      <w:tr w:rsidR="00C22D3E" w:rsidRPr="005F66B1" w14:paraId="7AEDF531" w14:textId="77777777" w:rsidTr="00485670">
        <w:tc>
          <w:tcPr>
            <w:tcW w:w="3498" w:type="dxa"/>
            <w:shd w:val="clear" w:color="auto" w:fill="5B9BD5" w:themeFill="accent1"/>
          </w:tcPr>
          <w:p w14:paraId="254E4C0C" w14:textId="77777777" w:rsidR="00C22D3E" w:rsidRPr="005F66B1" w:rsidRDefault="00C22D3E" w:rsidP="00C22D3E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Hlavná aktivita</w:t>
            </w:r>
          </w:p>
        </w:tc>
        <w:tc>
          <w:tcPr>
            <w:tcW w:w="3498" w:type="dxa"/>
            <w:shd w:val="clear" w:color="auto" w:fill="5B9BD5" w:themeFill="accent1"/>
          </w:tcPr>
          <w:p w14:paraId="47C82713" w14:textId="77777777" w:rsidR="00C22D3E" w:rsidRPr="005F66B1" w:rsidRDefault="00C22D3E" w:rsidP="00C22D3E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Ukazovateľ na úrovni projektu</w:t>
            </w:r>
          </w:p>
        </w:tc>
        <w:tc>
          <w:tcPr>
            <w:tcW w:w="3205" w:type="dxa"/>
            <w:shd w:val="clear" w:color="auto" w:fill="5B9BD5" w:themeFill="accent1"/>
          </w:tcPr>
          <w:p w14:paraId="648FDF03" w14:textId="77777777" w:rsidR="00C22D3E" w:rsidRPr="005F66B1" w:rsidRDefault="00C22D3E" w:rsidP="00C22D3E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Merná jednotka ukazovateľa</w:t>
            </w:r>
          </w:p>
        </w:tc>
        <w:tc>
          <w:tcPr>
            <w:tcW w:w="3499" w:type="dxa"/>
            <w:shd w:val="clear" w:color="auto" w:fill="5B9BD5" w:themeFill="accent1"/>
          </w:tcPr>
          <w:p w14:paraId="7E6B717E" w14:textId="77777777" w:rsidR="00C22D3E" w:rsidRPr="005F66B1" w:rsidRDefault="00C22D3E" w:rsidP="00C22D3E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Spôsob výpočtu</w:t>
            </w:r>
          </w:p>
        </w:tc>
      </w:tr>
      <w:tr w:rsidR="00C22D3E" w14:paraId="58C93A5E" w14:textId="77777777" w:rsidTr="00485670">
        <w:tc>
          <w:tcPr>
            <w:tcW w:w="3498" w:type="dxa"/>
            <w:vAlign w:val="center"/>
          </w:tcPr>
          <w:p w14:paraId="15E453E9" w14:textId="77777777" w:rsidR="00C22D3E" w:rsidRPr="00CB4D07" w:rsidRDefault="00C22D3E" w:rsidP="00C22D3E">
            <w:pPr>
              <w:jc w:val="both"/>
              <w:rPr>
                <w:sz w:val="20"/>
                <w:szCs w:val="20"/>
              </w:rPr>
            </w:pPr>
            <w:r w:rsidRPr="00CB4D07">
              <w:rPr>
                <w:sz w:val="20"/>
                <w:szCs w:val="20"/>
              </w:rPr>
              <w:t>C1</w:t>
            </w:r>
            <w:r>
              <w:rPr>
                <w:sz w:val="20"/>
                <w:szCs w:val="20"/>
              </w:rPr>
              <w:t xml:space="preserve"> </w:t>
            </w:r>
            <w:r w:rsidRPr="00CB4D07">
              <w:rPr>
                <w:sz w:val="20"/>
                <w:szCs w:val="20"/>
              </w:rPr>
              <w:t>Komunitné sociálne služby</w:t>
            </w:r>
          </w:p>
        </w:tc>
        <w:tc>
          <w:tcPr>
            <w:tcW w:w="3498" w:type="dxa"/>
            <w:vAlign w:val="center"/>
          </w:tcPr>
          <w:p w14:paraId="7373D5E7" w14:textId="6E195B54" w:rsidR="00C22D3E" w:rsidRPr="00CB4D07" w:rsidRDefault="00C22D3E" w:rsidP="00C22D3E">
            <w:pPr>
              <w:jc w:val="both"/>
              <w:rPr>
                <w:sz w:val="20"/>
                <w:szCs w:val="20"/>
              </w:rPr>
            </w:pPr>
            <w:r w:rsidRPr="00CB4D07">
              <w:rPr>
                <w:sz w:val="20"/>
                <w:szCs w:val="20"/>
              </w:rPr>
              <w:t>C10</w:t>
            </w:r>
            <w:r w:rsidR="003E5162">
              <w:rPr>
                <w:sz w:val="20"/>
                <w:szCs w:val="20"/>
              </w:rPr>
              <w:t>3</w:t>
            </w:r>
            <w:r w:rsidRPr="00CB4D07">
              <w:rPr>
                <w:sz w:val="20"/>
                <w:szCs w:val="20"/>
              </w:rPr>
              <w:t xml:space="preserve"> Zvýšená kapacita podporených zariadení sociálnych služieb.</w:t>
            </w:r>
          </w:p>
        </w:tc>
        <w:tc>
          <w:tcPr>
            <w:tcW w:w="3205" w:type="dxa"/>
            <w:vAlign w:val="center"/>
          </w:tcPr>
          <w:p w14:paraId="3DE1EAF7" w14:textId="77777777" w:rsidR="00C22D3E" w:rsidRPr="00CB4D07" w:rsidRDefault="00C22D3E" w:rsidP="00C22D3E">
            <w:pPr>
              <w:jc w:val="center"/>
              <w:rPr>
                <w:sz w:val="20"/>
                <w:szCs w:val="20"/>
              </w:rPr>
            </w:pPr>
            <w:r w:rsidRPr="00CB4D07">
              <w:rPr>
                <w:sz w:val="20"/>
                <w:szCs w:val="20"/>
              </w:rPr>
              <w:t>Miesto v sociálnych službách</w:t>
            </w:r>
          </w:p>
        </w:tc>
        <w:tc>
          <w:tcPr>
            <w:tcW w:w="3499" w:type="dxa"/>
            <w:vAlign w:val="center"/>
          </w:tcPr>
          <w:p w14:paraId="1EFFDCE0" w14:textId="77777777" w:rsidR="00C22D3E" w:rsidRPr="00CB4D07" w:rsidRDefault="00C22D3E" w:rsidP="00C22D3E">
            <w:pPr>
              <w:jc w:val="both"/>
              <w:rPr>
                <w:sz w:val="20"/>
                <w:szCs w:val="20"/>
              </w:rPr>
            </w:pPr>
            <w:r w:rsidRPr="00CB4D07">
              <w:rPr>
                <w:sz w:val="20"/>
                <w:szCs w:val="20"/>
              </w:rPr>
              <w:t>výška príspevku v EUR na hlavnú aktivitu projektu / Miesto v sociálnych službách</w:t>
            </w:r>
          </w:p>
        </w:tc>
      </w:tr>
    </w:tbl>
    <w:p w14:paraId="671CAD65" w14:textId="77777777" w:rsidR="00C22D3E" w:rsidRPr="00485670" w:rsidRDefault="00C22D3E" w:rsidP="00485670">
      <w:pPr>
        <w:ind w:left="1341"/>
        <w:jc w:val="both"/>
      </w:pPr>
    </w:p>
    <w:p w14:paraId="35F65058" w14:textId="77777777" w:rsidR="00C22D3E" w:rsidRDefault="00C22D3E" w:rsidP="00485670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</w:p>
    <w:p w14:paraId="2A4EBC70" w14:textId="768DDD96" w:rsidR="003B1FA9" w:rsidRPr="00485670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  <w:r w:rsidRPr="00485670">
        <w:rPr>
          <w:rFonts w:asciiTheme="minorHAnsi" w:hAnsiTheme="minorHAnsi"/>
          <w:lang w:val="sk-SK"/>
        </w:rPr>
        <w:t>Posúdenie vplyvu a dopadu projektu na plnenie stratégiu CLLD,</w:t>
      </w:r>
    </w:p>
    <w:p w14:paraId="299FD727" w14:textId="40D1656A" w:rsidR="003B1FA9" w:rsidRPr="00485670" w:rsidRDefault="003B1FA9" w:rsidP="00A654E1">
      <w:pPr>
        <w:pStyle w:val="Odsekzoznamu"/>
        <w:ind w:left="1701"/>
        <w:jc w:val="both"/>
        <w:rPr>
          <w:rFonts w:asciiTheme="minorHAnsi" w:hAnsiTheme="minorHAnsi"/>
          <w:lang w:val="sk-SK"/>
        </w:rPr>
      </w:pPr>
      <w:bookmarkStart w:id="1" w:name="_Hlk33627304"/>
      <w:r w:rsidRPr="00485670">
        <w:rPr>
          <w:rFonts w:asciiTheme="minorHAnsi" w:hAnsiTheme="minorHAnsi"/>
          <w:lang w:val="sk-SK"/>
        </w:rPr>
        <w:t>Toto rozlišovacie kritérium sa aplikuje jedine v prípadoch, ak aplikácia na základe hodnoty value for money neurčila konečné poradie žiadostí o príspevok na hranici alokácie.</w:t>
      </w:r>
      <w:r w:rsidR="004938B3" w:rsidRPr="00485670">
        <w:rPr>
          <w:rFonts w:asciiTheme="minorHAnsi" w:hAnsiTheme="minorHAnsi"/>
          <w:lang w:val="sk-SK"/>
        </w:rPr>
        <w:t xml:space="preserve"> </w:t>
      </w:r>
      <w:r w:rsidR="004938B3" w:rsidRPr="00485670">
        <w:rPr>
          <w:rFonts w:ascii="Arial" w:hAnsi="Arial" w:cs="Arial"/>
          <w:sz w:val="20"/>
          <w:szCs w:val="20"/>
          <w:lang w:val="sk-SK"/>
        </w:rPr>
        <w:t>Toto rozlišovacie kritérium aplikuje výberová komisia MAS.</w:t>
      </w:r>
    </w:p>
    <w:bookmarkEnd w:id="1"/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sectPr w:rsidR="003B1FA9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6B302" w14:textId="77777777" w:rsidR="00614A3D" w:rsidRDefault="00614A3D" w:rsidP="006447D5">
      <w:pPr>
        <w:spacing w:after="0" w:line="240" w:lineRule="auto"/>
      </w:pPr>
      <w:r>
        <w:separator/>
      </w:r>
    </w:p>
  </w:endnote>
  <w:endnote w:type="continuationSeparator" w:id="0">
    <w:p w14:paraId="5E071F83" w14:textId="77777777" w:rsidR="00614A3D" w:rsidRDefault="00614A3D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3F47B9AF" wp14:editId="62354986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40B80F0" id="Rovná spojnica 13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E5162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D6145" w14:textId="77777777" w:rsidR="00614A3D" w:rsidRDefault="00614A3D" w:rsidP="006447D5">
      <w:pPr>
        <w:spacing w:after="0" w:line="240" w:lineRule="auto"/>
      </w:pPr>
      <w:r>
        <w:separator/>
      </w:r>
    </w:p>
  </w:footnote>
  <w:footnote w:type="continuationSeparator" w:id="0">
    <w:p w14:paraId="20CD4F24" w14:textId="77777777" w:rsidR="00614A3D" w:rsidRDefault="00614A3D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388FBE7F" w:rsidR="00E5263D" w:rsidRPr="001F013A" w:rsidRDefault="000570BD" w:rsidP="001D5D3D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92032" behindDoc="0" locked="0" layoutInCell="1" allowOverlap="1" wp14:anchorId="1BCCB7E8" wp14:editId="0F35F79A">
              <wp:simplePos x="0" y="0"/>
              <wp:positionH relativeFrom="column">
                <wp:posOffset>2600325</wp:posOffset>
              </wp:positionH>
              <wp:positionV relativeFrom="paragraph">
                <wp:posOffset>-96520</wp:posOffset>
              </wp:positionV>
              <wp:extent cx="7101840" cy="472440"/>
              <wp:effectExtent l="0" t="0" r="3810" b="3810"/>
              <wp:wrapNone/>
              <wp:docPr id="3" name="Skupina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01840" cy="472440"/>
                        <a:chOff x="2362200" y="76200"/>
                        <a:chExt cx="7101840" cy="472440"/>
                      </a:xfrm>
                    </wpg:grpSpPr>
                    <pic:pic xmlns:pic="http://schemas.openxmlformats.org/drawingml/2006/picture">
                      <pic:nvPicPr>
                        <pic:cNvPr id="5" name="Obrázok 1" descr="logo IROP 2014-2020_verzia 0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362200" y="76200"/>
                          <a:ext cx="561975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" name="Obrázok 2" descr="http://www.euroregion-tatry.eu/_pliki/flaga_UE+unia_europejska_EFRR_z_lewej_SK%20small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825740" y="91440"/>
                          <a:ext cx="1638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" name="Obrázok 1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465320" y="76200"/>
                          <a:ext cx="1767840" cy="405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F4B0E27" id="Skupina 3" o:spid="_x0000_s1026" style="position:absolute;margin-left:204.75pt;margin-top:-7.6pt;width:559.2pt;height:37.2pt;z-index:251692032;mso-width-relative:margin;mso-height-relative:margin" coordorigin="23622,762" coordsize="71018,472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1" o:spid="_x0000_s1027" type="#_x0000_t75" alt="logo IROP 2014-2020_verzia 01" style="position:absolute;left:23622;top:762;width:5619;height:47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">
                <v:imagedata r:id="rId4" o:title="logo IROP 2014-2020_verzia 01"/>
              </v:shape>
              <v:shape id="Obrázok 2" o:spid="_x0000_s1028" type="#_x0000_t75" alt="http://www.euroregion-tatry.eu/_pliki/flaga_UE+unia_europejska_EFRR_z_lewej_SK%20small.jpg" style="position:absolute;left:78257;top:914;width:16383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">
                <v:imagedata r:id="rId5" o:title="flaga_UE+unia_europejska_EFRR_z_lewej_SK%20small"/>
              </v:shape>
              <v:shape id="Obrázok 1" o:spid="_x0000_s1029" type="#_x0000_t75" style="position:absolute;left:44653;top:762;width:17678;height:40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">
                <v:imagedata r:id="rId6" o:title=""/>
              </v:shape>
            </v:group>
          </w:pict>
        </mc:Fallback>
      </mc:AlternateContent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7447C77E" wp14:editId="44E412F1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B5DBD3" id="Rovná spojnica 20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FB4861">
      <w:rPr>
        <w:rFonts w:ascii="Arial Narrow" w:hAnsi="Arial Narrow"/>
        <w:sz w:val="20"/>
      </w:rPr>
      <w:t xml:space="preserve">  </w:t>
    </w:r>
    <w:r w:rsidR="0055265D">
      <w:rPr>
        <w:noProof/>
        <w:lang w:val="en-US"/>
      </w:rPr>
      <w:drawing>
        <wp:inline distT="0" distB="0" distL="0" distR="0" wp14:anchorId="7D8BD71D" wp14:editId="78C87096">
          <wp:extent cx="798195" cy="569595"/>
          <wp:effectExtent l="0" t="0" r="0" b="0"/>
          <wp:docPr id="653737118" name="Obrázok 653737118" descr="LOGO PARTNERST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ARTNERSTVO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709" cy="56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095FBE" w14:textId="33B18633" w:rsidR="00E5263D" w:rsidRDefault="0038727E" w:rsidP="001D5D3D">
    <w:pPr>
      <w:pStyle w:val="Hlavika"/>
      <w:rPr>
        <w:rFonts w:ascii="Arial Narrow" w:hAnsi="Arial Narrow" w:cs="Arial"/>
        <w:sz w:val="20"/>
      </w:rPr>
    </w:pPr>
    <w:r>
      <w:rPr>
        <w:rFonts w:ascii="Arial Narrow" w:hAnsi="Arial Narrow" w:cs="Arial"/>
        <w:sz w:val="20"/>
      </w:rPr>
      <w:t xml:space="preserve">                                                                                      </w:t>
    </w: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D2071"/>
    <w:multiLevelType w:val="hybridMultilevel"/>
    <w:tmpl w:val="D7E276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0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628323">
    <w:abstractNumId w:val="16"/>
  </w:num>
  <w:num w:numId="2" w16cid:durableId="249587502">
    <w:abstractNumId w:val="3"/>
  </w:num>
  <w:num w:numId="3" w16cid:durableId="1397631260">
    <w:abstractNumId w:val="0"/>
  </w:num>
  <w:num w:numId="4" w16cid:durableId="1892615494">
    <w:abstractNumId w:val="27"/>
  </w:num>
  <w:num w:numId="5" w16cid:durableId="1851945015">
    <w:abstractNumId w:val="28"/>
  </w:num>
  <w:num w:numId="6" w16cid:durableId="1816556941">
    <w:abstractNumId w:val="8"/>
  </w:num>
  <w:num w:numId="7" w16cid:durableId="1054504980">
    <w:abstractNumId w:val="25"/>
  </w:num>
  <w:num w:numId="8" w16cid:durableId="1858956398">
    <w:abstractNumId w:val="12"/>
  </w:num>
  <w:num w:numId="9" w16cid:durableId="58477194">
    <w:abstractNumId w:val="13"/>
  </w:num>
  <w:num w:numId="10" w16cid:durableId="1298952717">
    <w:abstractNumId w:val="4"/>
  </w:num>
  <w:num w:numId="11" w16cid:durableId="170992458">
    <w:abstractNumId w:val="17"/>
  </w:num>
  <w:num w:numId="12" w16cid:durableId="25763384">
    <w:abstractNumId w:val="15"/>
  </w:num>
  <w:num w:numId="13" w16cid:durableId="499738760">
    <w:abstractNumId w:val="24"/>
  </w:num>
  <w:num w:numId="14" w16cid:durableId="294147334">
    <w:abstractNumId w:val="20"/>
  </w:num>
  <w:num w:numId="15" w16cid:durableId="1653290769">
    <w:abstractNumId w:val="14"/>
  </w:num>
  <w:num w:numId="16" w16cid:durableId="138806449">
    <w:abstractNumId w:val="9"/>
  </w:num>
  <w:num w:numId="17" w16cid:durableId="1672562692">
    <w:abstractNumId w:val="18"/>
  </w:num>
  <w:num w:numId="18" w16cid:durableId="1903178776">
    <w:abstractNumId w:val="26"/>
  </w:num>
  <w:num w:numId="19" w16cid:durableId="1262494808">
    <w:abstractNumId w:val="22"/>
  </w:num>
  <w:num w:numId="20" w16cid:durableId="755396302">
    <w:abstractNumId w:val="2"/>
  </w:num>
  <w:num w:numId="21" w16cid:durableId="293025617">
    <w:abstractNumId w:val="1"/>
  </w:num>
  <w:num w:numId="22" w16cid:durableId="400635713">
    <w:abstractNumId w:val="30"/>
  </w:num>
  <w:num w:numId="23" w16cid:durableId="224033094">
    <w:abstractNumId w:val="6"/>
  </w:num>
  <w:num w:numId="24" w16cid:durableId="882980209">
    <w:abstractNumId w:val="30"/>
  </w:num>
  <w:num w:numId="25" w16cid:durableId="622343906">
    <w:abstractNumId w:val="1"/>
  </w:num>
  <w:num w:numId="26" w16cid:durableId="1433089637">
    <w:abstractNumId w:val="6"/>
  </w:num>
  <w:num w:numId="27" w16cid:durableId="1085300455">
    <w:abstractNumId w:val="5"/>
  </w:num>
  <w:num w:numId="28" w16cid:durableId="939721974">
    <w:abstractNumId w:val="23"/>
  </w:num>
  <w:num w:numId="29" w16cid:durableId="690183697">
    <w:abstractNumId w:val="21"/>
  </w:num>
  <w:num w:numId="30" w16cid:durableId="912853729">
    <w:abstractNumId w:val="29"/>
  </w:num>
  <w:num w:numId="31" w16cid:durableId="2141340364">
    <w:abstractNumId w:val="11"/>
  </w:num>
  <w:num w:numId="32" w16cid:durableId="2037652856">
    <w:abstractNumId w:val="10"/>
  </w:num>
  <w:num w:numId="33" w16cid:durableId="81880648">
    <w:abstractNumId w:val="19"/>
  </w:num>
  <w:num w:numId="34" w16cid:durableId="18985904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0B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37ED8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77204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4021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4797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8727E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162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85670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265D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14A3D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6B7E"/>
    <w:rsid w:val="00677B16"/>
    <w:rsid w:val="00681312"/>
    <w:rsid w:val="00683495"/>
    <w:rsid w:val="00683514"/>
    <w:rsid w:val="00683692"/>
    <w:rsid w:val="0068421D"/>
    <w:rsid w:val="006925C7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47B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0A67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8654E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29B5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61E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5812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6086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1D1C"/>
    <w:rsid w:val="00BF20E1"/>
    <w:rsid w:val="00C0025E"/>
    <w:rsid w:val="00C007D8"/>
    <w:rsid w:val="00C06BCB"/>
    <w:rsid w:val="00C06C02"/>
    <w:rsid w:val="00C10A0C"/>
    <w:rsid w:val="00C22749"/>
    <w:rsid w:val="00C22D3E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22B13"/>
    <w:rsid w:val="00D43AED"/>
    <w:rsid w:val="00D46ABA"/>
    <w:rsid w:val="00D51595"/>
    <w:rsid w:val="00D51C04"/>
    <w:rsid w:val="00D54F1D"/>
    <w:rsid w:val="00D604C6"/>
    <w:rsid w:val="00D64AC5"/>
    <w:rsid w:val="00D74F13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0E9E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4861"/>
    <w:rsid w:val="00FB5AD5"/>
    <w:rsid w:val="00FB6C02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163B11"/>
    <w:rsid w:val="001C432D"/>
    <w:rsid w:val="00212C3B"/>
    <w:rsid w:val="00507E88"/>
    <w:rsid w:val="005A4146"/>
    <w:rsid w:val="006B3B1E"/>
    <w:rsid w:val="00787ADB"/>
    <w:rsid w:val="009E2F0E"/>
    <w:rsid w:val="00AD089D"/>
    <w:rsid w:val="00AF5EA4"/>
    <w:rsid w:val="00B20F1E"/>
    <w:rsid w:val="00B874A2"/>
    <w:rsid w:val="00DF650C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75689-5268-4640-80D0-224BA2C9E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1602</Words>
  <Characters>9136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2020-03-24T09:35:00Z</dcterms:created>
  <dcterms:modified xsi:type="dcterms:W3CDTF">2023-05-09T10:04:00Z</dcterms:modified>
</cp:coreProperties>
</file>